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FA5190" w14:textId="2A1E9CC3" w:rsidR="001A18B3" w:rsidRPr="00371BEF" w:rsidRDefault="00FC765B" w:rsidP="00C70EFE">
      <w:pPr>
        <w:pStyle w:val="Title"/>
      </w:pPr>
      <w:r>
        <w:rPr>
          <w:noProof/>
          <w:lang w:val="nl-BE" w:eastAsia="nl-BE"/>
        </w:rPr>
        <mc:AlternateContent>
          <mc:Choice Requires="wps">
            <w:drawing>
              <wp:anchor distT="0" distB="0" distL="114300" distR="114300" simplePos="0" relativeHeight="251651584" behindDoc="0" locked="0" layoutInCell="1" allowOverlap="1" wp14:anchorId="141537C9" wp14:editId="70E8B2C1">
                <wp:simplePos x="0" y="0"/>
                <wp:positionH relativeFrom="column">
                  <wp:posOffset>1066800</wp:posOffset>
                </wp:positionH>
                <wp:positionV relativeFrom="paragraph">
                  <wp:posOffset>496570</wp:posOffset>
                </wp:positionV>
                <wp:extent cx="4147820" cy="3287395"/>
                <wp:effectExtent l="0" t="0" r="0" b="1270"/>
                <wp:wrapNone/>
                <wp:docPr id="35"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4782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F9C5F8" w14:textId="77777777" w:rsidR="000D7B31" w:rsidRPr="00E83599" w:rsidRDefault="000D7B31" w:rsidP="00460028">
                            <w:pPr>
                              <w:autoSpaceDE w:val="0"/>
                              <w:autoSpaceDN w:val="0"/>
                              <w:adjustRightInd w:val="0"/>
                              <w:jc w:val="center"/>
                              <w:rPr>
                                <w:rFonts w:cs="Arial"/>
                                <w:b/>
                                <w:bCs/>
                                <w:color w:val="000000"/>
                                <w:sz w:val="36"/>
                                <w:szCs w:val="36"/>
                              </w:rPr>
                            </w:pPr>
                            <w:r w:rsidRPr="00E83599">
                              <w:rPr>
                                <w:rFonts w:cs="Arial"/>
                                <w:b/>
                                <w:color w:val="000000"/>
                                <w:sz w:val="36"/>
                                <w:szCs w:val="36"/>
                              </w:rPr>
                              <w:t xml:space="preserve">IALA </w:t>
                            </w:r>
                            <w:r>
                              <w:rPr>
                                <w:rFonts w:cs="Arial"/>
                                <w:b/>
                                <w:color w:val="000000"/>
                                <w:sz w:val="36"/>
                                <w:szCs w:val="36"/>
                              </w:rPr>
                              <w:t>Guide Line</w:t>
                            </w:r>
                            <w:r w:rsidRPr="00E83599">
                              <w:rPr>
                                <w:rFonts w:cs="Arial"/>
                                <w:b/>
                                <w:color w:val="000000"/>
                                <w:sz w:val="36"/>
                                <w:szCs w:val="36"/>
                              </w:rPr>
                              <w:t xml:space="preserve">No. </w:t>
                            </w:r>
                            <w:r w:rsidRPr="00E83599">
                              <w:rPr>
                                <w:rFonts w:cs="Arial"/>
                                <w:b/>
                                <w:bCs/>
                                <w:color w:val="000000"/>
                                <w:sz w:val="36"/>
                                <w:szCs w:val="36"/>
                              </w:rPr>
                              <w:t>####</w:t>
                            </w:r>
                          </w:p>
                          <w:p w14:paraId="132C8114" w14:textId="77777777" w:rsidR="000D7B31" w:rsidRPr="00E83599" w:rsidRDefault="000D7B31" w:rsidP="00460028">
                            <w:pPr>
                              <w:autoSpaceDE w:val="0"/>
                              <w:autoSpaceDN w:val="0"/>
                              <w:adjustRightInd w:val="0"/>
                              <w:jc w:val="center"/>
                              <w:rPr>
                                <w:rFonts w:cs="Arial"/>
                                <w:b/>
                                <w:bCs/>
                                <w:color w:val="000000"/>
                                <w:sz w:val="36"/>
                                <w:szCs w:val="36"/>
                              </w:rPr>
                            </w:pPr>
                          </w:p>
                          <w:p w14:paraId="2D60A8C5" w14:textId="77777777" w:rsidR="000D7B31" w:rsidRPr="00E83599" w:rsidRDefault="000D7B31" w:rsidP="00460028">
                            <w:pPr>
                              <w:autoSpaceDE w:val="0"/>
                              <w:autoSpaceDN w:val="0"/>
                              <w:adjustRightInd w:val="0"/>
                              <w:jc w:val="center"/>
                              <w:rPr>
                                <w:rFonts w:cs="Arial"/>
                                <w:b/>
                                <w:bCs/>
                                <w:color w:val="000000"/>
                                <w:sz w:val="36"/>
                                <w:szCs w:val="36"/>
                              </w:rPr>
                            </w:pPr>
                            <w:r>
                              <w:rPr>
                                <w:rFonts w:cs="Arial"/>
                                <w:b/>
                                <w:bCs/>
                                <w:color w:val="000000"/>
                                <w:sz w:val="36"/>
                                <w:szCs w:val="36"/>
                              </w:rPr>
                              <w:t>O</w:t>
                            </w:r>
                            <w:r w:rsidRPr="00E83599">
                              <w:rPr>
                                <w:rFonts w:cs="Arial"/>
                                <w:b/>
                                <w:bCs/>
                                <w:color w:val="000000"/>
                                <w:sz w:val="36"/>
                                <w:szCs w:val="36"/>
                              </w:rPr>
                              <w:t>n</w:t>
                            </w:r>
                          </w:p>
                          <w:p w14:paraId="7037527F" w14:textId="77777777" w:rsidR="000D7B31" w:rsidRPr="00E83599" w:rsidRDefault="000D7B31" w:rsidP="00460028">
                            <w:pPr>
                              <w:autoSpaceDE w:val="0"/>
                              <w:autoSpaceDN w:val="0"/>
                              <w:adjustRightInd w:val="0"/>
                              <w:jc w:val="center"/>
                              <w:rPr>
                                <w:rFonts w:cs="Arial"/>
                                <w:b/>
                                <w:bCs/>
                                <w:color w:val="000000"/>
                                <w:sz w:val="36"/>
                                <w:szCs w:val="36"/>
                              </w:rPr>
                            </w:pPr>
                          </w:p>
                          <w:p w14:paraId="1564D68A" w14:textId="77777777" w:rsidR="000D7B31" w:rsidDel="00FF4D22" w:rsidRDefault="000D7B31" w:rsidP="00460028">
                            <w:pPr>
                              <w:autoSpaceDE w:val="0"/>
                              <w:autoSpaceDN w:val="0"/>
                              <w:adjustRightInd w:val="0"/>
                              <w:jc w:val="center"/>
                              <w:rPr>
                                <w:del w:id="0" w:author="Microsoft Office-gebruiker" w:date="2018-07-19T12:52:00Z"/>
                                <w:b/>
                                <w:sz w:val="36"/>
                                <w:szCs w:val="36"/>
                              </w:rPr>
                            </w:pPr>
                            <w:del w:id="1" w:author="Microsoft Office-gebruiker" w:date="2018-07-19T12:52:00Z">
                              <w:r w:rsidDel="00FF4D22">
                                <w:rPr>
                                  <w:b/>
                                  <w:sz w:val="36"/>
                                  <w:szCs w:val="36"/>
                                </w:rPr>
                                <w:delText>Vessel Traffic Service</w:delText>
                              </w:r>
                            </w:del>
                          </w:p>
                          <w:p w14:paraId="58871E1C" w14:textId="77777777" w:rsidR="000D7B31" w:rsidRDefault="000D7B31" w:rsidP="00460028">
                            <w:pPr>
                              <w:autoSpaceDE w:val="0"/>
                              <w:autoSpaceDN w:val="0"/>
                              <w:adjustRightInd w:val="0"/>
                              <w:jc w:val="center"/>
                              <w:rPr>
                                <w:rFonts w:cs="Arial"/>
                                <w:b/>
                                <w:bCs/>
                                <w:color w:val="000000"/>
                                <w:sz w:val="36"/>
                                <w:szCs w:val="36"/>
                              </w:rPr>
                            </w:pPr>
                            <w:del w:id="2" w:author="Microsoft Office-gebruiker" w:date="2018-07-19T12:52:00Z">
                              <w:r w:rsidDel="00FF4D22">
                                <w:rPr>
                                  <w:b/>
                                  <w:sz w:val="36"/>
                                  <w:szCs w:val="36"/>
                                </w:rPr>
                                <w:delText>Manager training</w:delText>
                              </w:r>
                            </w:del>
                            <w:ins w:id="3" w:author="Microsoft Office-gebruiker" w:date="2018-07-19T12:52:00Z">
                              <w:r>
                                <w:rPr>
                                  <w:b/>
                                  <w:sz w:val="36"/>
                                  <w:szCs w:val="36"/>
                                </w:rPr>
                                <w:t>Managing a VTS</w:t>
                              </w:r>
                            </w:ins>
                          </w:p>
                          <w:p w14:paraId="529AF7EE" w14:textId="77777777" w:rsidR="000D7B31" w:rsidRDefault="000D7B31" w:rsidP="00460028">
                            <w:pPr>
                              <w:autoSpaceDE w:val="0"/>
                              <w:autoSpaceDN w:val="0"/>
                              <w:adjustRightInd w:val="0"/>
                              <w:jc w:val="center"/>
                              <w:rPr>
                                <w:rFonts w:cs="Arial"/>
                                <w:b/>
                                <w:bCs/>
                                <w:color w:val="000000"/>
                                <w:sz w:val="36"/>
                                <w:szCs w:val="36"/>
                              </w:rPr>
                            </w:pPr>
                          </w:p>
                          <w:p w14:paraId="1E26448C" w14:textId="77777777" w:rsidR="000D7B31" w:rsidRDefault="000D7B31" w:rsidP="00460028">
                            <w:pPr>
                              <w:autoSpaceDE w:val="0"/>
                              <w:autoSpaceDN w:val="0"/>
                              <w:adjustRightInd w:val="0"/>
                              <w:jc w:val="center"/>
                              <w:rPr>
                                <w:rFonts w:cs="Arial"/>
                                <w:b/>
                                <w:bCs/>
                                <w:color w:val="000000"/>
                                <w:sz w:val="36"/>
                                <w:szCs w:val="36"/>
                              </w:rPr>
                            </w:pPr>
                            <w:r>
                              <w:rPr>
                                <w:rFonts w:cs="Arial"/>
                                <w:b/>
                                <w:bCs/>
                                <w:color w:val="000000"/>
                                <w:sz w:val="36"/>
                                <w:szCs w:val="36"/>
                              </w:rPr>
                              <w:t>Edition ---</w:t>
                            </w:r>
                          </w:p>
                          <w:p w14:paraId="3D207598" w14:textId="77777777" w:rsidR="000D7B31" w:rsidRDefault="000D7B31" w:rsidP="00460028">
                            <w:pPr>
                              <w:autoSpaceDE w:val="0"/>
                              <w:autoSpaceDN w:val="0"/>
                              <w:adjustRightInd w:val="0"/>
                              <w:jc w:val="center"/>
                              <w:rPr>
                                <w:rFonts w:cs="Arial"/>
                                <w:b/>
                                <w:bCs/>
                                <w:color w:val="000000"/>
                                <w:sz w:val="36"/>
                                <w:szCs w:val="36"/>
                              </w:rPr>
                            </w:pPr>
                          </w:p>
                          <w:p w14:paraId="214C0DAE" w14:textId="77777777" w:rsidR="000D7B31" w:rsidRPr="00E83599" w:rsidRDefault="000D7B31" w:rsidP="00460028">
                            <w:pPr>
                              <w:autoSpaceDE w:val="0"/>
                              <w:autoSpaceDN w:val="0"/>
                              <w:adjustRightInd w:val="0"/>
                              <w:jc w:val="center"/>
                              <w:rPr>
                                <w:rFonts w:cs="Arial"/>
                                <w:b/>
                                <w:bCs/>
                                <w:color w:val="000000"/>
                              </w:rPr>
                            </w:pPr>
                            <w:r>
                              <w:rPr>
                                <w:rFonts w:cs="Arial"/>
                                <w:b/>
                                <w:bCs/>
                                <w:color w:val="000000"/>
                                <w:sz w:val="36"/>
                                <w:szCs w:val="36"/>
                              </w:rPr>
                              <w:t>------- 201</w:t>
                            </w:r>
                            <w:ins w:id="4" w:author="Microsoft Office-gebruiker" w:date="2018-07-19T12:52:00Z">
                              <w:r>
                                <w:rPr>
                                  <w:rFonts w:cs="Arial"/>
                                  <w:b/>
                                  <w:bCs/>
                                  <w:color w:val="000000"/>
                                  <w:sz w:val="36"/>
                                  <w:szCs w:val="36"/>
                                </w:rPr>
                                <w:t>9</w:t>
                              </w:r>
                            </w:ins>
                            <w:del w:id="5" w:author="Microsoft Office-gebruiker" w:date="2018-07-19T12:52:00Z">
                              <w:r w:rsidDel="00FF4D22">
                                <w:rPr>
                                  <w:rFonts w:cs="Arial"/>
                                  <w:b/>
                                  <w:bCs/>
                                  <w:color w:val="000000"/>
                                  <w:sz w:val="36"/>
                                  <w:szCs w:val="36"/>
                                </w:rPr>
                                <w:delText>6</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1537C9" id="_x0000_t202" coordsize="21600,21600" o:spt="202" path="m,l,21600r21600,l21600,xe">
                <v:stroke joinstyle="miter"/>
                <v:path gradientshapeok="t" o:connecttype="rect"/>
              </v:shapetype>
              <v:shape id="Text Box 111" o:spid="_x0000_s1026" type="#_x0000_t202" style="position:absolute;left:0;text-align:left;margin-left:84pt;margin-top:39.1pt;width:326.6pt;height:258.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" filled="f" fillcolor="#0c9" stroked="f">
                <v:path arrowok="t"/>
                <v:textbox>
                  <w:txbxContent>
                    <w:p w14:paraId="12F9C5F8" w14:textId="77777777" w:rsidR="000D7B31" w:rsidRPr="00E83599" w:rsidRDefault="000D7B31" w:rsidP="00460028">
                      <w:pPr>
                        <w:autoSpaceDE w:val="0"/>
                        <w:autoSpaceDN w:val="0"/>
                        <w:adjustRightInd w:val="0"/>
                        <w:jc w:val="center"/>
                        <w:rPr>
                          <w:rFonts w:cs="Arial"/>
                          <w:b/>
                          <w:bCs/>
                          <w:color w:val="000000"/>
                          <w:sz w:val="36"/>
                          <w:szCs w:val="36"/>
                        </w:rPr>
                      </w:pPr>
                      <w:r w:rsidRPr="00E83599">
                        <w:rPr>
                          <w:rFonts w:cs="Arial"/>
                          <w:b/>
                          <w:color w:val="000000"/>
                          <w:sz w:val="36"/>
                          <w:szCs w:val="36"/>
                        </w:rPr>
                        <w:t xml:space="preserve">IALA </w:t>
                      </w:r>
                      <w:r>
                        <w:rPr>
                          <w:rFonts w:cs="Arial"/>
                          <w:b/>
                          <w:color w:val="000000"/>
                          <w:sz w:val="36"/>
                          <w:szCs w:val="36"/>
                        </w:rPr>
                        <w:t>Guide Line</w:t>
                      </w:r>
                      <w:r w:rsidRPr="00E83599">
                        <w:rPr>
                          <w:rFonts w:cs="Arial"/>
                          <w:b/>
                          <w:color w:val="000000"/>
                          <w:sz w:val="36"/>
                          <w:szCs w:val="36"/>
                        </w:rPr>
                        <w:t xml:space="preserve">No. </w:t>
                      </w:r>
                      <w:r w:rsidRPr="00E83599">
                        <w:rPr>
                          <w:rFonts w:cs="Arial"/>
                          <w:b/>
                          <w:bCs/>
                          <w:color w:val="000000"/>
                          <w:sz w:val="36"/>
                          <w:szCs w:val="36"/>
                        </w:rPr>
                        <w:t>####</w:t>
                      </w:r>
                    </w:p>
                    <w:p w14:paraId="132C8114" w14:textId="77777777" w:rsidR="000D7B31" w:rsidRPr="00E83599" w:rsidRDefault="000D7B31" w:rsidP="00460028">
                      <w:pPr>
                        <w:autoSpaceDE w:val="0"/>
                        <w:autoSpaceDN w:val="0"/>
                        <w:adjustRightInd w:val="0"/>
                        <w:jc w:val="center"/>
                        <w:rPr>
                          <w:rFonts w:cs="Arial"/>
                          <w:b/>
                          <w:bCs/>
                          <w:color w:val="000000"/>
                          <w:sz w:val="36"/>
                          <w:szCs w:val="36"/>
                        </w:rPr>
                      </w:pPr>
                    </w:p>
                    <w:p w14:paraId="2D60A8C5" w14:textId="77777777" w:rsidR="000D7B31" w:rsidRPr="00E83599" w:rsidRDefault="000D7B31" w:rsidP="00460028">
                      <w:pPr>
                        <w:autoSpaceDE w:val="0"/>
                        <w:autoSpaceDN w:val="0"/>
                        <w:adjustRightInd w:val="0"/>
                        <w:jc w:val="center"/>
                        <w:rPr>
                          <w:rFonts w:cs="Arial"/>
                          <w:b/>
                          <w:bCs/>
                          <w:color w:val="000000"/>
                          <w:sz w:val="36"/>
                          <w:szCs w:val="36"/>
                        </w:rPr>
                      </w:pPr>
                      <w:r>
                        <w:rPr>
                          <w:rFonts w:cs="Arial"/>
                          <w:b/>
                          <w:bCs/>
                          <w:color w:val="000000"/>
                          <w:sz w:val="36"/>
                          <w:szCs w:val="36"/>
                        </w:rPr>
                        <w:t>O</w:t>
                      </w:r>
                      <w:r w:rsidRPr="00E83599">
                        <w:rPr>
                          <w:rFonts w:cs="Arial"/>
                          <w:b/>
                          <w:bCs/>
                          <w:color w:val="000000"/>
                          <w:sz w:val="36"/>
                          <w:szCs w:val="36"/>
                        </w:rPr>
                        <w:t>n</w:t>
                      </w:r>
                    </w:p>
                    <w:p w14:paraId="7037527F" w14:textId="77777777" w:rsidR="000D7B31" w:rsidRPr="00E83599" w:rsidRDefault="000D7B31" w:rsidP="00460028">
                      <w:pPr>
                        <w:autoSpaceDE w:val="0"/>
                        <w:autoSpaceDN w:val="0"/>
                        <w:adjustRightInd w:val="0"/>
                        <w:jc w:val="center"/>
                        <w:rPr>
                          <w:rFonts w:cs="Arial"/>
                          <w:b/>
                          <w:bCs/>
                          <w:color w:val="000000"/>
                          <w:sz w:val="36"/>
                          <w:szCs w:val="36"/>
                        </w:rPr>
                      </w:pPr>
                    </w:p>
                    <w:p w14:paraId="1564D68A" w14:textId="77777777" w:rsidR="000D7B31" w:rsidDel="00FF4D22" w:rsidRDefault="000D7B31" w:rsidP="00460028">
                      <w:pPr>
                        <w:autoSpaceDE w:val="0"/>
                        <w:autoSpaceDN w:val="0"/>
                        <w:adjustRightInd w:val="0"/>
                        <w:jc w:val="center"/>
                        <w:rPr>
                          <w:del w:id="6" w:author="Microsoft Office-gebruiker" w:date="2018-07-19T12:52:00Z"/>
                          <w:b/>
                          <w:sz w:val="36"/>
                          <w:szCs w:val="36"/>
                        </w:rPr>
                      </w:pPr>
                      <w:del w:id="7" w:author="Microsoft Office-gebruiker" w:date="2018-07-19T12:52:00Z">
                        <w:r w:rsidDel="00FF4D22">
                          <w:rPr>
                            <w:b/>
                            <w:sz w:val="36"/>
                            <w:szCs w:val="36"/>
                          </w:rPr>
                          <w:delText>Vessel Traffic Service</w:delText>
                        </w:r>
                      </w:del>
                    </w:p>
                    <w:p w14:paraId="58871E1C" w14:textId="77777777" w:rsidR="000D7B31" w:rsidRDefault="000D7B31" w:rsidP="00460028">
                      <w:pPr>
                        <w:autoSpaceDE w:val="0"/>
                        <w:autoSpaceDN w:val="0"/>
                        <w:adjustRightInd w:val="0"/>
                        <w:jc w:val="center"/>
                        <w:rPr>
                          <w:rFonts w:cs="Arial"/>
                          <w:b/>
                          <w:bCs/>
                          <w:color w:val="000000"/>
                          <w:sz w:val="36"/>
                          <w:szCs w:val="36"/>
                        </w:rPr>
                      </w:pPr>
                      <w:del w:id="8" w:author="Microsoft Office-gebruiker" w:date="2018-07-19T12:52:00Z">
                        <w:r w:rsidDel="00FF4D22">
                          <w:rPr>
                            <w:b/>
                            <w:sz w:val="36"/>
                            <w:szCs w:val="36"/>
                          </w:rPr>
                          <w:delText>Manager training</w:delText>
                        </w:r>
                      </w:del>
                      <w:ins w:id="9" w:author="Microsoft Office-gebruiker" w:date="2018-07-19T12:52:00Z">
                        <w:r>
                          <w:rPr>
                            <w:b/>
                            <w:sz w:val="36"/>
                            <w:szCs w:val="36"/>
                          </w:rPr>
                          <w:t>Managing a VTS</w:t>
                        </w:r>
                      </w:ins>
                    </w:p>
                    <w:p w14:paraId="529AF7EE" w14:textId="77777777" w:rsidR="000D7B31" w:rsidRDefault="000D7B31" w:rsidP="00460028">
                      <w:pPr>
                        <w:autoSpaceDE w:val="0"/>
                        <w:autoSpaceDN w:val="0"/>
                        <w:adjustRightInd w:val="0"/>
                        <w:jc w:val="center"/>
                        <w:rPr>
                          <w:rFonts w:cs="Arial"/>
                          <w:b/>
                          <w:bCs/>
                          <w:color w:val="000000"/>
                          <w:sz w:val="36"/>
                          <w:szCs w:val="36"/>
                        </w:rPr>
                      </w:pPr>
                    </w:p>
                    <w:p w14:paraId="1E26448C" w14:textId="77777777" w:rsidR="000D7B31" w:rsidRDefault="000D7B31" w:rsidP="00460028">
                      <w:pPr>
                        <w:autoSpaceDE w:val="0"/>
                        <w:autoSpaceDN w:val="0"/>
                        <w:adjustRightInd w:val="0"/>
                        <w:jc w:val="center"/>
                        <w:rPr>
                          <w:rFonts w:cs="Arial"/>
                          <w:b/>
                          <w:bCs/>
                          <w:color w:val="000000"/>
                          <w:sz w:val="36"/>
                          <w:szCs w:val="36"/>
                        </w:rPr>
                      </w:pPr>
                      <w:r>
                        <w:rPr>
                          <w:rFonts w:cs="Arial"/>
                          <w:b/>
                          <w:bCs/>
                          <w:color w:val="000000"/>
                          <w:sz w:val="36"/>
                          <w:szCs w:val="36"/>
                        </w:rPr>
                        <w:t>Edition ---</w:t>
                      </w:r>
                    </w:p>
                    <w:p w14:paraId="3D207598" w14:textId="77777777" w:rsidR="000D7B31" w:rsidRDefault="000D7B31" w:rsidP="00460028">
                      <w:pPr>
                        <w:autoSpaceDE w:val="0"/>
                        <w:autoSpaceDN w:val="0"/>
                        <w:adjustRightInd w:val="0"/>
                        <w:jc w:val="center"/>
                        <w:rPr>
                          <w:rFonts w:cs="Arial"/>
                          <w:b/>
                          <w:bCs/>
                          <w:color w:val="000000"/>
                          <w:sz w:val="36"/>
                          <w:szCs w:val="36"/>
                        </w:rPr>
                      </w:pPr>
                    </w:p>
                    <w:p w14:paraId="214C0DAE" w14:textId="77777777" w:rsidR="000D7B31" w:rsidRPr="00E83599" w:rsidRDefault="000D7B31" w:rsidP="00460028">
                      <w:pPr>
                        <w:autoSpaceDE w:val="0"/>
                        <w:autoSpaceDN w:val="0"/>
                        <w:adjustRightInd w:val="0"/>
                        <w:jc w:val="center"/>
                        <w:rPr>
                          <w:rFonts w:cs="Arial"/>
                          <w:b/>
                          <w:bCs/>
                          <w:color w:val="000000"/>
                        </w:rPr>
                      </w:pPr>
                      <w:r>
                        <w:rPr>
                          <w:rFonts w:cs="Arial"/>
                          <w:b/>
                          <w:bCs/>
                          <w:color w:val="000000"/>
                          <w:sz w:val="36"/>
                          <w:szCs w:val="36"/>
                        </w:rPr>
                        <w:t>------- 201</w:t>
                      </w:r>
                      <w:ins w:id="10" w:author="Microsoft Office-gebruiker" w:date="2018-07-19T12:52:00Z">
                        <w:r>
                          <w:rPr>
                            <w:rFonts w:cs="Arial"/>
                            <w:b/>
                            <w:bCs/>
                            <w:color w:val="000000"/>
                            <w:sz w:val="36"/>
                            <w:szCs w:val="36"/>
                          </w:rPr>
                          <w:t>9</w:t>
                        </w:r>
                      </w:ins>
                      <w:del w:id="11" w:author="Microsoft Office-gebruiker" w:date="2018-07-19T12:52:00Z">
                        <w:r w:rsidDel="00FF4D22">
                          <w:rPr>
                            <w:rFonts w:cs="Arial"/>
                            <w:b/>
                            <w:bCs/>
                            <w:color w:val="000000"/>
                            <w:sz w:val="36"/>
                            <w:szCs w:val="36"/>
                          </w:rPr>
                          <w:delText>6</w:delText>
                        </w:r>
                      </w:del>
                    </w:p>
                  </w:txbxContent>
                </v:textbox>
              </v:shape>
            </w:pict>
          </mc:Fallback>
        </mc:AlternateContent>
      </w:r>
      <w:r>
        <w:rPr>
          <w:noProof/>
          <w:lang w:val="nl-BE" w:eastAsia="nl-BE"/>
        </w:rPr>
        <mc:AlternateContent>
          <mc:Choice Requires="wps">
            <w:drawing>
              <wp:anchor distT="0" distB="0" distL="114300" distR="114300" simplePos="0" relativeHeight="251654656" behindDoc="0" locked="0" layoutInCell="1" allowOverlap="1" wp14:anchorId="0D09DBD9" wp14:editId="351F3F21">
                <wp:simplePos x="0" y="0"/>
                <wp:positionH relativeFrom="column">
                  <wp:posOffset>-2511425</wp:posOffset>
                </wp:positionH>
                <wp:positionV relativeFrom="paragraph">
                  <wp:posOffset>5662930</wp:posOffset>
                </wp:positionV>
                <wp:extent cx="5490210" cy="382270"/>
                <wp:effectExtent l="0" t="0" r="0" b="0"/>
                <wp:wrapNone/>
                <wp:docPr id="3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0DB64" w14:textId="77777777" w:rsidR="000D7B31" w:rsidRDefault="000D7B31" w:rsidP="00460028">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09DBD9" id="Text Box 114" o:spid="_x0000_s1027" type="#_x0000_t202" style="position:absolute;left:0;text-align:left;margin-left:-197.75pt;margin-top:445.9pt;width:432.3pt;height:30.1pt;rotation:-9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" filled="f" fillcolor="#0c9" stroked="f">
                <v:path arrowok="t"/>
                <v:textbox style="layout-flow:vertical;mso-layout-flow-alt:bottom-to-top">
                  <w:txbxContent>
                    <w:p w14:paraId="3920DB64" w14:textId="77777777" w:rsidR="000D7B31" w:rsidRDefault="000D7B31" w:rsidP="00460028">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nl-BE" w:eastAsia="nl-BE"/>
        </w:rPr>
        <mc:AlternateContent>
          <mc:Choice Requires="wps">
            <w:drawing>
              <wp:anchor distT="0" distB="0" distL="114295" distR="114295" simplePos="0" relativeHeight="251656704" behindDoc="0" locked="0" layoutInCell="1" allowOverlap="1" wp14:anchorId="4E43CA0B" wp14:editId="64B2C616">
                <wp:simplePos x="0" y="0"/>
                <wp:positionH relativeFrom="column">
                  <wp:posOffset>513715</wp:posOffset>
                </wp:positionH>
                <wp:positionV relativeFrom="paragraph">
                  <wp:posOffset>157480</wp:posOffset>
                </wp:positionV>
                <wp:extent cx="0" cy="8441690"/>
                <wp:effectExtent l="13970" t="10795" r="5080" b="5715"/>
                <wp:wrapNone/>
                <wp:docPr id="33"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6BBFA1" id="Line 116" o:spid="_x0000_s1026" style="position:absolute;flip:y;z-index:25165670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">
                <o:lock v:ext="edit" shapetype="f"/>
              </v:line>
            </w:pict>
          </mc:Fallback>
        </mc:AlternateContent>
      </w:r>
      <w:r>
        <w:rPr>
          <w:noProof/>
          <w:lang w:val="nl-BE" w:eastAsia="nl-BE"/>
        </w:rPr>
        <mc:AlternateContent>
          <mc:Choice Requires="wps">
            <w:drawing>
              <wp:anchor distT="0" distB="0" distL="114295" distR="114295" simplePos="0" relativeHeight="251657728" behindDoc="0" locked="0" layoutInCell="1" allowOverlap="1" wp14:anchorId="19AADEA7" wp14:editId="3B23E13E">
                <wp:simplePos x="0" y="0"/>
                <wp:positionH relativeFrom="column">
                  <wp:posOffset>0</wp:posOffset>
                </wp:positionH>
                <wp:positionV relativeFrom="paragraph">
                  <wp:posOffset>157480</wp:posOffset>
                </wp:positionV>
                <wp:extent cx="0" cy="8441690"/>
                <wp:effectExtent l="5080" t="10795" r="13970" b="5715"/>
                <wp:wrapNone/>
                <wp:docPr id="32"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4E1018" id="Line 117" o:spid="_x0000_s1026" style="position:absolute;z-index:25165772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">
                <o:lock v:ext="edit" shapetype="f"/>
              </v:line>
            </w:pict>
          </mc:Fallback>
        </mc:AlternateContent>
      </w:r>
      <w:r>
        <w:rPr>
          <w:noProof/>
          <w:lang w:val="nl-BE" w:eastAsia="nl-BE"/>
        </w:rPr>
        <mc:AlternateContent>
          <mc:Choice Requires="wps">
            <w:drawing>
              <wp:anchor distT="0" distB="0" distL="114300" distR="114300" simplePos="0" relativeHeight="251655680" behindDoc="0" locked="0" layoutInCell="1" allowOverlap="1" wp14:anchorId="4B2C75F3" wp14:editId="38562E0D">
                <wp:simplePos x="0" y="0"/>
                <wp:positionH relativeFrom="column">
                  <wp:posOffset>-1144270</wp:posOffset>
                </wp:positionH>
                <wp:positionV relativeFrom="paragraph">
                  <wp:posOffset>1551305</wp:posOffset>
                </wp:positionV>
                <wp:extent cx="2844800" cy="471170"/>
                <wp:effectExtent l="0" t="0" r="0" b="4445"/>
                <wp:wrapNone/>
                <wp:docPr id="31"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E3173" w14:textId="77777777" w:rsidR="000D7B31" w:rsidRDefault="000D7B31" w:rsidP="00E37CF6">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2C75F3" id="Text Box 115" o:spid="_x0000_s1028" type="#_x0000_t202" style="position:absolute;left:0;text-align:left;margin-left:-90.1pt;margin-top:122.15pt;width:224pt;height:37.1pt;rotation:-9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" filled="f" fillcolor="#0c9" stroked="f">
                <v:path arrowok="t"/>
                <v:textbox style="layout-flow:vertical;mso-layout-flow-alt:bottom-to-top">
                  <w:txbxContent>
                    <w:p w14:paraId="17AE3173" w14:textId="77777777" w:rsidR="000D7B31" w:rsidRDefault="000D7B31" w:rsidP="00E37CF6">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v:textbox>
              </v:shape>
            </w:pict>
          </mc:Fallback>
        </mc:AlternateContent>
      </w:r>
      <w:r>
        <w:rPr>
          <w:noProof/>
          <w:lang w:val="nl-BE" w:eastAsia="nl-BE"/>
        </w:rPr>
        <mc:AlternateContent>
          <mc:Choice Requires="wps">
            <w:drawing>
              <wp:anchor distT="0" distB="0" distL="114300" distR="114300" simplePos="0" relativeHeight="251653632" behindDoc="0" locked="0" layoutInCell="1" allowOverlap="1" wp14:anchorId="03B5B77C" wp14:editId="21501F88">
                <wp:simplePos x="0" y="0"/>
                <wp:positionH relativeFrom="column">
                  <wp:posOffset>855345</wp:posOffset>
                </wp:positionH>
                <wp:positionV relativeFrom="paragraph">
                  <wp:posOffset>7433945</wp:posOffset>
                </wp:positionV>
                <wp:extent cx="4587875" cy="883920"/>
                <wp:effectExtent l="3175" t="635" r="0" b="1270"/>
                <wp:wrapNone/>
                <wp:docPr id="30"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9B1E7" w14:textId="77777777" w:rsidR="000D7B31" w:rsidRPr="00460028" w:rsidRDefault="000D7B31" w:rsidP="00460028">
                            <w:pPr>
                              <w:autoSpaceDE w:val="0"/>
                              <w:autoSpaceDN w:val="0"/>
                              <w:adjustRightInd w:val="0"/>
                              <w:jc w:val="center"/>
                              <w:rPr>
                                <w:rFonts w:cs="Arial"/>
                                <w:color w:val="000000"/>
                                <w:sz w:val="20"/>
                                <w:szCs w:val="18"/>
                                <w:lang w:val="fr-FR"/>
                              </w:rPr>
                            </w:pPr>
                            <w:r>
                              <w:rPr>
                                <w:rFonts w:cs="Arial"/>
                                <w:b/>
                                <w:bCs/>
                                <w:color w:val="000000"/>
                                <w:sz w:val="20"/>
                                <w:szCs w:val="18"/>
                              </w:rPr>
                              <w:t>10, rue des Gaudines</w:t>
                            </w:r>
                          </w:p>
                          <w:p w14:paraId="482AB5EC" w14:textId="77777777" w:rsidR="000D7B31" w:rsidRDefault="000D7B31"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2991F1C2" w14:textId="77777777" w:rsidR="000D7B31" w:rsidRDefault="000D7B31"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5EF45CD7" w14:textId="77777777" w:rsidR="000D7B31" w:rsidRPr="00E83599" w:rsidRDefault="000D7B31" w:rsidP="00B534F2">
                            <w:pPr>
                              <w:autoSpaceDE w:val="0"/>
                              <w:autoSpaceDN w:val="0"/>
                              <w:adjustRightInd w:val="0"/>
                              <w:jc w:val="center"/>
                              <w:rPr>
                                <w:rFonts w:cs="Arial"/>
                                <w:color w:val="000000"/>
                                <w:sz w:val="18"/>
                                <w:szCs w:val="18"/>
                                <w:lang w:val="de-DE"/>
                              </w:rPr>
                            </w:pPr>
                            <w:r w:rsidRPr="00E83599">
                              <w:rPr>
                                <w:rFonts w:cs="Arial"/>
                                <w:color w:val="000000"/>
                                <w:sz w:val="20"/>
                                <w:szCs w:val="18"/>
                                <w:lang w:val="de-DE"/>
                              </w:rPr>
                              <w:t xml:space="preserve">e-mail:  </w:t>
                            </w:r>
                            <w:hyperlink r:id="rId8" w:history="1">
                              <w:r w:rsidRPr="00E83599">
                                <w:rPr>
                                  <w:rFonts w:cs="Arial"/>
                                  <w:sz w:val="20"/>
                                  <w:szCs w:val="18"/>
                                  <w:lang w:val="de-DE"/>
                                </w:rPr>
                                <w:t>contact@iala-aism.org</w:t>
                              </w:r>
                            </w:hyperlink>
                            <w:r w:rsidRPr="00E83599">
                              <w:rPr>
                                <w:rFonts w:cs="Arial"/>
                                <w:color w:val="000000"/>
                                <w:sz w:val="20"/>
                                <w:szCs w:val="18"/>
                                <w:lang w:val="de-DE"/>
                              </w:rPr>
                              <w:t xml:space="preserve">       Internet:  </w:t>
                            </w:r>
                            <w:hyperlink r:id="rId9" w:history="1">
                              <w:r w:rsidRPr="00E83599">
                                <w:rPr>
                                  <w:rFonts w:cs="Arial"/>
                                  <w:sz w:val="20"/>
                                  <w:szCs w:val="18"/>
                                  <w:lang w:val="de-DE"/>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5B77C" id="Text Box 118" o:spid="_x0000_s1029" type="#_x0000_t202" style="position:absolute;left:0;text-align:left;margin-left:67.35pt;margin-top:585.35pt;width:361.25pt;height:69.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" filled="f" fillcolor="#0c9" stroked="f">
                <v:path arrowok="t"/>
                <v:textbox>
                  <w:txbxContent>
                    <w:p w14:paraId="2AF9B1E7" w14:textId="77777777" w:rsidR="000D7B31" w:rsidRPr="00460028" w:rsidRDefault="000D7B31" w:rsidP="00460028">
                      <w:pPr>
                        <w:autoSpaceDE w:val="0"/>
                        <w:autoSpaceDN w:val="0"/>
                        <w:adjustRightInd w:val="0"/>
                        <w:jc w:val="center"/>
                        <w:rPr>
                          <w:rFonts w:cs="Arial"/>
                          <w:color w:val="000000"/>
                          <w:sz w:val="20"/>
                          <w:szCs w:val="18"/>
                          <w:lang w:val="fr-FR"/>
                        </w:rPr>
                      </w:pPr>
                      <w:r>
                        <w:rPr>
                          <w:rFonts w:cs="Arial"/>
                          <w:b/>
                          <w:bCs/>
                          <w:color w:val="000000"/>
                          <w:sz w:val="20"/>
                          <w:szCs w:val="18"/>
                        </w:rPr>
                        <w:t>10, rue des Gaudines</w:t>
                      </w:r>
                    </w:p>
                    <w:p w14:paraId="482AB5EC" w14:textId="77777777" w:rsidR="000D7B31" w:rsidRDefault="000D7B31"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2991F1C2" w14:textId="77777777" w:rsidR="000D7B31" w:rsidRDefault="000D7B31"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5EF45CD7" w14:textId="77777777" w:rsidR="000D7B31" w:rsidRPr="00E83599" w:rsidRDefault="000D7B31" w:rsidP="00B534F2">
                      <w:pPr>
                        <w:autoSpaceDE w:val="0"/>
                        <w:autoSpaceDN w:val="0"/>
                        <w:adjustRightInd w:val="0"/>
                        <w:jc w:val="center"/>
                        <w:rPr>
                          <w:rFonts w:cs="Arial"/>
                          <w:color w:val="000000"/>
                          <w:sz w:val="18"/>
                          <w:szCs w:val="18"/>
                          <w:lang w:val="de-DE"/>
                        </w:rPr>
                      </w:pPr>
                      <w:r w:rsidRPr="00E83599">
                        <w:rPr>
                          <w:rFonts w:cs="Arial"/>
                          <w:color w:val="000000"/>
                          <w:sz w:val="20"/>
                          <w:szCs w:val="18"/>
                          <w:lang w:val="de-DE"/>
                        </w:rPr>
                        <w:t xml:space="preserve">e-mail:  </w:t>
                      </w:r>
                      <w:hyperlink r:id="rId10" w:history="1">
                        <w:r w:rsidRPr="00E83599">
                          <w:rPr>
                            <w:rFonts w:cs="Arial"/>
                            <w:sz w:val="20"/>
                            <w:szCs w:val="18"/>
                            <w:lang w:val="de-DE"/>
                          </w:rPr>
                          <w:t>contact@iala-aism.org</w:t>
                        </w:r>
                      </w:hyperlink>
                      <w:r w:rsidRPr="00E83599">
                        <w:rPr>
                          <w:rFonts w:cs="Arial"/>
                          <w:color w:val="000000"/>
                          <w:sz w:val="20"/>
                          <w:szCs w:val="18"/>
                          <w:lang w:val="de-DE"/>
                        </w:rPr>
                        <w:t xml:space="preserve">       Internet:  </w:t>
                      </w:r>
                      <w:hyperlink r:id="rId11" w:history="1">
                        <w:r w:rsidRPr="00E83599">
                          <w:rPr>
                            <w:rFonts w:cs="Arial"/>
                            <w:sz w:val="20"/>
                            <w:szCs w:val="18"/>
                            <w:lang w:val="de-DE"/>
                          </w:rPr>
                          <w:t>www.iala-aism.org</w:t>
                        </w:r>
                      </w:hyperlink>
                    </w:p>
                  </w:txbxContent>
                </v:textbox>
              </v:shape>
            </w:pict>
          </mc:Fallback>
        </mc:AlternateContent>
      </w:r>
      <w:r w:rsidR="00E83599">
        <w:rPr>
          <w:noProof/>
          <w:lang w:val="it-IT" w:eastAsia="it-IT"/>
        </w:rPr>
        <w:drawing>
          <wp:anchor distT="0" distB="0" distL="114300" distR="114300" simplePos="0" relativeHeight="251652608" behindDoc="0" locked="0" layoutInCell="1" allowOverlap="1" wp14:anchorId="6D4CB91B" wp14:editId="33662F54">
            <wp:simplePos x="0" y="0"/>
            <wp:positionH relativeFrom="column">
              <wp:posOffset>2514600</wp:posOffset>
            </wp:positionH>
            <wp:positionV relativeFrom="paragraph">
              <wp:posOffset>4611370</wp:posOffset>
            </wp:positionV>
            <wp:extent cx="898525" cy="1236980"/>
            <wp:effectExtent l="19050" t="0" r="0" b="0"/>
            <wp:wrapNone/>
            <wp:docPr id="7" name="Picture 112" descr="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IALA logo1"/>
                    <pic:cNvPicPr>
                      <a:picLocks noChangeAspect="1" noChangeArrowheads="1"/>
                    </pic:cNvPicPr>
                  </pic:nvPicPr>
                  <pic:blipFill>
                    <a:blip r:embed="rId12"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sidR="001A18B3" w:rsidRPr="00371BEF">
        <w:br w:type="page"/>
      </w:r>
      <w:bookmarkStart w:id="6" w:name="_Toc367195541"/>
      <w:r w:rsidR="001A18B3" w:rsidRPr="00371BEF">
        <w:lastRenderedPageBreak/>
        <w:t>Document Revisions</w:t>
      </w:r>
      <w:bookmarkEnd w:id="6"/>
    </w:p>
    <w:p w14:paraId="7D17FB5E" w14:textId="77777777" w:rsidR="001A18B3" w:rsidRPr="00371BEF" w:rsidRDefault="001A18B3" w:rsidP="00A163D8">
      <w:pPr>
        <w:pStyle w:val="BodyText"/>
      </w:pPr>
      <w:r w:rsidRPr="00371BEF">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1A18B3" w:rsidRPr="00371BEF" w14:paraId="0E17654D" w14:textId="77777777">
        <w:tc>
          <w:tcPr>
            <w:tcW w:w="1908" w:type="dxa"/>
            <w:tcBorders>
              <w:top w:val="single" w:sz="4" w:space="0" w:color="auto"/>
              <w:left w:val="single" w:sz="4" w:space="0" w:color="auto"/>
              <w:bottom w:val="single" w:sz="4" w:space="0" w:color="auto"/>
              <w:right w:val="single" w:sz="4" w:space="0" w:color="auto"/>
            </w:tcBorders>
          </w:tcPr>
          <w:p w14:paraId="1C13414F" w14:textId="77777777" w:rsidR="001A18B3" w:rsidRPr="00371BEF" w:rsidRDefault="001A18B3" w:rsidP="00A163D8">
            <w:pPr>
              <w:spacing w:before="60" w:after="60"/>
              <w:jc w:val="center"/>
              <w:rPr>
                <w:rFonts w:cs="Arial"/>
                <w:b/>
                <w:bCs/>
              </w:rPr>
            </w:pPr>
            <w:r w:rsidRPr="00371BEF">
              <w:rPr>
                <w:rFonts w:cs="Arial"/>
                <w:b/>
                <w:bCs/>
              </w:rPr>
              <w:t>Date</w:t>
            </w:r>
          </w:p>
        </w:tc>
        <w:tc>
          <w:tcPr>
            <w:tcW w:w="3360" w:type="dxa"/>
            <w:tcBorders>
              <w:top w:val="single" w:sz="4" w:space="0" w:color="auto"/>
              <w:left w:val="single" w:sz="4" w:space="0" w:color="auto"/>
              <w:bottom w:val="single" w:sz="4" w:space="0" w:color="auto"/>
              <w:right w:val="single" w:sz="4" w:space="0" w:color="auto"/>
            </w:tcBorders>
          </w:tcPr>
          <w:p w14:paraId="29BD266D" w14:textId="77777777" w:rsidR="001A18B3" w:rsidRPr="00371BEF" w:rsidRDefault="001A18B3" w:rsidP="00A163D8">
            <w:pPr>
              <w:spacing w:before="60" w:after="60"/>
              <w:jc w:val="center"/>
              <w:rPr>
                <w:rFonts w:cs="Arial"/>
                <w:b/>
                <w:bCs/>
              </w:rPr>
            </w:pPr>
            <w:r w:rsidRPr="00371BEF">
              <w:rPr>
                <w:rFonts w:cs="Arial"/>
                <w:b/>
                <w:bCs/>
              </w:rPr>
              <w:t>Page / Section Revised</w:t>
            </w:r>
          </w:p>
        </w:tc>
        <w:tc>
          <w:tcPr>
            <w:tcW w:w="4161" w:type="dxa"/>
            <w:tcBorders>
              <w:top w:val="single" w:sz="4" w:space="0" w:color="auto"/>
              <w:left w:val="single" w:sz="4" w:space="0" w:color="auto"/>
              <w:bottom w:val="single" w:sz="4" w:space="0" w:color="auto"/>
              <w:right w:val="single" w:sz="4" w:space="0" w:color="auto"/>
            </w:tcBorders>
          </w:tcPr>
          <w:p w14:paraId="5877FC50" w14:textId="77777777" w:rsidR="001A18B3" w:rsidRPr="00371BEF" w:rsidRDefault="001A18B3" w:rsidP="00A163D8">
            <w:pPr>
              <w:spacing w:before="60" w:after="60"/>
              <w:jc w:val="center"/>
              <w:rPr>
                <w:rFonts w:cs="Arial"/>
                <w:b/>
                <w:bCs/>
              </w:rPr>
            </w:pPr>
            <w:r w:rsidRPr="00371BEF">
              <w:rPr>
                <w:rFonts w:cs="Arial"/>
                <w:b/>
                <w:bCs/>
              </w:rPr>
              <w:t>Requirement for Revision</w:t>
            </w:r>
          </w:p>
        </w:tc>
      </w:tr>
      <w:tr w:rsidR="001A18B3" w:rsidRPr="00371BEF" w14:paraId="56B1EA18" w14:textId="77777777">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32960574" w14:textId="77777777" w:rsidR="001A18B3" w:rsidRPr="00371BEF" w:rsidRDefault="001A18B3" w:rsidP="00A163D8">
            <w:pPr>
              <w:spacing w:before="60" w:after="60"/>
              <w:rPr>
                <w:highlight w:val="yellow"/>
              </w:rPr>
            </w:pPr>
          </w:p>
        </w:tc>
        <w:tc>
          <w:tcPr>
            <w:tcW w:w="3360" w:type="dxa"/>
            <w:tcBorders>
              <w:top w:val="single" w:sz="4" w:space="0" w:color="auto"/>
              <w:left w:val="single" w:sz="4" w:space="0" w:color="auto"/>
              <w:bottom w:val="single" w:sz="4" w:space="0" w:color="auto"/>
              <w:right w:val="single" w:sz="4" w:space="0" w:color="auto"/>
            </w:tcBorders>
            <w:vAlign w:val="center"/>
          </w:tcPr>
          <w:p w14:paraId="405BFBBF" w14:textId="77777777" w:rsidR="001A18B3" w:rsidRPr="00371BEF" w:rsidRDefault="001A18B3" w:rsidP="00A163D8">
            <w:pPr>
              <w:spacing w:before="60" w:after="60"/>
              <w:rPr>
                <w:highlight w:val="yellow"/>
              </w:rPr>
            </w:pPr>
          </w:p>
        </w:tc>
        <w:tc>
          <w:tcPr>
            <w:tcW w:w="4161" w:type="dxa"/>
            <w:tcBorders>
              <w:top w:val="single" w:sz="4" w:space="0" w:color="auto"/>
              <w:left w:val="single" w:sz="4" w:space="0" w:color="auto"/>
              <w:bottom w:val="single" w:sz="4" w:space="0" w:color="auto"/>
              <w:right w:val="single" w:sz="4" w:space="0" w:color="auto"/>
            </w:tcBorders>
            <w:vAlign w:val="center"/>
          </w:tcPr>
          <w:p w14:paraId="23D5A89A" w14:textId="77777777" w:rsidR="001A18B3" w:rsidRPr="00371BEF" w:rsidRDefault="001A18B3" w:rsidP="00A163D8">
            <w:pPr>
              <w:spacing w:before="60" w:after="60"/>
            </w:pPr>
          </w:p>
        </w:tc>
      </w:tr>
      <w:tr w:rsidR="001A18B3" w:rsidRPr="00371BEF" w14:paraId="6D1EB03C" w14:textId="77777777">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026E85DF" w14:textId="77777777"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14:paraId="651265BF" w14:textId="77777777"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14:paraId="0DD630E6" w14:textId="77777777" w:rsidR="001A18B3" w:rsidRPr="00371BEF" w:rsidRDefault="001A18B3" w:rsidP="00A163D8">
            <w:pPr>
              <w:spacing w:before="60" w:after="60"/>
            </w:pPr>
          </w:p>
        </w:tc>
      </w:tr>
      <w:tr w:rsidR="001A18B3" w:rsidRPr="00371BEF" w14:paraId="6DC5978B" w14:textId="77777777">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4D5BCEFA" w14:textId="77777777"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14:paraId="56203D49" w14:textId="77777777"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14:paraId="2DDC0C03" w14:textId="77777777" w:rsidR="001A18B3" w:rsidRPr="00371BEF" w:rsidRDefault="001A18B3" w:rsidP="00A163D8">
            <w:pPr>
              <w:spacing w:before="60" w:after="60"/>
            </w:pPr>
          </w:p>
        </w:tc>
      </w:tr>
      <w:tr w:rsidR="001A18B3" w:rsidRPr="00371BEF" w14:paraId="0534A12E" w14:textId="77777777">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5053A223" w14:textId="77777777"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14:paraId="337FEF42" w14:textId="77777777"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14:paraId="4E0A88F3" w14:textId="77777777" w:rsidR="001A18B3" w:rsidRPr="00371BEF" w:rsidRDefault="001A18B3" w:rsidP="00A163D8">
            <w:pPr>
              <w:spacing w:before="60" w:after="60"/>
            </w:pPr>
          </w:p>
        </w:tc>
      </w:tr>
      <w:tr w:rsidR="001A18B3" w:rsidRPr="00371BEF" w14:paraId="2C9A1178" w14:textId="77777777">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4F181F74" w14:textId="77777777"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14:paraId="6B7B7264" w14:textId="77777777"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14:paraId="79E04A94" w14:textId="77777777" w:rsidR="001A18B3" w:rsidRPr="00371BEF" w:rsidRDefault="001A18B3" w:rsidP="00A163D8">
            <w:pPr>
              <w:spacing w:before="60" w:after="60"/>
            </w:pPr>
          </w:p>
        </w:tc>
      </w:tr>
      <w:tr w:rsidR="001A18B3" w:rsidRPr="00371BEF" w14:paraId="496543D3" w14:textId="77777777">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2D9CEC41" w14:textId="77777777"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14:paraId="78205446" w14:textId="77777777"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14:paraId="0B4DF965" w14:textId="77777777" w:rsidR="001A18B3" w:rsidRPr="00371BEF" w:rsidRDefault="001A18B3" w:rsidP="00A163D8">
            <w:pPr>
              <w:spacing w:before="60" w:after="60"/>
            </w:pPr>
          </w:p>
        </w:tc>
      </w:tr>
    </w:tbl>
    <w:p w14:paraId="4CE7CEF7" w14:textId="77777777" w:rsidR="001A18B3" w:rsidRPr="00371BEF" w:rsidRDefault="001A18B3" w:rsidP="00371BEF">
      <w:pPr>
        <w:pStyle w:val="Title"/>
      </w:pPr>
      <w:r w:rsidRPr="00371BEF">
        <w:br w:type="page"/>
      </w:r>
      <w:bookmarkStart w:id="7" w:name="_Toc367195542"/>
      <w:r w:rsidRPr="00371BEF">
        <w:lastRenderedPageBreak/>
        <w:t>Table of Contents</w:t>
      </w:r>
      <w:bookmarkEnd w:id="7"/>
    </w:p>
    <w:p w14:paraId="73FBC759" w14:textId="77777777" w:rsidR="001A18B3" w:rsidRPr="0041445E" w:rsidRDefault="001A18B3" w:rsidP="00380C7B">
      <w:pPr>
        <w:rPr>
          <w:rFonts w:cs="Arial"/>
        </w:rPr>
      </w:pPr>
    </w:p>
    <w:p w14:paraId="1D1B9792" w14:textId="77777777" w:rsidR="0089690B" w:rsidRPr="00610B47" w:rsidRDefault="00EF13A5">
      <w:pPr>
        <w:pStyle w:val="Title"/>
        <w:jc w:val="left"/>
        <w:rPr>
          <w:lang w:val="en-US"/>
          <w:rPrChange w:id="8" w:author="Pieter Paap" w:date="2018-08-19T10:37:00Z">
            <w:rPr>
              <w:lang w:val="nl-BE"/>
            </w:rPr>
          </w:rPrChange>
        </w:rPr>
      </w:pPr>
      <w:r w:rsidRPr="00EF13A5">
        <w:rPr>
          <w:lang w:val="en-US"/>
          <w:rPrChange w:id="9" w:author="Pieter Paap" w:date="2018-08-19T10:37:00Z">
            <w:rPr>
              <w:lang w:val="nl-BE"/>
            </w:rPr>
          </w:rPrChange>
        </w:rPr>
        <w:t>INTRODUCTION</w:t>
      </w:r>
    </w:p>
    <w:p w14:paraId="469287CB" w14:textId="77777777" w:rsidR="008811DC" w:rsidRPr="00610B47" w:rsidRDefault="00EF13A5">
      <w:pPr>
        <w:pStyle w:val="Title"/>
        <w:jc w:val="left"/>
        <w:rPr>
          <w:lang w:val="en-US"/>
          <w:rPrChange w:id="10" w:author="Pieter Paap" w:date="2018-08-19T10:37:00Z">
            <w:rPr>
              <w:lang w:val="nl-BE"/>
            </w:rPr>
          </w:rPrChange>
        </w:rPr>
      </w:pPr>
      <w:r w:rsidRPr="00EF13A5">
        <w:rPr>
          <w:lang w:val="en-US"/>
          <w:rPrChange w:id="11" w:author="Pieter Paap" w:date="2018-08-19T10:37:00Z">
            <w:rPr>
              <w:lang w:val="nl-BE"/>
            </w:rPr>
          </w:rPrChange>
        </w:rPr>
        <w:t>PART A OVERVIEW</w:t>
      </w:r>
    </w:p>
    <w:p w14:paraId="7E7042B8" w14:textId="77777777" w:rsidR="008811DC" w:rsidRPr="00610B47" w:rsidRDefault="00EF13A5">
      <w:pPr>
        <w:pStyle w:val="Title"/>
        <w:jc w:val="left"/>
        <w:rPr>
          <w:lang w:val="en-US"/>
          <w:rPrChange w:id="12" w:author="Pieter Paap" w:date="2018-08-19T10:37:00Z">
            <w:rPr>
              <w:lang w:val="nl-BE"/>
            </w:rPr>
          </w:rPrChange>
        </w:rPr>
      </w:pPr>
      <w:r w:rsidRPr="00EF13A5">
        <w:rPr>
          <w:lang w:val="en-US"/>
          <w:rPrChange w:id="13" w:author="Pieter Paap" w:date="2018-08-19T10:37:00Z">
            <w:rPr>
              <w:lang w:val="nl-BE"/>
            </w:rPr>
          </w:rPrChange>
        </w:rPr>
        <w:t>PART B COURSE FRAMEWORK</w:t>
      </w:r>
    </w:p>
    <w:p w14:paraId="33BC9417" w14:textId="77777777" w:rsidR="008811DC" w:rsidRPr="00610B47" w:rsidRDefault="00EF13A5">
      <w:pPr>
        <w:pStyle w:val="Title"/>
        <w:jc w:val="left"/>
        <w:rPr>
          <w:lang w:val="en-US"/>
          <w:rPrChange w:id="14" w:author="Pieter Paap" w:date="2018-08-19T10:37:00Z">
            <w:rPr>
              <w:lang w:val="nl-BE"/>
            </w:rPr>
          </w:rPrChange>
        </w:rPr>
      </w:pPr>
      <w:r w:rsidRPr="00EF13A5">
        <w:rPr>
          <w:lang w:val="en-US"/>
          <w:rPrChange w:id="15" w:author="Pieter Paap" w:date="2018-08-19T10:37:00Z">
            <w:rPr>
              <w:lang w:val="nl-BE"/>
            </w:rPr>
          </w:rPrChange>
        </w:rPr>
        <w:t>PART C COURSE  MODULES</w:t>
      </w:r>
      <w:r w:rsidRPr="00EF13A5">
        <w:rPr>
          <w:lang w:val="en-US"/>
          <w:rPrChange w:id="16" w:author="Pieter Paap" w:date="2018-08-19T10:37:00Z">
            <w:rPr>
              <w:lang w:val="nl-BE"/>
            </w:rPr>
          </w:rPrChange>
        </w:rPr>
        <w:br w:type="page"/>
      </w:r>
      <w:bookmarkStart w:id="17" w:name="_Toc367195543"/>
    </w:p>
    <w:p w14:paraId="648A0AF3" w14:textId="77777777" w:rsidR="009F410D" w:rsidRPr="00610B47" w:rsidDel="002A632D" w:rsidRDefault="00EF13A5" w:rsidP="00860EA6">
      <w:pPr>
        <w:pStyle w:val="Title"/>
        <w:jc w:val="left"/>
        <w:rPr>
          <w:del w:id="18" w:author="Lilian Biber" w:date="2018-08-09T09:43:00Z"/>
          <w:lang w:val="en-US"/>
          <w:rPrChange w:id="19" w:author="Pieter Paap" w:date="2018-08-19T10:37:00Z">
            <w:rPr>
              <w:del w:id="20" w:author="Lilian Biber" w:date="2018-08-09T09:43:00Z"/>
              <w:lang w:val="nl-BE"/>
            </w:rPr>
          </w:rPrChange>
        </w:rPr>
      </w:pPr>
      <w:r w:rsidRPr="00EF13A5">
        <w:rPr>
          <w:lang w:val="en-US"/>
          <w:rPrChange w:id="21" w:author="Pieter Paap" w:date="2018-08-19T10:37:00Z">
            <w:rPr>
              <w:lang w:val="nl-BE"/>
            </w:rPr>
          </w:rPrChange>
        </w:rPr>
        <w:lastRenderedPageBreak/>
        <w:t>INTRODUCTION</w:t>
      </w:r>
    </w:p>
    <w:p w14:paraId="1ED2E8E4" w14:textId="77777777" w:rsidR="000D7B31" w:rsidRDefault="000D7B31">
      <w:pPr>
        <w:pStyle w:val="Title"/>
        <w:jc w:val="left"/>
        <w:rPr>
          <w:lang w:val="en-US"/>
          <w:rPrChange w:id="22" w:author="Pieter Paap" w:date="2018-08-19T10:37:00Z">
            <w:rPr>
              <w:lang w:val="nl-BE"/>
            </w:rPr>
          </w:rPrChange>
        </w:rPr>
        <w:pPrChange w:id="23" w:author="Lilian Biber" w:date="2018-08-09T09:43:00Z">
          <w:pPr>
            <w:pStyle w:val="Title"/>
          </w:pPr>
        </w:pPrChange>
      </w:pPr>
    </w:p>
    <w:p w14:paraId="1C3D39CA" w14:textId="77777777" w:rsidR="007C0AC1" w:rsidRDefault="00EF13A5" w:rsidP="004271BD">
      <w:pPr>
        <w:pStyle w:val="Default"/>
        <w:jc w:val="both"/>
        <w:rPr>
          <w:ins w:id="24" w:author="Lilian Biber" w:date="2018-08-09T10:54:00Z"/>
          <w:bCs/>
          <w:sz w:val="23"/>
          <w:szCs w:val="23"/>
          <w:lang w:val="en-US"/>
        </w:rPr>
      </w:pPr>
      <w:ins w:id="25" w:author="Microsoft Office-gebruiker" w:date="2018-07-19T12:57:00Z">
        <w:r w:rsidRPr="00EF13A5">
          <w:rPr>
            <w:bCs/>
            <w:sz w:val="23"/>
            <w:szCs w:val="23"/>
            <w:lang w:val="en-US"/>
            <w:rPrChange w:id="26" w:author="Microsoft Office-gebruiker" w:date="2018-07-19T12:58:00Z">
              <w:rPr>
                <w:bCs/>
                <w:sz w:val="23"/>
                <w:szCs w:val="23"/>
                <w:lang w:val="nl-BE"/>
              </w:rPr>
            </w:rPrChange>
          </w:rPr>
          <w:t>The effectivity of the V</w:t>
        </w:r>
      </w:ins>
      <w:ins w:id="27" w:author="Microsoft Office-gebruiker" w:date="2018-07-19T12:58:00Z">
        <w:r w:rsidR="0086710F">
          <w:rPr>
            <w:bCs/>
            <w:sz w:val="23"/>
            <w:szCs w:val="23"/>
            <w:lang w:val="en-US"/>
          </w:rPr>
          <w:t xml:space="preserve">essel </w:t>
        </w:r>
      </w:ins>
      <w:ins w:id="28" w:author="Microsoft Office-gebruiker" w:date="2018-07-19T12:57:00Z">
        <w:r w:rsidRPr="00EF13A5">
          <w:rPr>
            <w:bCs/>
            <w:sz w:val="23"/>
            <w:szCs w:val="23"/>
            <w:lang w:val="en-US"/>
            <w:rPrChange w:id="29" w:author="Microsoft Office-gebruiker" w:date="2018-07-19T12:58:00Z">
              <w:rPr>
                <w:bCs/>
                <w:sz w:val="23"/>
                <w:szCs w:val="23"/>
                <w:lang w:val="nl-BE"/>
              </w:rPr>
            </w:rPrChange>
          </w:rPr>
          <w:t>T</w:t>
        </w:r>
      </w:ins>
      <w:ins w:id="30" w:author="Microsoft Office-gebruiker" w:date="2018-07-19T12:58:00Z">
        <w:r w:rsidR="0086710F">
          <w:rPr>
            <w:bCs/>
            <w:sz w:val="23"/>
            <w:szCs w:val="23"/>
            <w:lang w:val="en-US"/>
          </w:rPr>
          <w:t>raffic S</w:t>
        </w:r>
      </w:ins>
      <w:ins w:id="31" w:author="Microsoft Office-gebruiker" w:date="2018-07-19T12:57:00Z">
        <w:r w:rsidRPr="00EF13A5">
          <w:rPr>
            <w:bCs/>
            <w:sz w:val="23"/>
            <w:szCs w:val="23"/>
            <w:lang w:val="en-US"/>
            <w:rPrChange w:id="32" w:author="Microsoft Office-gebruiker" w:date="2018-07-19T12:58:00Z">
              <w:rPr>
                <w:bCs/>
                <w:sz w:val="23"/>
                <w:szCs w:val="23"/>
                <w:lang w:val="nl-BE"/>
              </w:rPr>
            </w:rPrChange>
          </w:rPr>
          <w:t xml:space="preserve">ervice is </w:t>
        </w:r>
      </w:ins>
      <w:ins w:id="33" w:author="Microsoft Office-gebruiker" w:date="2018-07-19T12:58:00Z">
        <w:r w:rsidR="0086710F">
          <w:rPr>
            <w:bCs/>
            <w:sz w:val="23"/>
            <w:szCs w:val="23"/>
            <w:lang w:val="en-US"/>
          </w:rPr>
          <w:t>enhanced by several guidelines</w:t>
        </w:r>
      </w:ins>
      <w:ins w:id="34" w:author="Microsoft Office-gebruiker" w:date="2018-07-19T12:57:00Z">
        <w:r w:rsidRPr="00EF13A5">
          <w:rPr>
            <w:bCs/>
            <w:sz w:val="23"/>
            <w:szCs w:val="23"/>
            <w:lang w:val="en-US"/>
            <w:rPrChange w:id="35" w:author="Microsoft Office-gebruiker" w:date="2018-07-19T12:58:00Z">
              <w:rPr>
                <w:bCs/>
                <w:sz w:val="23"/>
                <w:szCs w:val="23"/>
                <w:lang w:val="nl-BE"/>
              </w:rPr>
            </w:rPrChange>
          </w:rPr>
          <w:t xml:space="preserve"> </w:t>
        </w:r>
      </w:ins>
      <w:ins w:id="36" w:author="Lilian Biber" w:date="2018-08-09T10:51:00Z">
        <w:r w:rsidR="007C0AC1">
          <w:rPr>
            <w:bCs/>
            <w:sz w:val="23"/>
            <w:szCs w:val="23"/>
            <w:lang w:val="en-US"/>
          </w:rPr>
          <w:t xml:space="preserve">published by IALA. </w:t>
        </w:r>
      </w:ins>
      <w:ins w:id="37" w:author="Lilian Biber" w:date="2018-08-09T10:52:00Z">
        <w:r w:rsidR="007C0AC1">
          <w:rPr>
            <w:bCs/>
            <w:sz w:val="23"/>
            <w:szCs w:val="23"/>
            <w:lang w:val="en-US"/>
          </w:rPr>
          <w:t xml:space="preserve">Any </w:t>
        </w:r>
        <w:commentRangeStart w:id="38"/>
        <w:r w:rsidR="007C0AC1">
          <w:rPr>
            <w:bCs/>
            <w:sz w:val="23"/>
            <w:szCs w:val="23"/>
            <w:lang w:val="en-US"/>
          </w:rPr>
          <w:t>system</w:t>
        </w:r>
      </w:ins>
      <w:commentRangeEnd w:id="38"/>
      <w:r w:rsidR="00610B47">
        <w:rPr>
          <w:rStyle w:val="CommentReference"/>
          <w:rFonts w:cs="Times New Roman"/>
          <w:color w:val="auto"/>
          <w:lang w:val="fr-FR" w:eastAsia="de-DE"/>
        </w:rPr>
        <w:commentReference w:id="38"/>
      </w:r>
      <w:ins w:id="39" w:author="Lilian Biber" w:date="2018-08-09T10:52:00Z">
        <w:r w:rsidR="007C0AC1">
          <w:rPr>
            <w:bCs/>
            <w:sz w:val="23"/>
            <w:szCs w:val="23"/>
            <w:lang w:val="en-US"/>
          </w:rPr>
          <w:t xml:space="preserve"> consists of several sub-parts which interact together in order to be a well-functioning system. The sub</w:t>
        </w:r>
      </w:ins>
      <w:ins w:id="40" w:author="Lilian Biber" w:date="2018-08-09T10:53:00Z">
        <w:r w:rsidR="007C0AC1">
          <w:rPr>
            <w:bCs/>
            <w:sz w:val="23"/>
            <w:szCs w:val="23"/>
            <w:lang w:val="en-US"/>
          </w:rPr>
          <w:t xml:space="preserve">-parts which may be distinguished are </w:t>
        </w:r>
      </w:ins>
      <w:ins w:id="41" w:author="Microsoft Office-gebruiker" w:date="2018-07-19T12:57:00Z">
        <w:del w:id="42" w:author="Lilian Biber" w:date="2018-08-09T10:53:00Z">
          <w:r w:rsidRPr="00EF13A5">
            <w:rPr>
              <w:bCs/>
              <w:sz w:val="23"/>
              <w:szCs w:val="23"/>
              <w:lang w:val="en-US"/>
              <w:rPrChange w:id="43" w:author="Microsoft Office-gebruiker" w:date="2018-07-19T12:58:00Z">
                <w:rPr>
                  <w:bCs/>
                  <w:sz w:val="23"/>
                  <w:szCs w:val="23"/>
                  <w:lang w:val="nl-BE"/>
                </w:rPr>
              </w:rPrChange>
            </w:rPr>
            <w:delText xml:space="preserve">concerning the </w:delText>
          </w:r>
        </w:del>
        <w:r w:rsidRPr="00EF13A5">
          <w:rPr>
            <w:bCs/>
            <w:sz w:val="23"/>
            <w:szCs w:val="23"/>
            <w:lang w:val="en-US"/>
            <w:rPrChange w:id="44" w:author="Microsoft Office-gebruiker" w:date="2018-07-19T12:58:00Z">
              <w:rPr>
                <w:bCs/>
                <w:sz w:val="23"/>
                <w:szCs w:val="23"/>
                <w:lang w:val="nl-BE"/>
              </w:rPr>
            </w:rPrChange>
          </w:rPr>
          <w:t>hardware</w:t>
        </w:r>
      </w:ins>
      <w:ins w:id="45" w:author="Lilian Biber" w:date="2018-08-09T10:53:00Z">
        <w:r w:rsidR="007C0AC1">
          <w:rPr>
            <w:bCs/>
            <w:sz w:val="23"/>
            <w:szCs w:val="23"/>
            <w:lang w:val="en-US"/>
          </w:rPr>
          <w:t xml:space="preserve"> (equipment)</w:t>
        </w:r>
      </w:ins>
      <w:ins w:id="46" w:author="Microsoft Office-gebruiker" w:date="2018-07-19T12:57:00Z">
        <w:r w:rsidRPr="00EF13A5">
          <w:rPr>
            <w:bCs/>
            <w:sz w:val="23"/>
            <w:szCs w:val="23"/>
            <w:lang w:val="en-US"/>
            <w:rPrChange w:id="47" w:author="Microsoft Office-gebruiker" w:date="2018-07-19T12:58:00Z">
              <w:rPr>
                <w:bCs/>
                <w:sz w:val="23"/>
                <w:szCs w:val="23"/>
                <w:lang w:val="nl-BE"/>
              </w:rPr>
            </w:rPrChange>
          </w:rPr>
          <w:t>, software (procedures)</w:t>
        </w:r>
      </w:ins>
      <w:ins w:id="48" w:author="Lilian Biber" w:date="2018-08-09T10:53:00Z">
        <w:r w:rsidR="007C0AC1">
          <w:rPr>
            <w:bCs/>
            <w:sz w:val="23"/>
            <w:szCs w:val="23"/>
            <w:lang w:val="en-US"/>
          </w:rPr>
          <w:t xml:space="preserve">, </w:t>
        </w:r>
        <w:commentRangeStart w:id="49"/>
        <w:r w:rsidR="007C0AC1">
          <w:rPr>
            <w:bCs/>
            <w:sz w:val="23"/>
            <w:szCs w:val="23"/>
            <w:lang w:val="en-US"/>
          </w:rPr>
          <w:t>liveware</w:t>
        </w:r>
      </w:ins>
      <w:commentRangeEnd w:id="49"/>
      <w:r w:rsidR="00610B47">
        <w:rPr>
          <w:rStyle w:val="CommentReference"/>
          <w:rFonts w:cs="Times New Roman"/>
          <w:color w:val="auto"/>
          <w:lang w:val="fr-FR" w:eastAsia="de-DE"/>
        </w:rPr>
        <w:commentReference w:id="49"/>
      </w:r>
      <w:ins w:id="50" w:author="Lilian Biber" w:date="2018-08-09T10:53:00Z">
        <w:r w:rsidR="007C0AC1">
          <w:rPr>
            <w:bCs/>
            <w:sz w:val="23"/>
            <w:szCs w:val="23"/>
            <w:lang w:val="en-US"/>
          </w:rPr>
          <w:t xml:space="preserve"> (people) and the environment in which the system operates. </w:t>
        </w:r>
      </w:ins>
    </w:p>
    <w:p w14:paraId="73DEAE61" w14:textId="2E2A85DE" w:rsidR="007C0AC1" w:rsidRDefault="00FC765B" w:rsidP="004271BD">
      <w:pPr>
        <w:pStyle w:val="Default"/>
        <w:jc w:val="both"/>
        <w:rPr>
          <w:ins w:id="51" w:author="Lilian Biber" w:date="2018-08-09T11:12:00Z"/>
          <w:bCs/>
          <w:sz w:val="23"/>
          <w:szCs w:val="23"/>
          <w:lang w:val="en-US"/>
        </w:rPr>
      </w:pPr>
      <w:r>
        <w:rPr>
          <w:bCs/>
          <w:noProof/>
          <w:sz w:val="23"/>
          <w:szCs w:val="23"/>
        </w:rPr>
        <mc:AlternateContent>
          <mc:Choice Requires="wpg">
            <w:drawing>
              <wp:anchor distT="0" distB="0" distL="114300" distR="114300" simplePos="0" relativeHeight="251682304" behindDoc="0" locked="0" layoutInCell="1" allowOverlap="1" wp14:anchorId="7232805B" wp14:editId="7DE3FB3E">
                <wp:simplePos x="0" y="0"/>
                <wp:positionH relativeFrom="column">
                  <wp:posOffset>1685925</wp:posOffset>
                </wp:positionH>
                <wp:positionV relativeFrom="paragraph">
                  <wp:posOffset>234950</wp:posOffset>
                </wp:positionV>
                <wp:extent cx="2676525" cy="2206625"/>
                <wp:effectExtent l="14605" t="10795" r="13970" b="11430"/>
                <wp:wrapTopAndBottom/>
                <wp:docPr id="1" name="Groe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6525" cy="2206625"/>
                          <a:chOff x="0" y="0"/>
                          <a:chExt cx="26765" cy="22069"/>
                        </a:xfrm>
                      </wpg:grpSpPr>
                      <wpg:grpSp>
                        <wpg:cNvPr id="2" name="Groep 16"/>
                        <wpg:cNvGrpSpPr>
                          <a:grpSpLocks/>
                        </wpg:cNvGrpSpPr>
                        <wpg:grpSpPr bwMode="auto">
                          <a:xfrm>
                            <a:off x="10462" y="0"/>
                            <a:ext cx="5763" cy="5267"/>
                            <a:chOff x="0" y="0"/>
                            <a:chExt cx="5763" cy="5267"/>
                          </a:xfrm>
                        </wpg:grpSpPr>
                        <wpg:grpSp>
                          <wpg:cNvPr id="3" name="Groep 12"/>
                          <wpg:cNvGrpSpPr>
                            <a:grpSpLocks/>
                          </wpg:cNvGrpSpPr>
                          <wpg:grpSpPr bwMode="auto">
                            <a:xfrm>
                              <a:off x="0" y="0"/>
                              <a:ext cx="5104" cy="4608"/>
                              <a:chOff x="0" y="0"/>
                              <a:chExt cx="510420" cy="460890"/>
                            </a:xfrm>
                          </wpg:grpSpPr>
                          <wps:wsp>
                            <wps:cNvPr id="4" name="Rechthoek 8"/>
                            <wps:cNvSpPr>
                              <a:spLocks noChangeArrowheads="1"/>
                            </wps:cNvSpPr>
                            <wps:spPr bwMode="auto">
                              <a:xfrm>
                                <a:off x="0" y="0"/>
                                <a:ext cx="453081" cy="403534"/>
                              </a:xfrm>
                              <a:prstGeom prst="rect">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49426C05" w14:textId="77777777" w:rsidR="000D7B31" w:rsidRDefault="000D7B31">
                                  <w:pPr>
                                    <w:jc w:val="center"/>
                                    <w:rPr>
                                      <w:b/>
                                      <w:color w:val="70AD47"/>
                                      <w:spacing w:val="10"/>
                                      <w:sz w:val="28"/>
                                      <w:szCs w:val="28"/>
                                      <w:lang w:val="nl-NL"/>
                                      <w:rPrChange w:id="52" w:author="Lilian Biber" w:date="2018-08-09T09:31:00Z">
                                        <w:rPr/>
                                      </w:rPrChange>
                                    </w:rPr>
                                    <w:pPrChange w:id="53" w:author="Lilian Biber" w:date="2018-08-09T09:31:00Z">
                                      <w:pPr/>
                                    </w:pPrChange>
                                  </w:pPr>
                                  <w:ins w:id="54" w:author="Lilian Biber" w:date="2018-08-09T09:31:00Z">
                                    <w:r w:rsidRPr="00EF13A5">
                                      <w:rPr>
                                        <w:b/>
                                        <w:color w:val="70AD47"/>
                                        <w:spacing w:val="10"/>
                                        <w:sz w:val="28"/>
                                        <w:szCs w:val="28"/>
                                        <w:lang w:val="nl-NL"/>
                                        <w:rPrChange w:id="55" w:author="Lilian Biber" w:date="2018-08-09T09:31:00Z">
                                          <w:rPr>
                                            <w:lang w:val="nl-NL"/>
                                          </w:rPr>
                                        </w:rPrChange>
                                      </w:rPr>
                                      <w:t>S</w:t>
                                    </w:r>
                                  </w:ins>
                                </w:p>
                              </w:txbxContent>
                            </wps:txbx>
                            <wps:bodyPr rot="0" vert="horz" wrap="square" lIns="91440" tIns="45720" rIns="91440" bIns="45720" anchor="ctr" anchorCtr="0" upright="1">
                              <a:noAutofit/>
                            </wps:bodyPr>
                          </wps:wsp>
                          <wps:wsp>
                            <wps:cNvPr id="5" name="Rechthoek 10"/>
                            <wps:cNvSpPr>
                              <a:spLocks noChangeArrowheads="1"/>
                            </wps:cNvSpPr>
                            <wps:spPr bwMode="auto">
                              <a:xfrm>
                                <a:off x="57665" y="57665"/>
                                <a:ext cx="452755" cy="403225"/>
                              </a:xfrm>
                              <a:prstGeom prst="rect">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169B409C" w14:textId="77777777" w:rsidR="000D7B31" w:rsidRDefault="000D7B31">
                                  <w:pPr>
                                    <w:jc w:val="center"/>
                                    <w:rPr>
                                      <w:b/>
                                      <w:color w:val="70AD47"/>
                                      <w:spacing w:val="10"/>
                                      <w:sz w:val="28"/>
                                      <w:szCs w:val="28"/>
                                      <w:lang w:val="nl-NL"/>
                                      <w:rPrChange w:id="56" w:author="Lilian Biber" w:date="2018-08-09T09:31:00Z">
                                        <w:rPr/>
                                      </w:rPrChange>
                                    </w:rPr>
                                    <w:pPrChange w:id="57" w:author="Lilian Biber" w:date="2018-08-09T09:31:00Z">
                                      <w:pPr/>
                                    </w:pPrChange>
                                  </w:pPr>
                                  <w:ins w:id="58" w:author="Lilian Biber" w:date="2018-08-09T09:31:00Z">
                                    <w:r w:rsidRPr="00EF13A5">
                                      <w:rPr>
                                        <w:b/>
                                        <w:color w:val="70AD47"/>
                                        <w:spacing w:val="10"/>
                                        <w:sz w:val="28"/>
                                        <w:szCs w:val="28"/>
                                        <w:lang w:val="nl-NL"/>
                                        <w:rPrChange w:id="59" w:author="Lilian Biber" w:date="2018-08-09T09:31:00Z">
                                          <w:rPr>
                                            <w:lang w:val="nl-NL"/>
                                          </w:rPr>
                                        </w:rPrChange>
                                      </w:rPr>
                                      <w:t>S</w:t>
                                    </w:r>
                                  </w:ins>
                                </w:p>
                              </w:txbxContent>
                            </wps:txbx>
                            <wps:bodyPr rot="0" vert="horz" wrap="square" lIns="91440" tIns="45720" rIns="91440" bIns="45720" anchor="ctr" anchorCtr="0" upright="1">
                              <a:noAutofit/>
                            </wps:bodyPr>
                          </wps:wsp>
                        </wpg:grpSp>
                        <wps:wsp>
                          <wps:cNvPr id="6" name="Rechthoek 11"/>
                          <wps:cNvSpPr>
                            <a:spLocks noChangeArrowheads="1"/>
                          </wps:cNvSpPr>
                          <wps:spPr bwMode="auto">
                            <a:xfrm>
                              <a:off x="1235" y="1235"/>
                              <a:ext cx="4528" cy="4032"/>
                            </a:xfrm>
                            <a:prstGeom prst="rect">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748C7676" w14:textId="77777777" w:rsidR="000D7B31" w:rsidRDefault="000D7B31">
                                <w:pPr>
                                  <w:jc w:val="center"/>
                                  <w:rPr>
                                    <w:b/>
                                    <w:color w:val="70AD47"/>
                                    <w:spacing w:val="10"/>
                                    <w:sz w:val="28"/>
                                    <w:szCs w:val="28"/>
                                    <w:lang w:val="nl-NL"/>
                                    <w:rPrChange w:id="60" w:author="Lilian Biber" w:date="2018-08-09T09:31:00Z">
                                      <w:rPr/>
                                    </w:rPrChange>
                                  </w:rPr>
                                  <w:pPrChange w:id="61" w:author="Lilian Biber" w:date="2018-08-09T09:31:00Z">
                                    <w:pPr/>
                                  </w:pPrChange>
                                </w:pPr>
                                <w:ins w:id="62" w:author="Lilian Biber" w:date="2018-08-09T09:31:00Z">
                                  <w:r w:rsidRPr="00EF13A5">
                                    <w:rPr>
                                      <w:b/>
                                      <w:color w:val="70AD47"/>
                                      <w:spacing w:val="10"/>
                                      <w:sz w:val="28"/>
                                      <w:szCs w:val="28"/>
                                      <w:lang w:val="nl-NL"/>
                                      <w:rPrChange w:id="63" w:author="Lilian Biber" w:date="2018-08-09T09:31:00Z">
                                        <w:rPr>
                                          <w:lang w:val="nl-NL"/>
                                        </w:rPr>
                                      </w:rPrChange>
                                    </w:rPr>
                                    <w:t>S</w:t>
                                  </w:r>
                                </w:ins>
                              </w:p>
                            </w:txbxContent>
                          </wps:txbx>
                          <wps:bodyPr rot="0" vert="horz" wrap="square" lIns="91440" tIns="45720" rIns="91440" bIns="45720" anchor="ctr" anchorCtr="0" upright="1">
                            <a:noAutofit/>
                          </wps:bodyPr>
                        </wps:wsp>
                      </wpg:grpSp>
                      <wpg:grpSp>
                        <wpg:cNvPr id="8" name="Groep 17"/>
                        <wpg:cNvGrpSpPr>
                          <a:grpSpLocks/>
                        </wpg:cNvGrpSpPr>
                        <wpg:grpSpPr bwMode="auto">
                          <a:xfrm>
                            <a:off x="21006" y="7496"/>
                            <a:ext cx="5759" cy="5264"/>
                            <a:chOff x="0" y="0"/>
                            <a:chExt cx="5763" cy="5267"/>
                          </a:xfrm>
                        </wpg:grpSpPr>
                        <wpg:grpSp>
                          <wpg:cNvPr id="10" name="Groep 18"/>
                          <wpg:cNvGrpSpPr>
                            <a:grpSpLocks/>
                          </wpg:cNvGrpSpPr>
                          <wpg:grpSpPr bwMode="auto">
                            <a:xfrm>
                              <a:off x="0" y="0"/>
                              <a:ext cx="5104" cy="4608"/>
                              <a:chOff x="0" y="0"/>
                              <a:chExt cx="510420" cy="460890"/>
                            </a:xfrm>
                          </wpg:grpSpPr>
                          <wps:wsp>
                            <wps:cNvPr id="11" name="Rechthoek 19"/>
                            <wps:cNvSpPr>
                              <a:spLocks noChangeArrowheads="1"/>
                            </wps:cNvSpPr>
                            <wps:spPr bwMode="auto">
                              <a:xfrm>
                                <a:off x="0" y="0"/>
                                <a:ext cx="453081" cy="403534"/>
                              </a:xfrm>
                              <a:prstGeom prst="rect">
                                <a:avLst/>
                              </a:prstGeom>
                              <a:solidFill>
                                <a:schemeClr val="accent3">
                                  <a:lumMod val="100000"/>
                                  <a:lumOff val="0"/>
                                </a:schemeClr>
                              </a:solidFill>
                              <a:ln w="12700">
                                <a:solidFill>
                                  <a:schemeClr val="accent3">
                                    <a:lumMod val="50000"/>
                                    <a:lumOff val="0"/>
                                  </a:schemeClr>
                                </a:solidFill>
                                <a:miter lim="800000"/>
                                <a:headEnd/>
                                <a:tailEnd/>
                              </a:ln>
                            </wps:spPr>
                            <wps:txbx>
                              <w:txbxContent>
                                <w:p w14:paraId="3E6B4D31" w14:textId="77777777" w:rsidR="000D7B31" w:rsidRDefault="000D7B31">
                                  <w:pPr>
                                    <w:jc w:val="center"/>
                                    <w:rPr>
                                      <w:b/>
                                      <w:color w:val="70AD47"/>
                                      <w:spacing w:val="10"/>
                                      <w:sz w:val="28"/>
                                      <w:szCs w:val="28"/>
                                      <w:lang w:val="nl-NL"/>
                                      <w:rPrChange w:id="64" w:author="Lilian Biber" w:date="2018-08-09T09:31:00Z">
                                        <w:rPr/>
                                      </w:rPrChange>
                                    </w:rPr>
                                    <w:pPrChange w:id="65" w:author="Lilian Biber" w:date="2018-08-09T09:31:00Z">
                                      <w:pPr/>
                                    </w:pPrChange>
                                  </w:pPr>
                                  <w:ins w:id="66" w:author="Lilian Biber" w:date="2018-08-09T09:31:00Z">
                                    <w:r w:rsidRPr="00EF13A5">
                                      <w:rPr>
                                        <w:b/>
                                        <w:color w:val="70AD47"/>
                                        <w:spacing w:val="10"/>
                                        <w:sz w:val="28"/>
                                        <w:szCs w:val="28"/>
                                        <w:lang w:val="nl-NL"/>
                                        <w:rPrChange w:id="67" w:author="Lilian Biber" w:date="2018-08-09T09:31:00Z">
                                          <w:rPr>
                                            <w:lang w:val="nl-NL"/>
                                          </w:rPr>
                                        </w:rPrChange>
                                      </w:rPr>
                                      <w:t>S</w:t>
                                    </w:r>
                                  </w:ins>
                                </w:p>
                              </w:txbxContent>
                            </wps:txbx>
                            <wps:bodyPr rot="0" vert="horz" wrap="square" lIns="91440" tIns="45720" rIns="91440" bIns="45720" anchor="ctr" anchorCtr="0" upright="1">
                              <a:noAutofit/>
                            </wps:bodyPr>
                          </wps:wsp>
                          <wps:wsp>
                            <wps:cNvPr id="12" name="Rechthoek 20"/>
                            <wps:cNvSpPr>
                              <a:spLocks noChangeArrowheads="1"/>
                            </wps:cNvSpPr>
                            <wps:spPr bwMode="auto">
                              <a:xfrm>
                                <a:off x="57665" y="57665"/>
                                <a:ext cx="452755" cy="403225"/>
                              </a:xfrm>
                              <a:prstGeom prst="rect">
                                <a:avLst/>
                              </a:prstGeom>
                              <a:solidFill>
                                <a:schemeClr val="accent3">
                                  <a:lumMod val="100000"/>
                                  <a:lumOff val="0"/>
                                </a:schemeClr>
                              </a:solidFill>
                              <a:ln w="12700">
                                <a:solidFill>
                                  <a:schemeClr val="accent3">
                                    <a:lumMod val="50000"/>
                                    <a:lumOff val="0"/>
                                  </a:schemeClr>
                                </a:solidFill>
                                <a:miter lim="800000"/>
                                <a:headEnd/>
                                <a:tailEnd/>
                              </a:ln>
                            </wps:spPr>
                            <wps:txbx>
                              <w:txbxContent>
                                <w:p w14:paraId="1CF0D1BA" w14:textId="77777777" w:rsidR="000D7B31" w:rsidRDefault="000D7B31">
                                  <w:pPr>
                                    <w:jc w:val="center"/>
                                    <w:rPr>
                                      <w:b/>
                                      <w:color w:val="70AD47"/>
                                      <w:spacing w:val="10"/>
                                      <w:sz w:val="28"/>
                                      <w:szCs w:val="28"/>
                                      <w:lang w:val="nl-NL"/>
                                      <w:rPrChange w:id="68" w:author="Lilian Biber" w:date="2018-08-09T09:31:00Z">
                                        <w:rPr/>
                                      </w:rPrChange>
                                    </w:rPr>
                                    <w:pPrChange w:id="69" w:author="Lilian Biber" w:date="2018-08-09T09:31:00Z">
                                      <w:pPr/>
                                    </w:pPrChange>
                                  </w:pPr>
                                  <w:ins w:id="70" w:author="Lilian Biber" w:date="2018-08-09T09:31:00Z">
                                    <w:r w:rsidRPr="00EF13A5">
                                      <w:rPr>
                                        <w:b/>
                                        <w:color w:val="70AD47"/>
                                        <w:spacing w:val="10"/>
                                        <w:sz w:val="28"/>
                                        <w:szCs w:val="28"/>
                                        <w:lang w:val="nl-NL"/>
                                        <w:rPrChange w:id="71" w:author="Lilian Biber" w:date="2018-08-09T09:31:00Z">
                                          <w:rPr>
                                            <w:lang w:val="nl-NL"/>
                                          </w:rPr>
                                        </w:rPrChange>
                                      </w:rPr>
                                      <w:t>S</w:t>
                                    </w:r>
                                  </w:ins>
                                </w:p>
                              </w:txbxContent>
                            </wps:txbx>
                            <wps:bodyPr rot="0" vert="horz" wrap="square" lIns="91440" tIns="45720" rIns="91440" bIns="45720" anchor="ctr" anchorCtr="0" upright="1">
                              <a:noAutofit/>
                            </wps:bodyPr>
                          </wps:wsp>
                        </wpg:grpSp>
                        <wps:wsp>
                          <wps:cNvPr id="13" name="Rechthoek 21"/>
                          <wps:cNvSpPr>
                            <a:spLocks noChangeArrowheads="1"/>
                          </wps:cNvSpPr>
                          <wps:spPr bwMode="auto">
                            <a:xfrm>
                              <a:off x="1235" y="1235"/>
                              <a:ext cx="4528" cy="4032"/>
                            </a:xfrm>
                            <a:prstGeom prst="rect">
                              <a:avLst/>
                            </a:prstGeom>
                            <a:solidFill>
                              <a:schemeClr val="accent3">
                                <a:lumMod val="100000"/>
                                <a:lumOff val="0"/>
                              </a:schemeClr>
                            </a:solidFill>
                            <a:ln w="12700">
                              <a:solidFill>
                                <a:schemeClr val="accent3">
                                  <a:lumMod val="50000"/>
                                  <a:lumOff val="0"/>
                                </a:schemeClr>
                              </a:solidFill>
                              <a:miter lim="800000"/>
                              <a:headEnd/>
                              <a:tailEnd/>
                            </a:ln>
                          </wps:spPr>
                          <wps:txbx>
                            <w:txbxContent>
                              <w:p w14:paraId="74F5D060" w14:textId="77777777" w:rsidR="000D7B31" w:rsidRDefault="000D7B31">
                                <w:pPr>
                                  <w:jc w:val="center"/>
                                  <w:rPr>
                                    <w:b/>
                                    <w:color w:val="70AD47"/>
                                    <w:spacing w:val="10"/>
                                    <w:sz w:val="28"/>
                                    <w:szCs w:val="28"/>
                                    <w:lang w:val="nl-NL"/>
                                    <w:rPrChange w:id="72" w:author="Lilian Biber" w:date="2018-08-09T09:31:00Z">
                                      <w:rPr/>
                                    </w:rPrChange>
                                  </w:rPr>
                                  <w:pPrChange w:id="73" w:author="Lilian Biber" w:date="2018-08-09T09:31:00Z">
                                    <w:pPr/>
                                  </w:pPrChange>
                                </w:pPr>
                                <w:ins w:id="74" w:author="Lilian Biber" w:date="2018-08-09T09:34:00Z">
                                  <w:r>
                                    <w:rPr>
                                      <w:b/>
                                      <w:color w:val="70AD47"/>
                                      <w:spacing w:val="10"/>
                                      <w:sz w:val="28"/>
                                      <w:szCs w:val="28"/>
                                      <w:lang w:val="nl-NL"/>
                                    </w:rPr>
                                    <w:t>H</w:t>
                                  </w:r>
                                </w:ins>
                              </w:p>
                            </w:txbxContent>
                          </wps:txbx>
                          <wps:bodyPr rot="0" vert="horz" wrap="square" lIns="91440" tIns="45720" rIns="91440" bIns="45720" anchor="ctr" anchorCtr="0" upright="1">
                            <a:noAutofit/>
                          </wps:bodyPr>
                        </wps:wsp>
                      </wpg:grpSp>
                      <wpg:grpSp>
                        <wpg:cNvPr id="14" name="Groep 22"/>
                        <wpg:cNvGrpSpPr>
                          <a:grpSpLocks/>
                        </wpg:cNvGrpSpPr>
                        <wpg:grpSpPr bwMode="auto">
                          <a:xfrm>
                            <a:off x="10626" y="16805"/>
                            <a:ext cx="5760" cy="5264"/>
                            <a:chOff x="0" y="0"/>
                            <a:chExt cx="5763" cy="5267"/>
                          </a:xfrm>
                        </wpg:grpSpPr>
                        <wpg:grpSp>
                          <wpg:cNvPr id="15" name="Groep 23"/>
                          <wpg:cNvGrpSpPr>
                            <a:grpSpLocks/>
                          </wpg:cNvGrpSpPr>
                          <wpg:grpSpPr bwMode="auto">
                            <a:xfrm>
                              <a:off x="0" y="0"/>
                              <a:ext cx="5104" cy="4608"/>
                              <a:chOff x="0" y="0"/>
                              <a:chExt cx="510420" cy="460890"/>
                            </a:xfrm>
                          </wpg:grpSpPr>
                          <wps:wsp>
                            <wps:cNvPr id="16" name="Rechthoek 24"/>
                            <wps:cNvSpPr>
                              <a:spLocks noChangeArrowheads="1"/>
                            </wps:cNvSpPr>
                            <wps:spPr bwMode="auto">
                              <a:xfrm>
                                <a:off x="0" y="0"/>
                                <a:ext cx="453081" cy="403534"/>
                              </a:xfrm>
                              <a:prstGeom prst="rect">
                                <a:avLst/>
                              </a:prstGeom>
                              <a:solidFill>
                                <a:schemeClr val="accent2">
                                  <a:lumMod val="100000"/>
                                  <a:lumOff val="0"/>
                                </a:schemeClr>
                              </a:solidFill>
                              <a:ln w="12700">
                                <a:solidFill>
                                  <a:schemeClr val="accent2">
                                    <a:lumMod val="50000"/>
                                    <a:lumOff val="0"/>
                                  </a:schemeClr>
                                </a:solidFill>
                                <a:miter lim="800000"/>
                                <a:headEnd/>
                                <a:tailEnd/>
                              </a:ln>
                            </wps:spPr>
                            <wps:txbx>
                              <w:txbxContent>
                                <w:p w14:paraId="04A9B391" w14:textId="77777777" w:rsidR="000D7B31" w:rsidRDefault="000D7B31">
                                  <w:pPr>
                                    <w:jc w:val="center"/>
                                    <w:rPr>
                                      <w:b/>
                                      <w:color w:val="70AD47"/>
                                      <w:spacing w:val="10"/>
                                      <w:sz w:val="28"/>
                                      <w:szCs w:val="28"/>
                                      <w:lang w:val="nl-NL"/>
                                      <w:rPrChange w:id="75" w:author="Lilian Biber" w:date="2018-08-09T09:31:00Z">
                                        <w:rPr/>
                                      </w:rPrChange>
                                    </w:rPr>
                                    <w:pPrChange w:id="76" w:author="Lilian Biber" w:date="2018-08-09T09:31:00Z">
                                      <w:pPr/>
                                    </w:pPrChange>
                                  </w:pPr>
                                  <w:ins w:id="77" w:author="Lilian Biber" w:date="2018-08-09T09:31:00Z">
                                    <w:r w:rsidRPr="00EF13A5">
                                      <w:rPr>
                                        <w:b/>
                                        <w:color w:val="70AD47"/>
                                        <w:spacing w:val="10"/>
                                        <w:sz w:val="28"/>
                                        <w:szCs w:val="28"/>
                                        <w:lang w:val="nl-NL"/>
                                        <w:rPrChange w:id="78" w:author="Lilian Biber" w:date="2018-08-09T09:31:00Z">
                                          <w:rPr>
                                            <w:lang w:val="nl-NL"/>
                                          </w:rPr>
                                        </w:rPrChange>
                                      </w:rPr>
                                      <w:t>S</w:t>
                                    </w:r>
                                  </w:ins>
                                </w:p>
                              </w:txbxContent>
                            </wps:txbx>
                            <wps:bodyPr rot="0" vert="horz" wrap="square" lIns="91440" tIns="45720" rIns="91440" bIns="45720" anchor="ctr" anchorCtr="0" upright="1">
                              <a:noAutofit/>
                            </wps:bodyPr>
                          </wps:wsp>
                          <wps:wsp>
                            <wps:cNvPr id="17" name="Rechthoek 25"/>
                            <wps:cNvSpPr>
                              <a:spLocks noChangeArrowheads="1"/>
                            </wps:cNvSpPr>
                            <wps:spPr bwMode="auto">
                              <a:xfrm>
                                <a:off x="57665" y="57665"/>
                                <a:ext cx="452755" cy="403225"/>
                              </a:xfrm>
                              <a:prstGeom prst="rect">
                                <a:avLst/>
                              </a:prstGeom>
                              <a:solidFill>
                                <a:schemeClr val="accent2">
                                  <a:lumMod val="100000"/>
                                  <a:lumOff val="0"/>
                                </a:schemeClr>
                              </a:solidFill>
                              <a:ln w="12700">
                                <a:solidFill>
                                  <a:schemeClr val="accent2">
                                    <a:lumMod val="50000"/>
                                    <a:lumOff val="0"/>
                                  </a:schemeClr>
                                </a:solidFill>
                                <a:miter lim="800000"/>
                                <a:headEnd/>
                                <a:tailEnd/>
                              </a:ln>
                            </wps:spPr>
                            <wps:txbx>
                              <w:txbxContent>
                                <w:p w14:paraId="0FF465DF" w14:textId="77777777" w:rsidR="000D7B31" w:rsidRDefault="000D7B31">
                                  <w:pPr>
                                    <w:jc w:val="center"/>
                                    <w:rPr>
                                      <w:b/>
                                      <w:color w:val="70AD47"/>
                                      <w:spacing w:val="10"/>
                                      <w:sz w:val="28"/>
                                      <w:szCs w:val="28"/>
                                      <w:lang w:val="nl-NL"/>
                                      <w:rPrChange w:id="79" w:author="Lilian Biber" w:date="2018-08-09T09:31:00Z">
                                        <w:rPr/>
                                      </w:rPrChange>
                                    </w:rPr>
                                    <w:pPrChange w:id="80" w:author="Lilian Biber" w:date="2018-08-09T09:31:00Z">
                                      <w:pPr/>
                                    </w:pPrChange>
                                  </w:pPr>
                                  <w:ins w:id="81" w:author="Lilian Biber" w:date="2018-08-09T09:31:00Z">
                                    <w:r w:rsidRPr="00EF13A5">
                                      <w:rPr>
                                        <w:b/>
                                        <w:color w:val="70AD47"/>
                                        <w:spacing w:val="10"/>
                                        <w:sz w:val="28"/>
                                        <w:szCs w:val="28"/>
                                        <w:lang w:val="nl-NL"/>
                                        <w:rPrChange w:id="82" w:author="Lilian Biber" w:date="2018-08-09T09:31:00Z">
                                          <w:rPr>
                                            <w:lang w:val="nl-NL"/>
                                          </w:rPr>
                                        </w:rPrChange>
                                      </w:rPr>
                                      <w:t>S</w:t>
                                    </w:r>
                                  </w:ins>
                                </w:p>
                              </w:txbxContent>
                            </wps:txbx>
                            <wps:bodyPr rot="0" vert="horz" wrap="square" lIns="91440" tIns="45720" rIns="91440" bIns="45720" anchor="ctr" anchorCtr="0" upright="1">
                              <a:noAutofit/>
                            </wps:bodyPr>
                          </wps:wsp>
                        </wpg:grpSp>
                        <wps:wsp>
                          <wps:cNvPr id="18" name="Rechthoek 26"/>
                          <wps:cNvSpPr>
                            <a:spLocks noChangeArrowheads="1"/>
                          </wps:cNvSpPr>
                          <wps:spPr bwMode="auto">
                            <a:xfrm>
                              <a:off x="1235" y="1235"/>
                              <a:ext cx="4528" cy="4032"/>
                            </a:xfrm>
                            <a:prstGeom prst="rect">
                              <a:avLst/>
                            </a:prstGeom>
                            <a:solidFill>
                              <a:schemeClr val="accent2">
                                <a:lumMod val="100000"/>
                                <a:lumOff val="0"/>
                              </a:schemeClr>
                            </a:solidFill>
                            <a:ln w="12700">
                              <a:solidFill>
                                <a:schemeClr val="accent2">
                                  <a:lumMod val="50000"/>
                                  <a:lumOff val="0"/>
                                </a:schemeClr>
                              </a:solidFill>
                              <a:miter lim="800000"/>
                              <a:headEnd/>
                              <a:tailEnd/>
                            </a:ln>
                          </wps:spPr>
                          <wps:txbx>
                            <w:txbxContent>
                              <w:p w14:paraId="265262DB" w14:textId="77777777" w:rsidR="000D7B31" w:rsidRDefault="000D7B31">
                                <w:pPr>
                                  <w:jc w:val="center"/>
                                  <w:rPr>
                                    <w:b/>
                                    <w:color w:val="70AD47"/>
                                    <w:spacing w:val="10"/>
                                    <w:sz w:val="28"/>
                                    <w:szCs w:val="28"/>
                                    <w:lang w:val="nl-NL"/>
                                    <w:rPrChange w:id="83" w:author="Lilian Biber" w:date="2018-08-09T09:31:00Z">
                                      <w:rPr/>
                                    </w:rPrChange>
                                  </w:rPr>
                                  <w:pPrChange w:id="84" w:author="Lilian Biber" w:date="2018-08-09T09:31:00Z">
                                    <w:pPr/>
                                  </w:pPrChange>
                                </w:pPr>
                                <w:ins w:id="85" w:author="Lilian Biber" w:date="2018-08-09T09:35:00Z">
                                  <w:r>
                                    <w:rPr>
                                      <w:b/>
                                      <w:color w:val="70AD47"/>
                                      <w:spacing w:val="10"/>
                                      <w:sz w:val="28"/>
                                      <w:szCs w:val="28"/>
                                      <w:lang w:val="nl-NL"/>
                                    </w:rPr>
                                    <w:t>E</w:t>
                                  </w:r>
                                </w:ins>
                              </w:p>
                            </w:txbxContent>
                          </wps:txbx>
                          <wps:bodyPr rot="0" vert="horz" wrap="square" lIns="91440" tIns="45720" rIns="91440" bIns="45720" anchor="ctr" anchorCtr="0" upright="1">
                            <a:noAutofit/>
                          </wps:bodyPr>
                        </wps:wsp>
                      </wpg:grpSp>
                      <wpg:grpSp>
                        <wpg:cNvPr id="19" name="Groep 27"/>
                        <wpg:cNvGrpSpPr>
                          <a:grpSpLocks/>
                        </wpg:cNvGrpSpPr>
                        <wpg:grpSpPr bwMode="auto">
                          <a:xfrm>
                            <a:off x="0" y="7496"/>
                            <a:ext cx="5759" cy="5264"/>
                            <a:chOff x="0" y="0"/>
                            <a:chExt cx="5763" cy="5267"/>
                          </a:xfrm>
                        </wpg:grpSpPr>
                        <wpg:grpSp>
                          <wpg:cNvPr id="20" name="Groep 28"/>
                          <wpg:cNvGrpSpPr>
                            <a:grpSpLocks/>
                          </wpg:cNvGrpSpPr>
                          <wpg:grpSpPr bwMode="auto">
                            <a:xfrm>
                              <a:off x="0" y="0"/>
                              <a:ext cx="5104" cy="4608"/>
                              <a:chOff x="0" y="0"/>
                              <a:chExt cx="510420" cy="460890"/>
                            </a:xfrm>
                          </wpg:grpSpPr>
                          <wps:wsp>
                            <wps:cNvPr id="21" name="Rechthoek 29"/>
                            <wps:cNvSpPr>
                              <a:spLocks noChangeArrowheads="1"/>
                            </wps:cNvSpPr>
                            <wps:spPr bwMode="auto">
                              <a:xfrm>
                                <a:off x="0" y="0"/>
                                <a:ext cx="453081" cy="403534"/>
                              </a:xfrm>
                              <a:prstGeom prst="rect">
                                <a:avLst/>
                              </a:prstGeom>
                              <a:solidFill>
                                <a:schemeClr val="accent6">
                                  <a:lumMod val="100000"/>
                                  <a:lumOff val="0"/>
                                </a:schemeClr>
                              </a:solidFill>
                              <a:ln w="12700">
                                <a:solidFill>
                                  <a:schemeClr val="accent6">
                                    <a:lumMod val="50000"/>
                                    <a:lumOff val="0"/>
                                  </a:schemeClr>
                                </a:solidFill>
                                <a:miter lim="800000"/>
                                <a:headEnd/>
                                <a:tailEnd/>
                              </a:ln>
                            </wps:spPr>
                            <wps:txbx>
                              <w:txbxContent>
                                <w:p w14:paraId="4774BEDE" w14:textId="77777777" w:rsidR="000D7B31" w:rsidRDefault="000D7B31">
                                  <w:pPr>
                                    <w:jc w:val="center"/>
                                    <w:rPr>
                                      <w:b/>
                                      <w:color w:val="70AD47"/>
                                      <w:spacing w:val="10"/>
                                      <w:sz w:val="28"/>
                                      <w:szCs w:val="28"/>
                                      <w:lang w:val="nl-NL"/>
                                      <w:rPrChange w:id="86" w:author="Lilian Biber" w:date="2018-08-09T09:31:00Z">
                                        <w:rPr/>
                                      </w:rPrChange>
                                    </w:rPr>
                                    <w:pPrChange w:id="87" w:author="Lilian Biber" w:date="2018-08-09T09:31:00Z">
                                      <w:pPr/>
                                    </w:pPrChange>
                                  </w:pPr>
                                  <w:ins w:id="88" w:author="Lilian Biber" w:date="2018-08-09T09:31:00Z">
                                    <w:r w:rsidRPr="00EF13A5">
                                      <w:rPr>
                                        <w:b/>
                                        <w:color w:val="70AD47"/>
                                        <w:spacing w:val="10"/>
                                        <w:sz w:val="28"/>
                                        <w:szCs w:val="28"/>
                                        <w:lang w:val="nl-NL"/>
                                        <w:rPrChange w:id="89" w:author="Lilian Biber" w:date="2018-08-09T09:31:00Z">
                                          <w:rPr>
                                            <w:lang w:val="nl-NL"/>
                                          </w:rPr>
                                        </w:rPrChange>
                                      </w:rPr>
                                      <w:t>S</w:t>
                                    </w:r>
                                  </w:ins>
                                </w:p>
                              </w:txbxContent>
                            </wps:txbx>
                            <wps:bodyPr rot="0" vert="horz" wrap="square" lIns="91440" tIns="45720" rIns="91440" bIns="45720" anchor="ctr" anchorCtr="0" upright="1">
                              <a:noAutofit/>
                            </wps:bodyPr>
                          </wps:wsp>
                          <wps:wsp>
                            <wps:cNvPr id="22" name="Rechthoek 30"/>
                            <wps:cNvSpPr>
                              <a:spLocks noChangeArrowheads="1"/>
                            </wps:cNvSpPr>
                            <wps:spPr bwMode="auto">
                              <a:xfrm>
                                <a:off x="57665" y="57665"/>
                                <a:ext cx="452755" cy="403225"/>
                              </a:xfrm>
                              <a:prstGeom prst="rect">
                                <a:avLst/>
                              </a:prstGeom>
                              <a:solidFill>
                                <a:schemeClr val="accent6">
                                  <a:lumMod val="100000"/>
                                  <a:lumOff val="0"/>
                                </a:schemeClr>
                              </a:solidFill>
                              <a:ln w="12700">
                                <a:solidFill>
                                  <a:schemeClr val="accent6">
                                    <a:lumMod val="50000"/>
                                    <a:lumOff val="0"/>
                                  </a:schemeClr>
                                </a:solidFill>
                                <a:miter lim="800000"/>
                                <a:headEnd/>
                                <a:tailEnd/>
                              </a:ln>
                            </wps:spPr>
                            <wps:txbx>
                              <w:txbxContent>
                                <w:p w14:paraId="5F9CE895" w14:textId="77777777" w:rsidR="000D7B31" w:rsidRDefault="000D7B31">
                                  <w:pPr>
                                    <w:jc w:val="center"/>
                                    <w:rPr>
                                      <w:b/>
                                      <w:color w:val="70AD47"/>
                                      <w:spacing w:val="10"/>
                                      <w:sz w:val="28"/>
                                      <w:szCs w:val="28"/>
                                      <w:lang w:val="nl-NL"/>
                                      <w:rPrChange w:id="90" w:author="Lilian Biber" w:date="2018-08-09T09:31:00Z">
                                        <w:rPr/>
                                      </w:rPrChange>
                                    </w:rPr>
                                    <w:pPrChange w:id="91" w:author="Lilian Biber" w:date="2018-08-09T09:31:00Z">
                                      <w:pPr/>
                                    </w:pPrChange>
                                  </w:pPr>
                                  <w:ins w:id="92" w:author="Lilian Biber" w:date="2018-08-09T09:31:00Z">
                                    <w:r w:rsidRPr="00EF13A5">
                                      <w:rPr>
                                        <w:b/>
                                        <w:color w:val="70AD47"/>
                                        <w:spacing w:val="10"/>
                                        <w:sz w:val="28"/>
                                        <w:szCs w:val="28"/>
                                        <w:lang w:val="nl-NL"/>
                                        <w:rPrChange w:id="93" w:author="Lilian Biber" w:date="2018-08-09T09:31:00Z">
                                          <w:rPr>
                                            <w:lang w:val="nl-NL"/>
                                          </w:rPr>
                                        </w:rPrChange>
                                      </w:rPr>
                                      <w:t>S</w:t>
                                    </w:r>
                                  </w:ins>
                                </w:p>
                              </w:txbxContent>
                            </wps:txbx>
                            <wps:bodyPr rot="0" vert="horz" wrap="square" lIns="91440" tIns="45720" rIns="91440" bIns="45720" anchor="ctr" anchorCtr="0" upright="1">
                              <a:noAutofit/>
                            </wps:bodyPr>
                          </wps:wsp>
                        </wpg:grpSp>
                        <wps:wsp>
                          <wps:cNvPr id="23" name="Rechthoek 31"/>
                          <wps:cNvSpPr>
                            <a:spLocks noChangeArrowheads="1"/>
                          </wps:cNvSpPr>
                          <wps:spPr bwMode="auto">
                            <a:xfrm>
                              <a:off x="1235" y="1235"/>
                              <a:ext cx="4528" cy="4032"/>
                            </a:xfrm>
                            <a:prstGeom prst="rect">
                              <a:avLst/>
                            </a:prstGeom>
                            <a:solidFill>
                              <a:schemeClr val="accent6">
                                <a:lumMod val="100000"/>
                                <a:lumOff val="0"/>
                              </a:schemeClr>
                            </a:solidFill>
                            <a:ln w="12700">
                              <a:solidFill>
                                <a:schemeClr val="accent6">
                                  <a:lumMod val="50000"/>
                                  <a:lumOff val="0"/>
                                </a:schemeClr>
                              </a:solidFill>
                              <a:miter lim="800000"/>
                              <a:headEnd/>
                              <a:tailEnd/>
                            </a:ln>
                          </wps:spPr>
                          <wps:txbx>
                            <w:txbxContent>
                              <w:p w14:paraId="32636E48" w14:textId="77777777" w:rsidR="000D7B31" w:rsidRDefault="000D7B31">
                                <w:pPr>
                                  <w:jc w:val="center"/>
                                  <w:rPr>
                                    <w:b/>
                                    <w:color w:val="70AD47"/>
                                    <w:spacing w:val="10"/>
                                    <w:sz w:val="28"/>
                                    <w:szCs w:val="28"/>
                                    <w:lang w:val="nl-NL"/>
                                    <w:rPrChange w:id="94" w:author="Lilian Biber" w:date="2018-08-09T14:05:00Z">
                                      <w:rPr/>
                                    </w:rPrChange>
                                  </w:rPr>
                                  <w:pPrChange w:id="95" w:author="Lilian Biber" w:date="2018-08-09T09:31:00Z">
                                    <w:pPr/>
                                  </w:pPrChange>
                                </w:pPr>
                                <w:ins w:id="96" w:author="Lilian Biber" w:date="2018-08-09T09:35:00Z">
                                  <w:r w:rsidRPr="00545726">
                                    <w:rPr>
                                      <w:b/>
                                      <w:color w:val="70AD47"/>
                                      <w:spacing w:val="10"/>
                                      <w:sz w:val="28"/>
                                      <w:szCs w:val="28"/>
                                      <w:lang w:val="nl-NL"/>
                                    </w:rPr>
                                    <w:t>L</w:t>
                                  </w:r>
                                </w:ins>
                              </w:p>
                            </w:txbxContent>
                          </wps:txbx>
                          <wps:bodyPr rot="0" vert="horz" wrap="square" lIns="91440" tIns="45720" rIns="91440" bIns="45720" anchor="ctr" anchorCtr="0" upright="1">
                            <a:noAutofit/>
                          </wps:bodyPr>
                        </wps:wsp>
                      </wpg:grpSp>
                      <wps:wsp>
                        <wps:cNvPr id="24" name="Pijl omhoog en omlaag 32"/>
                        <wps:cNvSpPr>
                          <a:spLocks noChangeArrowheads="1"/>
                        </wps:cNvSpPr>
                        <wps:spPr bwMode="auto">
                          <a:xfrm>
                            <a:off x="12274" y="6590"/>
                            <a:ext cx="2051" cy="7080"/>
                          </a:xfrm>
                          <a:prstGeom prst="upDownArrow">
                            <a:avLst>
                              <a:gd name="adj1" fmla="val 50000"/>
                              <a:gd name="adj2" fmla="val 50006"/>
                            </a:avLst>
                          </a:prstGeom>
                          <a:solidFill>
                            <a:schemeClr val="accent1">
                              <a:lumMod val="100000"/>
                              <a:lumOff val="0"/>
                            </a:schemeClr>
                          </a:solidFill>
                          <a:ln w="254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5" name="Pijl omhoog en omlaag 33"/>
                        <wps:cNvSpPr>
                          <a:spLocks noChangeArrowheads="1"/>
                        </wps:cNvSpPr>
                        <wps:spPr bwMode="auto">
                          <a:xfrm rot="5400000">
                            <a:off x="12315" y="6548"/>
                            <a:ext cx="2051" cy="7081"/>
                          </a:xfrm>
                          <a:prstGeom prst="upDownArrow">
                            <a:avLst>
                              <a:gd name="adj1" fmla="val 50000"/>
                              <a:gd name="adj2" fmla="val 50013"/>
                            </a:avLst>
                          </a:prstGeom>
                          <a:solidFill>
                            <a:schemeClr val="accent1">
                              <a:lumMod val="100000"/>
                              <a:lumOff val="0"/>
                            </a:schemeClr>
                          </a:solidFill>
                          <a:ln w="254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6" name="Pijl omlaag 35"/>
                        <wps:cNvSpPr>
                          <a:spLocks noChangeArrowheads="1"/>
                        </wps:cNvSpPr>
                        <wps:spPr bwMode="auto">
                          <a:xfrm rot="-8112775">
                            <a:off x="5272" y="1565"/>
                            <a:ext cx="1887" cy="4868"/>
                          </a:xfrm>
                          <a:prstGeom prst="downArrow">
                            <a:avLst>
                              <a:gd name="adj1" fmla="val 50000"/>
                              <a:gd name="adj2" fmla="val 50019"/>
                            </a:avLst>
                          </a:prstGeom>
                          <a:solidFill>
                            <a:schemeClr val="accent1">
                              <a:lumMod val="100000"/>
                              <a:lumOff val="0"/>
                            </a:schemeClr>
                          </a:solidFill>
                          <a:ln w="254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7" name="Pijl omlaag 36"/>
                        <wps:cNvSpPr>
                          <a:spLocks noChangeArrowheads="1"/>
                        </wps:cNvSpPr>
                        <wps:spPr bwMode="auto">
                          <a:xfrm rot="-2475709">
                            <a:off x="19194" y="1647"/>
                            <a:ext cx="1887" cy="4868"/>
                          </a:xfrm>
                          <a:prstGeom prst="downArrow">
                            <a:avLst>
                              <a:gd name="adj1" fmla="val 50000"/>
                              <a:gd name="adj2" fmla="val 50019"/>
                            </a:avLst>
                          </a:prstGeom>
                          <a:solidFill>
                            <a:schemeClr val="accent1">
                              <a:lumMod val="100000"/>
                              <a:lumOff val="0"/>
                            </a:schemeClr>
                          </a:solidFill>
                          <a:ln w="254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8" name="Pijl omlaag 37"/>
                        <wps:cNvSpPr>
                          <a:spLocks noChangeArrowheads="1"/>
                        </wps:cNvSpPr>
                        <wps:spPr bwMode="auto">
                          <a:xfrm rot="2673472">
                            <a:off x="19853" y="14416"/>
                            <a:ext cx="1886" cy="4864"/>
                          </a:xfrm>
                          <a:prstGeom prst="downArrow">
                            <a:avLst>
                              <a:gd name="adj1" fmla="val 50000"/>
                              <a:gd name="adj2" fmla="val 49992"/>
                            </a:avLst>
                          </a:prstGeom>
                          <a:solidFill>
                            <a:schemeClr val="accent1">
                              <a:lumMod val="100000"/>
                              <a:lumOff val="0"/>
                            </a:schemeClr>
                          </a:solidFill>
                          <a:ln w="254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9" name="Pijl omlaag 38"/>
                        <wps:cNvSpPr>
                          <a:spLocks noChangeArrowheads="1"/>
                        </wps:cNvSpPr>
                        <wps:spPr bwMode="auto">
                          <a:xfrm rot="8498080">
                            <a:off x="4695" y="14416"/>
                            <a:ext cx="1888" cy="4868"/>
                          </a:xfrm>
                          <a:prstGeom prst="downArrow">
                            <a:avLst>
                              <a:gd name="adj1" fmla="val 50000"/>
                              <a:gd name="adj2" fmla="val 49992"/>
                            </a:avLst>
                          </a:prstGeom>
                          <a:solidFill>
                            <a:schemeClr val="accent1">
                              <a:lumMod val="100000"/>
                              <a:lumOff val="0"/>
                            </a:schemeClr>
                          </a:solidFill>
                          <a:ln w="25400">
                            <a:solidFill>
                              <a:schemeClr val="accent1">
                                <a:lumMod val="50000"/>
                                <a:lumOff val="0"/>
                              </a:schemeClr>
                            </a:solidFill>
                            <a:miter lim="800000"/>
                            <a:headEnd/>
                            <a:tailEnd/>
                          </a:ln>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32805B" id="Groep 39" o:spid="_x0000_s1030" style="position:absolute;left:0;text-align:left;margin-left:132.75pt;margin-top:18.5pt;width:210.75pt;height:173.75pt;z-index:251682304" coordsize="26765,22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">
                <v:group id="Groep 16" o:spid="_x0000_s1031" style="position:absolute;left:10462;width:5763;height:5267" coordsize="5763,5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Groep 12" o:spid="_x0000_s1032" style="position:absolute;width:5104;height:4608" coordsize="510420,460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hthoek 8" o:spid="_x0000_s1033" style="position:absolute;width:453081;height:4035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" fillcolor="#4f81bd [3204]" strokecolor="#243f60 [1604]" strokeweight="1pt">
                      <v:textbox>
                        <w:txbxContent>
                          <w:p w14:paraId="49426C05" w14:textId="77777777" w:rsidR="000D7B31" w:rsidRDefault="000D7B31">
                            <w:pPr>
                              <w:jc w:val="center"/>
                              <w:rPr>
                                <w:b/>
                                <w:color w:val="70AD47"/>
                                <w:spacing w:val="10"/>
                                <w:sz w:val="28"/>
                                <w:szCs w:val="28"/>
                                <w:lang w:val="nl-NL"/>
                                <w:rPrChange w:id="103" w:author="Lilian Biber" w:date="2018-08-09T09:31:00Z">
                                  <w:rPr/>
                                </w:rPrChange>
                              </w:rPr>
                              <w:pPrChange w:id="104" w:author="Lilian Biber" w:date="2018-08-09T09:31:00Z">
                                <w:pPr/>
                              </w:pPrChange>
                            </w:pPr>
                            <w:ins w:id="105" w:author="Lilian Biber" w:date="2018-08-09T09:31:00Z">
                              <w:r w:rsidRPr="00EF13A5">
                                <w:rPr>
                                  <w:b/>
                                  <w:color w:val="70AD47"/>
                                  <w:spacing w:val="10"/>
                                  <w:sz w:val="28"/>
                                  <w:szCs w:val="28"/>
                                  <w:lang w:val="nl-NL"/>
                                  <w:rPrChange w:id="106" w:author="Lilian Biber" w:date="2018-08-09T09:31:00Z">
                                    <w:rPr>
                                      <w:lang w:val="nl-NL"/>
                                    </w:rPr>
                                  </w:rPrChange>
                                </w:rPr>
                                <w:t>S</w:t>
                              </w:r>
                            </w:ins>
                          </w:p>
                        </w:txbxContent>
                      </v:textbox>
                    </v:rect>
                    <v:rect id="Rechthoek 10" o:spid="_x0000_s1034" style="position:absolute;left:57665;top:57665;width:452755;height:4032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" fillcolor="#4f81bd [3204]" strokecolor="#243f60 [1604]" strokeweight="1pt">
                      <v:textbox>
                        <w:txbxContent>
                          <w:p w14:paraId="169B409C" w14:textId="77777777" w:rsidR="000D7B31" w:rsidRDefault="000D7B31">
                            <w:pPr>
                              <w:jc w:val="center"/>
                              <w:rPr>
                                <w:b/>
                                <w:color w:val="70AD47"/>
                                <w:spacing w:val="10"/>
                                <w:sz w:val="28"/>
                                <w:szCs w:val="28"/>
                                <w:lang w:val="nl-NL"/>
                                <w:rPrChange w:id="107" w:author="Lilian Biber" w:date="2018-08-09T09:31:00Z">
                                  <w:rPr/>
                                </w:rPrChange>
                              </w:rPr>
                              <w:pPrChange w:id="108" w:author="Lilian Biber" w:date="2018-08-09T09:31:00Z">
                                <w:pPr/>
                              </w:pPrChange>
                            </w:pPr>
                            <w:ins w:id="109" w:author="Lilian Biber" w:date="2018-08-09T09:31:00Z">
                              <w:r w:rsidRPr="00EF13A5">
                                <w:rPr>
                                  <w:b/>
                                  <w:color w:val="70AD47"/>
                                  <w:spacing w:val="10"/>
                                  <w:sz w:val="28"/>
                                  <w:szCs w:val="28"/>
                                  <w:lang w:val="nl-NL"/>
                                  <w:rPrChange w:id="110" w:author="Lilian Biber" w:date="2018-08-09T09:31:00Z">
                                    <w:rPr>
                                      <w:lang w:val="nl-NL"/>
                                    </w:rPr>
                                  </w:rPrChange>
                                </w:rPr>
                                <w:t>S</w:t>
                              </w:r>
                            </w:ins>
                          </w:p>
                        </w:txbxContent>
                      </v:textbox>
                    </v:rect>
                  </v:group>
                  <v:rect id="Rechthoek 11" o:spid="_x0000_s1035" style="position:absolute;left:1235;top:1235;width:4528;height:4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" fillcolor="#4f81bd [3204]" strokecolor="#243f60 [1604]" strokeweight="1pt">
                    <v:textbox>
                      <w:txbxContent>
                        <w:p w14:paraId="748C7676" w14:textId="77777777" w:rsidR="000D7B31" w:rsidRDefault="000D7B31">
                          <w:pPr>
                            <w:jc w:val="center"/>
                            <w:rPr>
                              <w:b/>
                              <w:color w:val="70AD47"/>
                              <w:spacing w:val="10"/>
                              <w:sz w:val="28"/>
                              <w:szCs w:val="28"/>
                              <w:lang w:val="nl-NL"/>
                              <w:rPrChange w:id="111" w:author="Lilian Biber" w:date="2018-08-09T09:31:00Z">
                                <w:rPr/>
                              </w:rPrChange>
                            </w:rPr>
                            <w:pPrChange w:id="112" w:author="Lilian Biber" w:date="2018-08-09T09:31:00Z">
                              <w:pPr/>
                            </w:pPrChange>
                          </w:pPr>
                          <w:ins w:id="113" w:author="Lilian Biber" w:date="2018-08-09T09:31:00Z">
                            <w:r w:rsidRPr="00EF13A5">
                              <w:rPr>
                                <w:b/>
                                <w:color w:val="70AD47"/>
                                <w:spacing w:val="10"/>
                                <w:sz w:val="28"/>
                                <w:szCs w:val="28"/>
                                <w:lang w:val="nl-NL"/>
                                <w:rPrChange w:id="114" w:author="Lilian Biber" w:date="2018-08-09T09:31:00Z">
                                  <w:rPr>
                                    <w:lang w:val="nl-NL"/>
                                  </w:rPr>
                                </w:rPrChange>
                              </w:rPr>
                              <w:t>S</w:t>
                            </w:r>
                          </w:ins>
                        </w:p>
                      </w:txbxContent>
                    </v:textbox>
                  </v:rect>
                </v:group>
                <v:group id="Groep 17" o:spid="_x0000_s1036" style="position:absolute;left:21006;top:7496;width:5759;height:5264" coordsize="5763,5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group id="Groep 18" o:spid="_x0000_s1037" style="position:absolute;width:5104;height:4608" coordsize="510420,460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hthoek 19" o:spid="_x0000_s1038" style="position:absolute;width:453081;height:4035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" fillcolor="#9bbb59 [3206]" strokecolor="#4e6128 [1606]" strokeweight="1pt">
                      <v:textbox>
                        <w:txbxContent>
                          <w:p w14:paraId="3E6B4D31" w14:textId="77777777" w:rsidR="000D7B31" w:rsidRDefault="000D7B31">
                            <w:pPr>
                              <w:jc w:val="center"/>
                              <w:rPr>
                                <w:b/>
                                <w:color w:val="70AD47"/>
                                <w:spacing w:val="10"/>
                                <w:sz w:val="28"/>
                                <w:szCs w:val="28"/>
                                <w:lang w:val="nl-NL"/>
                                <w:rPrChange w:id="115" w:author="Lilian Biber" w:date="2018-08-09T09:31:00Z">
                                  <w:rPr/>
                                </w:rPrChange>
                              </w:rPr>
                              <w:pPrChange w:id="116" w:author="Lilian Biber" w:date="2018-08-09T09:31:00Z">
                                <w:pPr/>
                              </w:pPrChange>
                            </w:pPr>
                            <w:ins w:id="117" w:author="Lilian Biber" w:date="2018-08-09T09:31:00Z">
                              <w:r w:rsidRPr="00EF13A5">
                                <w:rPr>
                                  <w:b/>
                                  <w:color w:val="70AD47"/>
                                  <w:spacing w:val="10"/>
                                  <w:sz w:val="28"/>
                                  <w:szCs w:val="28"/>
                                  <w:lang w:val="nl-NL"/>
                                  <w:rPrChange w:id="118" w:author="Lilian Biber" w:date="2018-08-09T09:31:00Z">
                                    <w:rPr>
                                      <w:lang w:val="nl-NL"/>
                                    </w:rPr>
                                  </w:rPrChange>
                                </w:rPr>
                                <w:t>S</w:t>
                              </w:r>
                            </w:ins>
                          </w:p>
                        </w:txbxContent>
                      </v:textbox>
                    </v:rect>
                    <v:rect id="Rechthoek 20" o:spid="_x0000_s1039" style="position:absolute;left:57665;top:57665;width:452755;height:4032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" fillcolor="#9bbb59 [3206]" strokecolor="#4e6128 [1606]" strokeweight="1pt">
                      <v:textbox>
                        <w:txbxContent>
                          <w:p w14:paraId="1CF0D1BA" w14:textId="77777777" w:rsidR="000D7B31" w:rsidRDefault="000D7B31">
                            <w:pPr>
                              <w:jc w:val="center"/>
                              <w:rPr>
                                <w:b/>
                                <w:color w:val="70AD47"/>
                                <w:spacing w:val="10"/>
                                <w:sz w:val="28"/>
                                <w:szCs w:val="28"/>
                                <w:lang w:val="nl-NL"/>
                                <w:rPrChange w:id="119" w:author="Lilian Biber" w:date="2018-08-09T09:31:00Z">
                                  <w:rPr/>
                                </w:rPrChange>
                              </w:rPr>
                              <w:pPrChange w:id="120" w:author="Lilian Biber" w:date="2018-08-09T09:31:00Z">
                                <w:pPr/>
                              </w:pPrChange>
                            </w:pPr>
                            <w:ins w:id="121" w:author="Lilian Biber" w:date="2018-08-09T09:31:00Z">
                              <w:r w:rsidRPr="00EF13A5">
                                <w:rPr>
                                  <w:b/>
                                  <w:color w:val="70AD47"/>
                                  <w:spacing w:val="10"/>
                                  <w:sz w:val="28"/>
                                  <w:szCs w:val="28"/>
                                  <w:lang w:val="nl-NL"/>
                                  <w:rPrChange w:id="122" w:author="Lilian Biber" w:date="2018-08-09T09:31:00Z">
                                    <w:rPr>
                                      <w:lang w:val="nl-NL"/>
                                    </w:rPr>
                                  </w:rPrChange>
                                </w:rPr>
                                <w:t>S</w:t>
                              </w:r>
                            </w:ins>
                          </w:p>
                        </w:txbxContent>
                      </v:textbox>
                    </v:rect>
                  </v:group>
                  <v:rect id="Rechthoek 21" o:spid="_x0000_s1040" style="position:absolute;left:1235;top:1235;width:4528;height:4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" fillcolor="#9bbb59 [3206]" strokecolor="#4e6128 [1606]" strokeweight="1pt">
                    <v:textbox>
                      <w:txbxContent>
                        <w:p w14:paraId="74F5D060" w14:textId="77777777" w:rsidR="000D7B31" w:rsidRDefault="000D7B31">
                          <w:pPr>
                            <w:jc w:val="center"/>
                            <w:rPr>
                              <w:b/>
                              <w:color w:val="70AD47"/>
                              <w:spacing w:val="10"/>
                              <w:sz w:val="28"/>
                              <w:szCs w:val="28"/>
                              <w:lang w:val="nl-NL"/>
                              <w:rPrChange w:id="123" w:author="Lilian Biber" w:date="2018-08-09T09:31:00Z">
                                <w:rPr/>
                              </w:rPrChange>
                            </w:rPr>
                            <w:pPrChange w:id="124" w:author="Lilian Biber" w:date="2018-08-09T09:31:00Z">
                              <w:pPr/>
                            </w:pPrChange>
                          </w:pPr>
                          <w:ins w:id="125" w:author="Lilian Biber" w:date="2018-08-09T09:34:00Z">
                            <w:r>
                              <w:rPr>
                                <w:b/>
                                <w:color w:val="70AD47"/>
                                <w:spacing w:val="10"/>
                                <w:sz w:val="28"/>
                                <w:szCs w:val="28"/>
                                <w:lang w:val="nl-NL"/>
                              </w:rPr>
                              <w:t>H</w:t>
                            </w:r>
                          </w:ins>
                        </w:p>
                      </w:txbxContent>
                    </v:textbox>
                  </v:rect>
                </v:group>
                <v:group id="Groep 22" o:spid="_x0000_s1041" style="position:absolute;left:10626;top:16805;width:5760;height:5264" coordsize="5763,5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Groep 23" o:spid="_x0000_s1042" style="position:absolute;width:5104;height:4608" coordsize="510420,460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hthoek 24" o:spid="_x0000_s1043" style="position:absolute;width:453081;height:4035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" fillcolor="#c0504d [3205]" strokecolor="#622423 [1605]" strokeweight="1pt">
                      <v:textbox>
                        <w:txbxContent>
                          <w:p w14:paraId="04A9B391" w14:textId="77777777" w:rsidR="000D7B31" w:rsidRDefault="000D7B31">
                            <w:pPr>
                              <w:jc w:val="center"/>
                              <w:rPr>
                                <w:b/>
                                <w:color w:val="70AD47"/>
                                <w:spacing w:val="10"/>
                                <w:sz w:val="28"/>
                                <w:szCs w:val="28"/>
                                <w:lang w:val="nl-NL"/>
                                <w:rPrChange w:id="126" w:author="Lilian Biber" w:date="2018-08-09T09:31:00Z">
                                  <w:rPr/>
                                </w:rPrChange>
                              </w:rPr>
                              <w:pPrChange w:id="127" w:author="Lilian Biber" w:date="2018-08-09T09:31:00Z">
                                <w:pPr/>
                              </w:pPrChange>
                            </w:pPr>
                            <w:ins w:id="128" w:author="Lilian Biber" w:date="2018-08-09T09:31:00Z">
                              <w:r w:rsidRPr="00EF13A5">
                                <w:rPr>
                                  <w:b/>
                                  <w:color w:val="70AD47"/>
                                  <w:spacing w:val="10"/>
                                  <w:sz w:val="28"/>
                                  <w:szCs w:val="28"/>
                                  <w:lang w:val="nl-NL"/>
                                  <w:rPrChange w:id="129" w:author="Lilian Biber" w:date="2018-08-09T09:31:00Z">
                                    <w:rPr>
                                      <w:lang w:val="nl-NL"/>
                                    </w:rPr>
                                  </w:rPrChange>
                                </w:rPr>
                                <w:t>S</w:t>
                              </w:r>
                            </w:ins>
                          </w:p>
                        </w:txbxContent>
                      </v:textbox>
                    </v:rect>
                    <v:rect id="Rechthoek 25" o:spid="_x0000_s1044" style="position:absolute;left:57665;top:57665;width:452755;height:4032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" fillcolor="#c0504d [3205]" strokecolor="#622423 [1605]" strokeweight="1pt">
                      <v:textbox>
                        <w:txbxContent>
                          <w:p w14:paraId="0FF465DF" w14:textId="77777777" w:rsidR="000D7B31" w:rsidRDefault="000D7B31">
                            <w:pPr>
                              <w:jc w:val="center"/>
                              <w:rPr>
                                <w:b/>
                                <w:color w:val="70AD47"/>
                                <w:spacing w:val="10"/>
                                <w:sz w:val="28"/>
                                <w:szCs w:val="28"/>
                                <w:lang w:val="nl-NL"/>
                                <w:rPrChange w:id="130" w:author="Lilian Biber" w:date="2018-08-09T09:31:00Z">
                                  <w:rPr/>
                                </w:rPrChange>
                              </w:rPr>
                              <w:pPrChange w:id="131" w:author="Lilian Biber" w:date="2018-08-09T09:31:00Z">
                                <w:pPr/>
                              </w:pPrChange>
                            </w:pPr>
                            <w:ins w:id="132" w:author="Lilian Biber" w:date="2018-08-09T09:31:00Z">
                              <w:r w:rsidRPr="00EF13A5">
                                <w:rPr>
                                  <w:b/>
                                  <w:color w:val="70AD47"/>
                                  <w:spacing w:val="10"/>
                                  <w:sz w:val="28"/>
                                  <w:szCs w:val="28"/>
                                  <w:lang w:val="nl-NL"/>
                                  <w:rPrChange w:id="133" w:author="Lilian Biber" w:date="2018-08-09T09:31:00Z">
                                    <w:rPr>
                                      <w:lang w:val="nl-NL"/>
                                    </w:rPr>
                                  </w:rPrChange>
                                </w:rPr>
                                <w:t>S</w:t>
                              </w:r>
                            </w:ins>
                          </w:p>
                        </w:txbxContent>
                      </v:textbox>
                    </v:rect>
                  </v:group>
                  <v:rect id="Rechthoek 26" o:spid="_x0000_s1045" style="position:absolute;left:1235;top:1235;width:4528;height:4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" fillcolor="#c0504d [3205]" strokecolor="#622423 [1605]" strokeweight="1pt">
                    <v:textbox>
                      <w:txbxContent>
                        <w:p w14:paraId="265262DB" w14:textId="77777777" w:rsidR="000D7B31" w:rsidRDefault="000D7B31">
                          <w:pPr>
                            <w:jc w:val="center"/>
                            <w:rPr>
                              <w:b/>
                              <w:color w:val="70AD47"/>
                              <w:spacing w:val="10"/>
                              <w:sz w:val="28"/>
                              <w:szCs w:val="28"/>
                              <w:lang w:val="nl-NL"/>
                              <w:rPrChange w:id="134" w:author="Lilian Biber" w:date="2018-08-09T09:31:00Z">
                                <w:rPr/>
                              </w:rPrChange>
                            </w:rPr>
                            <w:pPrChange w:id="135" w:author="Lilian Biber" w:date="2018-08-09T09:31:00Z">
                              <w:pPr/>
                            </w:pPrChange>
                          </w:pPr>
                          <w:ins w:id="136" w:author="Lilian Biber" w:date="2018-08-09T09:35:00Z">
                            <w:r>
                              <w:rPr>
                                <w:b/>
                                <w:color w:val="70AD47"/>
                                <w:spacing w:val="10"/>
                                <w:sz w:val="28"/>
                                <w:szCs w:val="28"/>
                                <w:lang w:val="nl-NL"/>
                              </w:rPr>
                              <w:t>E</w:t>
                            </w:r>
                          </w:ins>
                        </w:p>
                      </w:txbxContent>
                    </v:textbox>
                  </v:rect>
                </v:group>
                <v:group id="Groep 27" o:spid="_x0000_s1046" style="position:absolute;top:7496;width:5759;height:5264" coordsize="5763,5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group id="Groep 28" o:spid="_x0000_s1047" style="position:absolute;width:5104;height:4608" coordsize="510420,460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hthoek 29" o:spid="_x0000_s1048" style="position:absolute;width:453081;height:4035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" fillcolor="#f79646 [3209]" strokecolor="#974706 [1609]" strokeweight="1pt">
                      <v:textbox>
                        <w:txbxContent>
                          <w:p w14:paraId="4774BEDE" w14:textId="77777777" w:rsidR="000D7B31" w:rsidRDefault="000D7B31">
                            <w:pPr>
                              <w:jc w:val="center"/>
                              <w:rPr>
                                <w:b/>
                                <w:color w:val="70AD47"/>
                                <w:spacing w:val="10"/>
                                <w:sz w:val="28"/>
                                <w:szCs w:val="28"/>
                                <w:lang w:val="nl-NL"/>
                                <w:rPrChange w:id="137" w:author="Lilian Biber" w:date="2018-08-09T09:31:00Z">
                                  <w:rPr/>
                                </w:rPrChange>
                              </w:rPr>
                              <w:pPrChange w:id="138" w:author="Lilian Biber" w:date="2018-08-09T09:31:00Z">
                                <w:pPr/>
                              </w:pPrChange>
                            </w:pPr>
                            <w:ins w:id="139" w:author="Lilian Biber" w:date="2018-08-09T09:31:00Z">
                              <w:r w:rsidRPr="00EF13A5">
                                <w:rPr>
                                  <w:b/>
                                  <w:color w:val="70AD47"/>
                                  <w:spacing w:val="10"/>
                                  <w:sz w:val="28"/>
                                  <w:szCs w:val="28"/>
                                  <w:lang w:val="nl-NL"/>
                                  <w:rPrChange w:id="140" w:author="Lilian Biber" w:date="2018-08-09T09:31:00Z">
                                    <w:rPr>
                                      <w:lang w:val="nl-NL"/>
                                    </w:rPr>
                                  </w:rPrChange>
                                </w:rPr>
                                <w:t>S</w:t>
                              </w:r>
                            </w:ins>
                          </w:p>
                        </w:txbxContent>
                      </v:textbox>
                    </v:rect>
                    <v:rect id="Rechthoek 30" o:spid="_x0000_s1049" style="position:absolute;left:57665;top:57665;width:452755;height:4032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" fillcolor="#f79646 [3209]" strokecolor="#974706 [1609]" strokeweight="1pt">
                      <v:textbox>
                        <w:txbxContent>
                          <w:p w14:paraId="5F9CE895" w14:textId="77777777" w:rsidR="000D7B31" w:rsidRDefault="000D7B31">
                            <w:pPr>
                              <w:jc w:val="center"/>
                              <w:rPr>
                                <w:b/>
                                <w:color w:val="70AD47"/>
                                <w:spacing w:val="10"/>
                                <w:sz w:val="28"/>
                                <w:szCs w:val="28"/>
                                <w:lang w:val="nl-NL"/>
                                <w:rPrChange w:id="141" w:author="Lilian Biber" w:date="2018-08-09T09:31:00Z">
                                  <w:rPr/>
                                </w:rPrChange>
                              </w:rPr>
                              <w:pPrChange w:id="142" w:author="Lilian Biber" w:date="2018-08-09T09:31:00Z">
                                <w:pPr/>
                              </w:pPrChange>
                            </w:pPr>
                            <w:ins w:id="143" w:author="Lilian Biber" w:date="2018-08-09T09:31:00Z">
                              <w:r w:rsidRPr="00EF13A5">
                                <w:rPr>
                                  <w:b/>
                                  <w:color w:val="70AD47"/>
                                  <w:spacing w:val="10"/>
                                  <w:sz w:val="28"/>
                                  <w:szCs w:val="28"/>
                                  <w:lang w:val="nl-NL"/>
                                  <w:rPrChange w:id="144" w:author="Lilian Biber" w:date="2018-08-09T09:31:00Z">
                                    <w:rPr>
                                      <w:lang w:val="nl-NL"/>
                                    </w:rPr>
                                  </w:rPrChange>
                                </w:rPr>
                                <w:t>S</w:t>
                              </w:r>
                            </w:ins>
                          </w:p>
                        </w:txbxContent>
                      </v:textbox>
                    </v:rect>
                  </v:group>
                  <v:rect id="Rechthoek 31" o:spid="_x0000_s1050" style="position:absolute;left:1235;top:1235;width:4528;height:4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" fillcolor="#f79646 [3209]" strokecolor="#974706 [1609]" strokeweight="1pt">
                    <v:textbox>
                      <w:txbxContent>
                        <w:p w14:paraId="32636E48" w14:textId="77777777" w:rsidR="000D7B31" w:rsidRDefault="000D7B31">
                          <w:pPr>
                            <w:jc w:val="center"/>
                            <w:rPr>
                              <w:b/>
                              <w:color w:val="70AD47"/>
                              <w:spacing w:val="10"/>
                              <w:sz w:val="28"/>
                              <w:szCs w:val="28"/>
                              <w:lang w:val="nl-NL"/>
                              <w:rPrChange w:id="145" w:author="Lilian Biber" w:date="2018-08-09T14:05:00Z">
                                <w:rPr/>
                              </w:rPrChange>
                            </w:rPr>
                            <w:pPrChange w:id="146" w:author="Lilian Biber" w:date="2018-08-09T09:31:00Z">
                              <w:pPr/>
                            </w:pPrChange>
                          </w:pPr>
                          <w:ins w:id="147" w:author="Lilian Biber" w:date="2018-08-09T09:35:00Z">
                            <w:r w:rsidRPr="00545726">
                              <w:rPr>
                                <w:b/>
                                <w:color w:val="70AD47"/>
                                <w:spacing w:val="10"/>
                                <w:sz w:val="28"/>
                                <w:szCs w:val="28"/>
                                <w:lang w:val="nl-NL"/>
                              </w:rPr>
                              <w:t>L</w:t>
                            </w:r>
                          </w:ins>
                        </w:p>
                      </w:txbxContent>
                    </v:textbox>
                  </v:rect>
                </v:group>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Pijl omhoog en omlaag 32" o:spid="_x0000_s1051" type="#_x0000_t70" style="position:absolute;left:12274;top:6590;width:2051;height:7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" adj=",3129" fillcolor="#4f81bd [3204]" strokecolor="#243f60 [1604]" strokeweight="2pt"/>
                <v:shape id="Pijl omhoog en omlaag 33" o:spid="_x0000_s1052" type="#_x0000_t70" style="position:absolute;left:12315;top:6548;width:2051;height:708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" adj=",3129" fillcolor="#4f81bd [3204]" strokecolor="#243f60 [1604]" strokeweight="2p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ijl omlaag 35" o:spid="_x0000_s1053" type="#_x0000_t67" style="position:absolute;left:5272;top:1565;width:1887;height:4868;rotation:-8861314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" adj="17412" fillcolor="#4f81bd [3204]" strokecolor="#243f60 [1604]" strokeweight="2pt"/>
                <v:shape id="Pijl omlaag 36" o:spid="_x0000_s1054" type="#_x0000_t67" style="position:absolute;left:19194;top:1647;width:1887;height:4868;rotation:-2704134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" adj="17412" fillcolor="#4f81bd [3204]" strokecolor="#243f60 [1604]" strokeweight="2pt"/>
                <v:shape id="Pijl omlaag 37" o:spid="_x0000_s1055" type="#_x0000_t67" style="position:absolute;left:19853;top:14416;width:1886;height:4864;rotation:2920144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" adj="17413" fillcolor="#4f81bd [3204]" strokecolor="#243f60 [1604]" strokeweight="2pt"/>
                <v:shape id="Pijl omlaag 38" o:spid="_x0000_s1056" type="#_x0000_t67" style="position:absolute;left:4695;top:14416;width:1888;height:4868;rotation:928217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" adj="17412" fillcolor="#4f81bd [3204]" strokecolor="#243f60 [1604]" strokeweight="2pt"/>
                <w10:wrap type="topAndBottom"/>
              </v:group>
            </w:pict>
          </mc:Fallback>
        </mc:AlternateContent>
      </w:r>
    </w:p>
    <w:p w14:paraId="40D4C1B0" w14:textId="77777777" w:rsidR="001A1D22" w:rsidRDefault="001A1D22" w:rsidP="004271BD">
      <w:pPr>
        <w:pStyle w:val="Default"/>
        <w:jc w:val="both"/>
        <w:rPr>
          <w:ins w:id="97" w:author="Lilian Biber" w:date="2018-08-09T10:54:00Z"/>
          <w:bCs/>
          <w:sz w:val="23"/>
          <w:szCs w:val="23"/>
          <w:lang w:val="en-US"/>
        </w:rPr>
      </w:pPr>
    </w:p>
    <w:p w14:paraId="3D175FEB" w14:textId="77777777" w:rsidR="001A1D22" w:rsidRDefault="001A1D22" w:rsidP="004271BD">
      <w:pPr>
        <w:pStyle w:val="Default"/>
        <w:jc w:val="both"/>
        <w:rPr>
          <w:ins w:id="98" w:author="Lilian Biber" w:date="2018-08-09T11:12:00Z"/>
          <w:bCs/>
          <w:sz w:val="23"/>
          <w:szCs w:val="23"/>
          <w:lang w:val="en-US"/>
        </w:rPr>
      </w:pPr>
    </w:p>
    <w:p w14:paraId="44C79230" w14:textId="77777777" w:rsidR="00605CA0" w:rsidRDefault="005B0B63" w:rsidP="004271BD">
      <w:pPr>
        <w:pStyle w:val="Default"/>
        <w:jc w:val="both"/>
        <w:rPr>
          <w:bCs/>
          <w:sz w:val="23"/>
          <w:szCs w:val="23"/>
          <w:lang w:val="en-US"/>
        </w:rPr>
      </w:pPr>
      <w:ins w:id="99" w:author="Lilian Biber" w:date="2018-08-09T10:55:00Z">
        <w:r>
          <w:rPr>
            <w:bCs/>
            <w:sz w:val="23"/>
            <w:szCs w:val="23"/>
            <w:lang w:val="en-US"/>
          </w:rPr>
          <w:t>In n</w:t>
        </w:r>
      </w:ins>
      <w:ins w:id="100" w:author="Lilian Biber" w:date="2018-08-09T10:54:00Z">
        <w:r w:rsidR="007C0AC1">
          <w:rPr>
            <w:bCs/>
            <w:sz w:val="23"/>
            <w:szCs w:val="23"/>
            <w:lang w:val="en-US"/>
          </w:rPr>
          <w:t xml:space="preserve">umerous IALA documents </w:t>
        </w:r>
      </w:ins>
      <w:r w:rsidR="00610B47">
        <w:rPr>
          <w:bCs/>
          <w:sz w:val="23"/>
          <w:szCs w:val="23"/>
          <w:lang w:val="en-US"/>
        </w:rPr>
        <w:t>(</w:t>
      </w:r>
      <w:ins w:id="101" w:author="Pieter Paap" w:date="2018-08-19T10:43:00Z">
        <w:r w:rsidR="00610B47">
          <w:rPr>
            <w:bCs/>
            <w:sz w:val="23"/>
            <w:szCs w:val="23"/>
            <w:lang w:val="en-US"/>
          </w:rPr>
          <w:t>R</w:t>
        </w:r>
      </w:ins>
      <w:ins w:id="102" w:author="Lilian Biber" w:date="2018-08-09T11:09:00Z">
        <w:del w:id="103" w:author="Pieter Paap" w:date="2018-08-19T10:43:00Z">
          <w:r w:rsidR="00610B47" w:rsidDel="00610B47">
            <w:rPr>
              <w:bCs/>
              <w:sz w:val="23"/>
              <w:szCs w:val="23"/>
              <w:lang w:val="en-US"/>
            </w:rPr>
            <w:delText>r</w:delText>
          </w:r>
        </w:del>
        <w:r w:rsidR="00610B47">
          <w:rPr>
            <w:bCs/>
            <w:sz w:val="23"/>
            <w:szCs w:val="23"/>
            <w:lang w:val="en-US"/>
          </w:rPr>
          <w:t>ecommendations</w:t>
        </w:r>
      </w:ins>
      <w:r w:rsidR="00610B47">
        <w:rPr>
          <w:bCs/>
          <w:sz w:val="23"/>
          <w:szCs w:val="23"/>
          <w:lang w:val="en-US"/>
        </w:rPr>
        <w:t xml:space="preserve">, </w:t>
      </w:r>
      <w:ins w:id="104" w:author="Lilian Biber" w:date="2018-08-09T10:54:00Z">
        <w:del w:id="105" w:author="Pieter Paap" w:date="2018-08-19T10:43:00Z">
          <w:r w:rsidR="007C0AC1" w:rsidDel="00610B47">
            <w:rPr>
              <w:bCs/>
              <w:sz w:val="23"/>
              <w:szCs w:val="23"/>
              <w:lang w:val="en-US"/>
            </w:rPr>
            <w:delText>g</w:delText>
          </w:r>
        </w:del>
      </w:ins>
      <w:ins w:id="106" w:author="Pieter Paap" w:date="2018-08-19T10:43:00Z">
        <w:r w:rsidR="00610B47">
          <w:rPr>
            <w:bCs/>
            <w:sz w:val="23"/>
            <w:szCs w:val="23"/>
            <w:lang w:val="en-US"/>
          </w:rPr>
          <w:t>G</w:t>
        </w:r>
      </w:ins>
      <w:ins w:id="107" w:author="Lilian Biber" w:date="2018-08-09T10:54:00Z">
        <w:r w:rsidR="007C0AC1">
          <w:rPr>
            <w:bCs/>
            <w:sz w:val="23"/>
            <w:szCs w:val="23"/>
            <w:lang w:val="en-US"/>
          </w:rPr>
          <w:t>uidelines</w:t>
        </w:r>
      </w:ins>
      <w:ins w:id="108" w:author="Lilian Biber" w:date="2018-08-09T11:09:00Z">
        <w:r>
          <w:rPr>
            <w:bCs/>
            <w:sz w:val="23"/>
            <w:szCs w:val="23"/>
            <w:lang w:val="en-US"/>
          </w:rPr>
          <w:t>, and</w:t>
        </w:r>
      </w:ins>
      <w:ins w:id="109" w:author="Lilian Biber" w:date="2018-08-09T10:54:00Z">
        <w:r>
          <w:rPr>
            <w:bCs/>
            <w:sz w:val="23"/>
            <w:szCs w:val="23"/>
            <w:lang w:val="en-US"/>
          </w:rPr>
          <w:t xml:space="preserve"> </w:t>
        </w:r>
        <w:del w:id="110" w:author="Pieter Paap" w:date="2018-08-19T10:43:00Z">
          <w:r w:rsidDel="00610B47">
            <w:rPr>
              <w:bCs/>
              <w:sz w:val="23"/>
              <w:szCs w:val="23"/>
              <w:lang w:val="en-US"/>
            </w:rPr>
            <w:delText>m</w:delText>
          </w:r>
        </w:del>
      </w:ins>
      <w:ins w:id="111" w:author="Pieter Paap" w:date="2018-08-19T10:43:00Z">
        <w:r w:rsidR="00610B47">
          <w:rPr>
            <w:bCs/>
            <w:sz w:val="23"/>
            <w:szCs w:val="23"/>
            <w:lang w:val="en-US"/>
          </w:rPr>
          <w:t>M</w:t>
        </w:r>
      </w:ins>
      <w:ins w:id="112" w:author="Lilian Biber" w:date="2018-08-09T10:54:00Z">
        <w:r>
          <w:rPr>
            <w:bCs/>
            <w:sz w:val="23"/>
            <w:szCs w:val="23"/>
            <w:lang w:val="en-US"/>
          </w:rPr>
          <w:t xml:space="preserve">odel </w:t>
        </w:r>
        <w:commentRangeStart w:id="113"/>
        <w:del w:id="114" w:author="Pieter Paap" w:date="2018-08-19T10:43:00Z">
          <w:r w:rsidDel="00610B47">
            <w:rPr>
              <w:bCs/>
              <w:sz w:val="23"/>
              <w:szCs w:val="23"/>
              <w:lang w:val="en-US"/>
            </w:rPr>
            <w:delText>c</w:delText>
          </w:r>
        </w:del>
      </w:ins>
      <w:ins w:id="115" w:author="Pieter Paap" w:date="2018-08-19T10:43:00Z">
        <w:r w:rsidR="00610B47">
          <w:rPr>
            <w:bCs/>
            <w:sz w:val="23"/>
            <w:szCs w:val="23"/>
            <w:lang w:val="en-US"/>
          </w:rPr>
          <w:t>C</w:t>
        </w:r>
      </w:ins>
      <w:ins w:id="116" w:author="Lilian Biber" w:date="2018-08-09T10:54:00Z">
        <w:r>
          <w:rPr>
            <w:bCs/>
            <w:sz w:val="23"/>
            <w:szCs w:val="23"/>
            <w:lang w:val="en-US"/>
          </w:rPr>
          <w:t>ourses</w:t>
        </w:r>
      </w:ins>
      <w:commentRangeEnd w:id="113"/>
      <w:r w:rsidR="00610B47">
        <w:rPr>
          <w:rStyle w:val="CommentReference"/>
          <w:rFonts w:cs="Times New Roman"/>
          <w:color w:val="auto"/>
          <w:lang w:val="fr-FR" w:eastAsia="de-DE"/>
        </w:rPr>
        <w:commentReference w:id="113"/>
      </w:r>
      <w:ins w:id="117" w:author="Pieter Paap" w:date="2018-08-19T10:43:00Z">
        <w:r w:rsidR="00610B47">
          <w:rPr>
            <w:bCs/>
            <w:sz w:val="23"/>
            <w:szCs w:val="23"/>
            <w:lang w:val="en-US"/>
          </w:rPr>
          <w:t>)</w:t>
        </w:r>
      </w:ins>
      <w:ins w:id="118" w:author="Microsoft Office-gebruiker" w:date="2018-07-19T12:59:00Z">
        <w:r w:rsidR="0086710F">
          <w:rPr>
            <w:bCs/>
            <w:sz w:val="23"/>
            <w:szCs w:val="23"/>
            <w:lang w:val="en-US"/>
          </w:rPr>
          <w:t xml:space="preserve"> </w:t>
        </w:r>
        <w:del w:id="119" w:author="Lilian Biber" w:date="2018-08-09T10:55:00Z">
          <w:r w:rsidR="0086710F" w:rsidDel="005B0B63">
            <w:rPr>
              <w:bCs/>
              <w:sz w:val="23"/>
              <w:szCs w:val="23"/>
              <w:lang w:val="en-US"/>
            </w:rPr>
            <w:delText xml:space="preserve">and training </w:delText>
          </w:r>
        </w:del>
      </w:ins>
      <w:ins w:id="120" w:author="Microsoft Office-gebruiker" w:date="2018-07-19T13:27:00Z">
        <w:del w:id="121" w:author="Lilian Biber" w:date="2018-08-09T10:55:00Z">
          <w:r w:rsidR="006059CE" w:rsidDel="005B0B63">
            <w:rPr>
              <w:bCs/>
              <w:sz w:val="23"/>
              <w:szCs w:val="23"/>
              <w:lang w:val="en-US"/>
            </w:rPr>
            <w:delText xml:space="preserve">of </w:delText>
          </w:r>
        </w:del>
      </w:ins>
      <w:ins w:id="122" w:author="Microsoft Office-gebruiker" w:date="2018-07-19T13:03:00Z">
        <w:del w:id="123" w:author="Lilian Biber" w:date="2018-08-09T10:55:00Z">
          <w:r w:rsidR="00F372FE" w:rsidDel="005B0B63">
            <w:rPr>
              <w:bCs/>
              <w:sz w:val="23"/>
              <w:szCs w:val="23"/>
              <w:lang w:val="en-US"/>
            </w:rPr>
            <w:delText>sta</w:delText>
          </w:r>
        </w:del>
      </w:ins>
      <w:ins w:id="124" w:author="Microsoft Office-gebruiker" w:date="2018-07-19T13:27:00Z">
        <w:del w:id="125" w:author="Lilian Biber" w:date="2018-08-09T10:55:00Z">
          <w:r w:rsidR="006059CE" w:rsidDel="005B0B63">
            <w:rPr>
              <w:bCs/>
              <w:sz w:val="23"/>
              <w:szCs w:val="23"/>
              <w:lang w:val="en-US"/>
            </w:rPr>
            <w:delText>f</w:delText>
          </w:r>
        </w:del>
      </w:ins>
      <w:ins w:id="126" w:author="Microsoft Office-gebruiker" w:date="2018-07-19T13:03:00Z">
        <w:del w:id="127" w:author="Lilian Biber" w:date="2018-08-09T10:55:00Z">
          <w:r w:rsidR="006059CE" w:rsidDel="005B0B63">
            <w:rPr>
              <w:bCs/>
              <w:sz w:val="23"/>
              <w:szCs w:val="23"/>
              <w:lang w:val="en-US"/>
            </w:rPr>
            <w:delText xml:space="preserve">f </w:delText>
          </w:r>
          <w:r w:rsidR="00F372FE" w:rsidDel="005B0B63">
            <w:rPr>
              <w:bCs/>
              <w:sz w:val="23"/>
              <w:szCs w:val="23"/>
              <w:lang w:val="en-US"/>
            </w:rPr>
            <w:delText xml:space="preserve">in a </w:delText>
          </w:r>
        </w:del>
      </w:ins>
      <w:ins w:id="128" w:author="Microsoft Office-gebruiker" w:date="2018-07-19T12:59:00Z">
        <w:del w:id="129" w:author="Lilian Biber" w:date="2018-08-09T10:55:00Z">
          <w:r w:rsidR="0086710F" w:rsidDel="005B0B63">
            <w:rPr>
              <w:bCs/>
              <w:sz w:val="23"/>
              <w:szCs w:val="23"/>
              <w:lang w:val="en-US"/>
            </w:rPr>
            <w:delText>VTS. I</w:delText>
          </w:r>
        </w:del>
      </w:ins>
      <w:ins w:id="130" w:author="Lilian Biber" w:date="2018-08-09T10:55:00Z">
        <w:r>
          <w:rPr>
            <w:bCs/>
            <w:sz w:val="23"/>
            <w:szCs w:val="23"/>
            <w:lang w:val="en-US"/>
          </w:rPr>
          <w:t>i</w:t>
        </w:r>
      </w:ins>
      <w:ins w:id="131" w:author="Microsoft Office-gebruiker" w:date="2018-07-19T12:59:00Z">
        <w:r w:rsidR="0086710F">
          <w:rPr>
            <w:bCs/>
            <w:sz w:val="23"/>
            <w:szCs w:val="23"/>
            <w:lang w:val="en-US"/>
          </w:rPr>
          <w:t xml:space="preserve">t is recognized </w:t>
        </w:r>
        <w:del w:id="132" w:author="Lilian Biber" w:date="2018-08-09T10:55:00Z">
          <w:r w:rsidR="0086710F" w:rsidDel="005B0B63">
            <w:rPr>
              <w:bCs/>
              <w:sz w:val="23"/>
              <w:szCs w:val="23"/>
              <w:lang w:val="en-US"/>
            </w:rPr>
            <w:delText xml:space="preserve">in </w:delText>
          </w:r>
        </w:del>
      </w:ins>
      <w:ins w:id="133" w:author="Microsoft Office-gebruiker" w:date="2018-07-19T13:03:00Z">
        <w:del w:id="134" w:author="Lilian Biber" w:date="2018-08-09T10:55:00Z">
          <w:r w:rsidR="00F372FE" w:rsidDel="005B0B63">
            <w:rPr>
              <w:bCs/>
              <w:sz w:val="23"/>
              <w:szCs w:val="23"/>
              <w:lang w:val="en-US"/>
            </w:rPr>
            <w:delText>numerous</w:delText>
          </w:r>
        </w:del>
      </w:ins>
      <w:ins w:id="135" w:author="Microsoft Office-gebruiker" w:date="2018-07-19T12:59:00Z">
        <w:del w:id="136" w:author="Lilian Biber" w:date="2018-08-09T10:55:00Z">
          <w:r w:rsidR="0086710F" w:rsidDel="005B0B63">
            <w:rPr>
              <w:bCs/>
              <w:sz w:val="23"/>
              <w:szCs w:val="23"/>
              <w:lang w:val="en-US"/>
            </w:rPr>
            <w:delText xml:space="preserve"> documents </w:delText>
          </w:r>
        </w:del>
        <w:r w:rsidR="0086710F">
          <w:rPr>
            <w:bCs/>
            <w:sz w:val="23"/>
            <w:szCs w:val="23"/>
            <w:lang w:val="en-US"/>
          </w:rPr>
          <w:t xml:space="preserve">that </w:t>
        </w:r>
      </w:ins>
      <w:ins w:id="137" w:author="Microsoft Office-gebruiker" w:date="2018-07-19T13:03:00Z">
        <w:r w:rsidR="00F372FE">
          <w:rPr>
            <w:bCs/>
            <w:sz w:val="23"/>
            <w:szCs w:val="23"/>
            <w:lang w:val="en-US"/>
          </w:rPr>
          <w:t xml:space="preserve">the quality of a </w:t>
        </w:r>
      </w:ins>
      <w:ins w:id="138" w:author="Microsoft Office-gebruiker" w:date="2018-07-19T12:59:00Z">
        <w:r w:rsidR="0086710F">
          <w:rPr>
            <w:bCs/>
            <w:sz w:val="23"/>
            <w:szCs w:val="23"/>
            <w:lang w:val="en-US"/>
          </w:rPr>
          <w:t xml:space="preserve">VTS </w:t>
        </w:r>
      </w:ins>
      <w:ins w:id="139" w:author="Microsoft Office-gebruiker" w:date="2018-07-19T13:04:00Z">
        <w:r w:rsidR="00F372FE">
          <w:rPr>
            <w:bCs/>
            <w:sz w:val="23"/>
            <w:szCs w:val="23"/>
            <w:lang w:val="en-US"/>
          </w:rPr>
          <w:t xml:space="preserve">is not only the result of </w:t>
        </w:r>
        <w:commentRangeStart w:id="140"/>
        <w:r w:rsidR="00F372FE">
          <w:rPr>
            <w:bCs/>
            <w:sz w:val="23"/>
            <w:szCs w:val="23"/>
            <w:lang w:val="en-US"/>
          </w:rPr>
          <w:t>these</w:t>
        </w:r>
      </w:ins>
      <w:commentRangeEnd w:id="140"/>
      <w:r w:rsidR="00605CA0">
        <w:rPr>
          <w:rStyle w:val="CommentReference"/>
          <w:rFonts w:cs="Times New Roman"/>
          <w:color w:val="auto"/>
          <w:lang w:val="fr-FR" w:eastAsia="de-DE"/>
        </w:rPr>
        <w:commentReference w:id="140"/>
      </w:r>
      <w:ins w:id="141" w:author="Microsoft Office-gebruiker" w:date="2018-07-19T13:04:00Z">
        <w:r w:rsidR="00F372FE">
          <w:rPr>
            <w:bCs/>
            <w:sz w:val="23"/>
            <w:szCs w:val="23"/>
            <w:lang w:val="en-US"/>
          </w:rPr>
          <w:t xml:space="preserve"> hardware and software requirements, but that well-trained staff </w:t>
        </w:r>
      </w:ins>
      <w:ins w:id="142" w:author="Microsoft Office-gebruiker" w:date="2018-07-19T13:05:00Z">
        <w:r w:rsidR="00F372FE">
          <w:rPr>
            <w:bCs/>
            <w:sz w:val="23"/>
            <w:szCs w:val="23"/>
            <w:lang w:val="en-US"/>
          </w:rPr>
          <w:t xml:space="preserve">is inevitable for a safe and effective operation of the VTS. </w:t>
        </w:r>
      </w:ins>
    </w:p>
    <w:p w14:paraId="374010C8" w14:textId="77777777" w:rsidR="00605CA0" w:rsidRDefault="00605CA0" w:rsidP="004271BD">
      <w:pPr>
        <w:pStyle w:val="Default"/>
        <w:jc w:val="both"/>
        <w:rPr>
          <w:bCs/>
          <w:sz w:val="23"/>
          <w:szCs w:val="23"/>
          <w:lang w:val="en-US"/>
        </w:rPr>
      </w:pPr>
    </w:p>
    <w:p w14:paraId="2FD09E3A" w14:textId="77777777" w:rsidR="006059CE" w:rsidRDefault="00F372FE" w:rsidP="004271BD">
      <w:pPr>
        <w:pStyle w:val="Default"/>
        <w:jc w:val="both"/>
        <w:rPr>
          <w:ins w:id="143" w:author="Microsoft Office-gebruiker" w:date="2018-07-19T13:27:00Z"/>
          <w:bCs/>
          <w:sz w:val="23"/>
          <w:szCs w:val="23"/>
          <w:lang w:val="en-US"/>
        </w:rPr>
      </w:pPr>
      <w:ins w:id="144" w:author="Microsoft Office-gebruiker" w:date="2018-07-19T13:06:00Z">
        <w:r>
          <w:rPr>
            <w:bCs/>
            <w:sz w:val="23"/>
            <w:szCs w:val="23"/>
            <w:lang w:val="en-US"/>
          </w:rPr>
          <w:t>Training is required not only for operational</w:t>
        </w:r>
      </w:ins>
      <w:ins w:id="145" w:author="Lilian Biber" w:date="2018-08-09T10:55:00Z">
        <w:r w:rsidR="005B0B63">
          <w:rPr>
            <w:bCs/>
            <w:sz w:val="23"/>
            <w:szCs w:val="23"/>
            <w:lang w:val="en-US"/>
          </w:rPr>
          <w:t xml:space="preserve"> VTSO’s</w:t>
        </w:r>
      </w:ins>
      <w:ins w:id="146" w:author="Microsoft Office-gebruiker" w:date="2018-07-19T13:06:00Z">
        <w:r>
          <w:rPr>
            <w:bCs/>
            <w:sz w:val="23"/>
            <w:szCs w:val="23"/>
            <w:lang w:val="en-US"/>
          </w:rPr>
          <w:t xml:space="preserve">, but </w:t>
        </w:r>
      </w:ins>
      <w:ins w:id="147" w:author="Lilian Biber" w:date="2018-08-09T11:13:00Z">
        <w:r w:rsidR="001A1D22">
          <w:rPr>
            <w:bCs/>
            <w:sz w:val="23"/>
            <w:szCs w:val="23"/>
            <w:lang w:val="en-US"/>
          </w:rPr>
          <w:t>equally important</w:t>
        </w:r>
      </w:ins>
      <w:ins w:id="148" w:author="Lilian Biber" w:date="2018-08-09T10:55:00Z">
        <w:r w:rsidR="005B0B63">
          <w:rPr>
            <w:bCs/>
            <w:sz w:val="23"/>
            <w:szCs w:val="23"/>
            <w:lang w:val="en-US"/>
          </w:rPr>
          <w:t xml:space="preserve"> for management </w:t>
        </w:r>
      </w:ins>
      <w:ins w:id="149" w:author="Lilian Biber" w:date="2018-08-09T11:11:00Z">
        <w:r w:rsidR="001A1D22">
          <w:rPr>
            <w:bCs/>
            <w:sz w:val="23"/>
            <w:szCs w:val="23"/>
            <w:lang w:val="en-US"/>
          </w:rPr>
          <w:t xml:space="preserve">positions </w:t>
        </w:r>
      </w:ins>
      <w:ins w:id="150" w:author="Microsoft Office-gebruiker" w:date="2018-07-19T13:06:00Z">
        <w:del w:id="151" w:author="Lilian Biber" w:date="2018-08-09T11:11:00Z">
          <w:r w:rsidDel="001A1D22">
            <w:rPr>
              <w:bCs/>
              <w:sz w:val="23"/>
              <w:szCs w:val="23"/>
              <w:lang w:val="en-US"/>
            </w:rPr>
            <w:delText>also</w:delText>
          </w:r>
        </w:del>
      </w:ins>
      <w:ins w:id="152" w:author="Lilian Biber" w:date="2018-08-09T11:11:00Z">
        <w:r w:rsidR="001A1D22">
          <w:rPr>
            <w:bCs/>
            <w:sz w:val="23"/>
            <w:szCs w:val="23"/>
            <w:lang w:val="en-US"/>
          </w:rPr>
          <w:t xml:space="preserve">on an operational, </w:t>
        </w:r>
      </w:ins>
      <w:ins w:id="153" w:author="Microsoft Office-gebruiker" w:date="2018-07-19T13:06:00Z">
        <w:del w:id="154" w:author="Lilian Biber" w:date="2018-08-09T11:11:00Z">
          <w:r w:rsidDel="001A1D22">
            <w:rPr>
              <w:bCs/>
              <w:sz w:val="23"/>
              <w:szCs w:val="23"/>
              <w:lang w:val="en-US"/>
            </w:rPr>
            <w:delText xml:space="preserve"> for t</w:delText>
          </w:r>
        </w:del>
      </w:ins>
      <w:ins w:id="155" w:author="Lilian Biber" w:date="2018-08-09T11:11:00Z">
        <w:r w:rsidR="001A1D22">
          <w:rPr>
            <w:bCs/>
            <w:sz w:val="23"/>
            <w:szCs w:val="23"/>
            <w:lang w:val="en-US"/>
          </w:rPr>
          <w:t>t</w:t>
        </w:r>
      </w:ins>
      <w:ins w:id="156" w:author="Microsoft Office-gebruiker" w:date="2018-07-19T13:06:00Z">
        <w:r>
          <w:rPr>
            <w:bCs/>
            <w:sz w:val="23"/>
            <w:szCs w:val="23"/>
            <w:lang w:val="en-US"/>
          </w:rPr>
          <w:t xml:space="preserve">actical and even strategic </w:t>
        </w:r>
      </w:ins>
      <w:ins w:id="157" w:author="Microsoft Office-gebruiker" w:date="2018-07-19T13:27:00Z">
        <w:r w:rsidR="006059CE">
          <w:rPr>
            <w:bCs/>
            <w:sz w:val="23"/>
            <w:szCs w:val="23"/>
            <w:lang w:val="en-US"/>
          </w:rPr>
          <w:t xml:space="preserve">management </w:t>
        </w:r>
      </w:ins>
      <w:ins w:id="158" w:author="Lilian Biber" w:date="2018-08-09T11:13:00Z">
        <w:r w:rsidR="001A1D22">
          <w:rPr>
            <w:bCs/>
            <w:sz w:val="23"/>
            <w:szCs w:val="23"/>
            <w:lang w:val="en-US"/>
          </w:rPr>
          <w:t xml:space="preserve">level </w:t>
        </w:r>
      </w:ins>
      <w:ins w:id="159" w:author="Microsoft Office-gebruiker" w:date="2018-07-19T13:06:00Z">
        <w:r>
          <w:rPr>
            <w:bCs/>
            <w:sz w:val="23"/>
            <w:szCs w:val="23"/>
            <w:lang w:val="en-US"/>
          </w:rPr>
          <w:t>of a</w:t>
        </w:r>
        <w:del w:id="160" w:author="Lilian Biber" w:date="2018-08-09T11:13:00Z">
          <w:r w:rsidDel="001A1D22">
            <w:rPr>
              <w:bCs/>
              <w:sz w:val="23"/>
              <w:szCs w:val="23"/>
              <w:lang w:val="en-US"/>
            </w:rPr>
            <w:delText>n</w:delText>
          </w:r>
        </w:del>
        <w:r>
          <w:rPr>
            <w:bCs/>
            <w:sz w:val="23"/>
            <w:szCs w:val="23"/>
            <w:lang w:val="en-US"/>
          </w:rPr>
          <w:t xml:space="preserve"> VTS. </w:t>
        </w:r>
      </w:ins>
    </w:p>
    <w:p w14:paraId="7152DB2D" w14:textId="77777777" w:rsidR="00605CA0" w:rsidRDefault="00605CA0" w:rsidP="004271BD">
      <w:pPr>
        <w:pStyle w:val="Default"/>
        <w:jc w:val="both"/>
        <w:rPr>
          <w:bCs/>
          <w:sz w:val="23"/>
          <w:szCs w:val="23"/>
          <w:lang w:val="en-US"/>
        </w:rPr>
      </w:pPr>
    </w:p>
    <w:p w14:paraId="12AF51D3" w14:textId="77777777" w:rsidR="00F372FE" w:rsidRDefault="00F372FE" w:rsidP="004271BD">
      <w:pPr>
        <w:pStyle w:val="Default"/>
        <w:jc w:val="both"/>
        <w:rPr>
          <w:ins w:id="161" w:author="Microsoft Office-gebruiker" w:date="2018-07-19T13:08:00Z"/>
          <w:bCs/>
          <w:sz w:val="23"/>
          <w:szCs w:val="23"/>
          <w:lang w:val="en-US"/>
        </w:rPr>
      </w:pPr>
      <w:ins w:id="162" w:author="Microsoft Office-gebruiker" w:date="2018-07-19T13:07:00Z">
        <w:r>
          <w:rPr>
            <w:bCs/>
            <w:sz w:val="23"/>
            <w:szCs w:val="23"/>
            <w:lang w:val="en-US"/>
          </w:rPr>
          <w:t>The management of a VTS r</w:t>
        </w:r>
      </w:ins>
      <w:ins w:id="163" w:author="Microsoft Office-gebruiker" w:date="2018-07-19T12:59:00Z">
        <w:r w:rsidR="0086710F">
          <w:rPr>
            <w:bCs/>
            <w:sz w:val="23"/>
            <w:szCs w:val="23"/>
            <w:lang w:val="en-US"/>
          </w:rPr>
          <w:t>equires specific competenc</w:t>
        </w:r>
      </w:ins>
      <w:ins w:id="164" w:author="Microsoft Office-gebruiker" w:date="2018-07-19T13:00:00Z">
        <w:r w:rsidR="0086710F">
          <w:rPr>
            <w:bCs/>
            <w:sz w:val="23"/>
            <w:szCs w:val="23"/>
            <w:lang w:val="en-US"/>
          </w:rPr>
          <w:t>i</w:t>
        </w:r>
      </w:ins>
      <w:ins w:id="165" w:author="Microsoft Office-gebruiker" w:date="2018-07-19T12:59:00Z">
        <w:r w:rsidR="0086710F">
          <w:rPr>
            <w:bCs/>
            <w:sz w:val="23"/>
            <w:szCs w:val="23"/>
            <w:lang w:val="en-US"/>
          </w:rPr>
          <w:t>e</w:t>
        </w:r>
      </w:ins>
      <w:ins w:id="166" w:author="Microsoft Office-gebruiker" w:date="2018-07-19T13:00:00Z">
        <w:r w:rsidR="0086710F">
          <w:rPr>
            <w:bCs/>
            <w:sz w:val="23"/>
            <w:szCs w:val="23"/>
            <w:lang w:val="en-US"/>
          </w:rPr>
          <w:t>s</w:t>
        </w:r>
      </w:ins>
      <w:ins w:id="167" w:author="Microsoft Office-gebruiker" w:date="2018-07-19T12:59:00Z">
        <w:r w:rsidR="0086710F">
          <w:rPr>
            <w:bCs/>
            <w:sz w:val="23"/>
            <w:szCs w:val="23"/>
            <w:lang w:val="en-US"/>
          </w:rPr>
          <w:t xml:space="preserve"> from the people involved. </w:t>
        </w:r>
      </w:ins>
      <w:ins w:id="168" w:author="Microsoft Office-gebruiker" w:date="2018-07-19T13:00:00Z">
        <w:r w:rsidR="0086710F">
          <w:rPr>
            <w:bCs/>
            <w:sz w:val="23"/>
            <w:szCs w:val="23"/>
            <w:lang w:val="en-US"/>
          </w:rPr>
          <w:t xml:space="preserve">These competencies are not </w:t>
        </w:r>
      </w:ins>
      <w:ins w:id="169" w:author="Microsoft Office-gebruiker" w:date="2018-07-19T13:07:00Z">
        <w:r>
          <w:rPr>
            <w:bCs/>
            <w:sz w:val="23"/>
            <w:szCs w:val="23"/>
            <w:lang w:val="en-US"/>
          </w:rPr>
          <w:t>present</w:t>
        </w:r>
      </w:ins>
      <w:ins w:id="170" w:author="Microsoft Office-gebruiker" w:date="2018-07-19T13:01:00Z">
        <w:r w:rsidR="0086710F">
          <w:rPr>
            <w:bCs/>
            <w:sz w:val="23"/>
            <w:szCs w:val="23"/>
            <w:lang w:val="en-US"/>
          </w:rPr>
          <w:t xml:space="preserve"> by nature but are the result of </w:t>
        </w:r>
      </w:ins>
      <w:ins w:id="171" w:author="Microsoft Office-gebruiker" w:date="2018-07-19T13:08:00Z">
        <w:r>
          <w:rPr>
            <w:bCs/>
            <w:sz w:val="23"/>
            <w:szCs w:val="23"/>
            <w:lang w:val="en-US"/>
          </w:rPr>
          <w:t xml:space="preserve">training followed by </w:t>
        </w:r>
      </w:ins>
      <w:ins w:id="172" w:author="Microsoft Office-gebruiker" w:date="2018-07-19T13:01:00Z">
        <w:r>
          <w:rPr>
            <w:bCs/>
            <w:sz w:val="23"/>
            <w:szCs w:val="23"/>
            <w:lang w:val="en-US"/>
          </w:rPr>
          <w:t>sufficient experience and expos</w:t>
        </w:r>
      </w:ins>
      <w:ins w:id="173" w:author="Microsoft Office-gebruiker" w:date="2018-07-19T13:02:00Z">
        <w:r>
          <w:rPr>
            <w:bCs/>
            <w:sz w:val="23"/>
            <w:szCs w:val="23"/>
            <w:lang w:val="en-US"/>
          </w:rPr>
          <w:t>u</w:t>
        </w:r>
      </w:ins>
      <w:ins w:id="174" w:author="Microsoft Office-gebruiker" w:date="2018-07-19T13:01:00Z">
        <w:r>
          <w:rPr>
            <w:bCs/>
            <w:sz w:val="23"/>
            <w:szCs w:val="23"/>
            <w:lang w:val="en-US"/>
          </w:rPr>
          <w:t>re</w:t>
        </w:r>
        <w:r w:rsidR="0086710F">
          <w:rPr>
            <w:bCs/>
            <w:sz w:val="23"/>
            <w:szCs w:val="23"/>
            <w:lang w:val="en-US"/>
          </w:rPr>
          <w:t xml:space="preserve"> to th</w:t>
        </w:r>
      </w:ins>
      <w:ins w:id="175" w:author="Microsoft Office-gebruiker" w:date="2018-07-19T13:02:00Z">
        <w:r>
          <w:rPr>
            <w:bCs/>
            <w:sz w:val="23"/>
            <w:szCs w:val="23"/>
            <w:lang w:val="en-US"/>
          </w:rPr>
          <w:t>e key-elements</w:t>
        </w:r>
      </w:ins>
      <w:ins w:id="176" w:author="Microsoft Office-gebruiker" w:date="2018-07-19T13:01:00Z">
        <w:r w:rsidR="0086710F">
          <w:rPr>
            <w:bCs/>
            <w:sz w:val="23"/>
            <w:szCs w:val="23"/>
            <w:lang w:val="en-US"/>
          </w:rPr>
          <w:t xml:space="preserve"> of </w:t>
        </w:r>
      </w:ins>
      <w:ins w:id="177" w:author="Microsoft Office-gebruiker" w:date="2018-07-19T13:02:00Z">
        <w:r w:rsidR="0086710F">
          <w:rPr>
            <w:bCs/>
            <w:sz w:val="23"/>
            <w:szCs w:val="23"/>
            <w:lang w:val="en-US"/>
          </w:rPr>
          <w:t>the</w:t>
        </w:r>
      </w:ins>
      <w:ins w:id="178" w:author="Microsoft Office-gebruiker" w:date="2018-07-19T13:01:00Z">
        <w:r w:rsidR="0086710F">
          <w:rPr>
            <w:bCs/>
            <w:sz w:val="23"/>
            <w:szCs w:val="23"/>
            <w:lang w:val="en-US"/>
          </w:rPr>
          <w:t xml:space="preserve"> </w:t>
        </w:r>
      </w:ins>
      <w:ins w:id="179" w:author="Microsoft Office-gebruiker" w:date="2018-07-19T13:02:00Z">
        <w:r>
          <w:rPr>
            <w:bCs/>
            <w:sz w:val="23"/>
            <w:szCs w:val="23"/>
            <w:lang w:val="en-US"/>
          </w:rPr>
          <w:t>VTS task</w:t>
        </w:r>
      </w:ins>
      <w:ins w:id="180" w:author="Microsoft Office-gebruiker" w:date="2018-07-19T13:00:00Z">
        <w:r w:rsidR="0086710F">
          <w:rPr>
            <w:bCs/>
            <w:sz w:val="23"/>
            <w:szCs w:val="23"/>
            <w:lang w:val="en-US"/>
          </w:rPr>
          <w:t xml:space="preserve">. </w:t>
        </w:r>
      </w:ins>
      <w:ins w:id="181" w:author="Microsoft Office-gebruiker" w:date="2018-07-19T12:57:00Z">
        <w:r w:rsidR="00EF13A5" w:rsidRPr="00EF13A5">
          <w:rPr>
            <w:bCs/>
            <w:sz w:val="23"/>
            <w:szCs w:val="23"/>
            <w:lang w:val="en-US"/>
            <w:rPrChange w:id="182" w:author="Microsoft Office-gebruiker" w:date="2018-07-19T12:58:00Z">
              <w:rPr>
                <w:bCs/>
                <w:sz w:val="23"/>
                <w:szCs w:val="23"/>
                <w:lang w:val="nl-BE"/>
              </w:rPr>
            </w:rPrChange>
          </w:rPr>
          <w:t xml:space="preserve"> </w:t>
        </w:r>
      </w:ins>
    </w:p>
    <w:p w14:paraId="6AE2C485" w14:textId="77777777" w:rsidR="00605CA0" w:rsidRDefault="00605CA0" w:rsidP="00F372FE">
      <w:pPr>
        <w:pStyle w:val="Default"/>
        <w:jc w:val="both"/>
        <w:rPr>
          <w:bCs/>
          <w:sz w:val="23"/>
          <w:szCs w:val="23"/>
          <w:lang w:val="en-US"/>
        </w:rPr>
      </w:pPr>
    </w:p>
    <w:p w14:paraId="189A1D5A" w14:textId="77777777" w:rsidR="005F537B" w:rsidRPr="006C4570" w:rsidDel="00F372FE" w:rsidRDefault="00F372FE">
      <w:pPr>
        <w:pStyle w:val="Default"/>
        <w:jc w:val="both"/>
        <w:rPr>
          <w:del w:id="183" w:author="Microsoft Office-gebruiker" w:date="2018-07-19T13:09:00Z"/>
          <w:bCs/>
          <w:sz w:val="23"/>
          <w:szCs w:val="23"/>
          <w:lang w:val="en-US"/>
          <w:rPrChange w:id="184" w:author="Microsoft Office-gebruiker" w:date="2018-07-19T13:13:00Z">
            <w:rPr>
              <w:del w:id="185" w:author="Microsoft Office-gebruiker" w:date="2018-07-19T13:09:00Z"/>
              <w:bCs/>
              <w:sz w:val="23"/>
              <w:szCs w:val="23"/>
            </w:rPr>
          </w:rPrChange>
        </w:rPr>
      </w:pPr>
      <w:ins w:id="186" w:author="Microsoft Office-gebruiker" w:date="2018-07-19T13:08:00Z">
        <w:r>
          <w:rPr>
            <w:bCs/>
            <w:sz w:val="23"/>
            <w:szCs w:val="23"/>
            <w:lang w:val="en-US"/>
          </w:rPr>
          <w:t xml:space="preserve">This document is designed to help Vessel Traffic </w:t>
        </w:r>
        <w:commentRangeStart w:id="187"/>
        <w:r>
          <w:rPr>
            <w:bCs/>
            <w:sz w:val="23"/>
            <w:szCs w:val="23"/>
            <w:lang w:val="en-US"/>
          </w:rPr>
          <w:t>Services</w:t>
        </w:r>
      </w:ins>
      <w:commentRangeEnd w:id="187"/>
      <w:r w:rsidR="00605CA0">
        <w:rPr>
          <w:rStyle w:val="CommentReference"/>
          <w:rFonts w:cs="Times New Roman"/>
          <w:color w:val="auto"/>
          <w:lang w:val="fr-FR" w:eastAsia="de-DE"/>
        </w:rPr>
        <w:commentReference w:id="187"/>
      </w:r>
      <w:ins w:id="188" w:author="Microsoft Office-gebruiker" w:date="2018-07-19T13:08:00Z">
        <w:r>
          <w:rPr>
            <w:bCs/>
            <w:sz w:val="23"/>
            <w:szCs w:val="23"/>
            <w:lang w:val="en-US"/>
          </w:rPr>
          <w:t xml:space="preserve"> in the identification of the different management tasks of a VTS </w:t>
        </w:r>
      </w:ins>
      <w:ins w:id="189" w:author="Microsoft Office-gebruiker" w:date="2018-07-19T13:09:00Z">
        <w:r>
          <w:rPr>
            <w:bCs/>
            <w:sz w:val="23"/>
            <w:szCs w:val="23"/>
            <w:lang w:val="en-US"/>
          </w:rPr>
          <w:t>in order to set standards for the</w:t>
        </w:r>
      </w:ins>
      <w:ins w:id="190" w:author="Microsoft Office-gebruiker" w:date="2018-07-19T13:12:00Z">
        <w:r w:rsidR="006C4570">
          <w:rPr>
            <w:bCs/>
            <w:sz w:val="23"/>
            <w:szCs w:val="23"/>
            <w:lang w:val="en-US"/>
          </w:rPr>
          <w:t>se tasks</w:t>
        </w:r>
      </w:ins>
      <w:ins w:id="191" w:author="Microsoft Office-gebruiker" w:date="2018-07-19T13:09:00Z">
        <w:r>
          <w:rPr>
            <w:bCs/>
            <w:sz w:val="23"/>
            <w:szCs w:val="23"/>
            <w:lang w:val="en-US"/>
          </w:rPr>
          <w:t xml:space="preserve"> and to </w:t>
        </w:r>
      </w:ins>
      <w:ins w:id="192" w:author="Microsoft Office-gebruiker" w:date="2018-07-19T13:12:00Z">
        <w:r w:rsidR="006C4570">
          <w:rPr>
            <w:bCs/>
            <w:sz w:val="23"/>
            <w:szCs w:val="23"/>
            <w:lang w:val="en-US"/>
          </w:rPr>
          <w:t>assist Vessel Traffic Services in the training of</w:t>
        </w:r>
      </w:ins>
      <w:ins w:id="193" w:author="Microsoft Office-gebruiker" w:date="2018-07-19T13:09:00Z">
        <w:r w:rsidR="006C4570">
          <w:rPr>
            <w:bCs/>
            <w:sz w:val="23"/>
            <w:szCs w:val="23"/>
            <w:lang w:val="en-US"/>
          </w:rPr>
          <w:t xml:space="preserve"> their staff according</w:t>
        </w:r>
      </w:ins>
      <w:ins w:id="194" w:author="Microsoft Office-gebruiker" w:date="2018-07-19T13:12:00Z">
        <w:r w:rsidR="006C4570">
          <w:rPr>
            <w:bCs/>
            <w:sz w:val="23"/>
            <w:szCs w:val="23"/>
            <w:lang w:val="en-US"/>
          </w:rPr>
          <w:t xml:space="preserve"> to these standards</w:t>
        </w:r>
      </w:ins>
      <w:ins w:id="195" w:author="Microsoft Office-gebruiker" w:date="2018-07-19T13:09:00Z">
        <w:r>
          <w:rPr>
            <w:bCs/>
            <w:sz w:val="23"/>
            <w:szCs w:val="23"/>
            <w:lang w:val="en-US"/>
          </w:rPr>
          <w:t xml:space="preserve">. </w:t>
        </w:r>
      </w:ins>
      <w:del w:id="196" w:author="Microsoft Office-gebruiker" w:date="2018-07-19T13:09:00Z">
        <w:r w:rsidR="005F537B" w:rsidRPr="00860EA6" w:rsidDel="00F372FE">
          <w:rPr>
            <w:bCs/>
            <w:sz w:val="23"/>
            <w:szCs w:val="23"/>
          </w:rPr>
          <w:delText>The importance of training of personnel working in maritime sector is a key element, internationally recognized, in increasing the safety of navigation.</w:delText>
        </w:r>
      </w:del>
    </w:p>
    <w:p w14:paraId="6B64C30F" w14:textId="77777777" w:rsidR="005F537B" w:rsidRPr="00860EA6" w:rsidRDefault="005F537B" w:rsidP="00F372FE">
      <w:pPr>
        <w:pStyle w:val="Default"/>
        <w:jc w:val="both"/>
        <w:rPr>
          <w:bCs/>
          <w:sz w:val="23"/>
          <w:szCs w:val="23"/>
        </w:rPr>
      </w:pPr>
      <w:del w:id="197" w:author="Microsoft Office-gebruiker" w:date="2018-07-19T13:09:00Z">
        <w:r w:rsidRPr="00860EA6" w:rsidDel="00F372FE">
          <w:rPr>
            <w:bCs/>
            <w:sz w:val="23"/>
            <w:szCs w:val="23"/>
          </w:rPr>
          <w:delText>A major factor in the efficient operation of a VTS centre is the standard of competence of its whole personnel.</w:delText>
        </w:r>
      </w:del>
    </w:p>
    <w:p w14:paraId="139C0D97" w14:textId="77777777" w:rsidR="00605CA0" w:rsidRDefault="00605CA0" w:rsidP="006C4570">
      <w:pPr>
        <w:pStyle w:val="Default"/>
        <w:jc w:val="both"/>
        <w:rPr>
          <w:bCs/>
          <w:sz w:val="23"/>
          <w:szCs w:val="23"/>
        </w:rPr>
      </w:pPr>
    </w:p>
    <w:p w14:paraId="64C20623" w14:textId="77777777" w:rsidR="002A632D" w:rsidRDefault="004271BD" w:rsidP="006C4570">
      <w:pPr>
        <w:pStyle w:val="Default"/>
        <w:jc w:val="both"/>
        <w:rPr>
          <w:ins w:id="198" w:author="Lilian Biber" w:date="2018-08-09T09:43:00Z"/>
          <w:bCs/>
          <w:sz w:val="23"/>
          <w:szCs w:val="23"/>
        </w:rPr>
      </w:pPr>
      <w:del w:id="199" w:author="Microsoft Office-gebruiker" w:date="2018-07-19T13:10:00Z">
        <w:r w:rsidRPr="00860EA6" w:rsidDel="00F372FE">
          <w:rPr>
            <w:bCs/>
            <w:sz w:val="23"/>
            <w:szCs w:val="23"/>
          </w:rPr>
          <w:delText>IALA Reccomenda</w:delText>
        </w:r>
      </w:del>
      <w:ins w:id="200" w:author="Microsoft Office-gebruiker" w:date="2018-07-19T13:13:00Z">
        <w:r w:rsidR="006C4570">
          <w:rPr>
            <w:bCs/>
            <w:sz w:val="23"/>
            <w:szCs w:val="23"/>
          </w:rPr>
          <w:t>In practice</w:t>
        </w:r>
      </w:ins>
      <w:ins w:id="201" w:author="Lilian Biber" w:date="2018-08-09T11:14:00Z">
        <w:r w:rsidR="001A1D22">
          <w:rPr>
            <w:bCs/>
            <w:sz w:val="23"/>
            <w:szCs w:val="23"/>
          </w:rPr>
          <w:t>,</w:t>
        </w:r>
      </w:ins>
      <w:ins w:id="202" w:author="Microsoft Office-gebruiker" w:date="2018-07-19T13:13:00Z">
        <w:r w:rsidR="006C4570">
          <w:rPr>
            <w:bCs/>
            <w:sz w:val="23"/>
            <w:szCs w:val="23"/>
          </w:rPr>
          <w:t xml:space="preserve"> management tasks may be divided among several employees and every VTS-autho</w:t>
        </w:r>
      </w:ins>
      <w:ins w:id="203" w:author="Microsoft Office-gebruiker" w:date="2018-07-19T13:14:00Z">
        <w:r w:rsidR="006C4570">
          <w:rPr>
            <w:bCs/>
            <w:sz w:val="23"/>
            <w:szCs w:val="23"/>
          </w:rPr>
          <w:t>ri</w:t>
        </w:r>
      </w:ins>
      <w:ins w:id="204" w:author="Microsoft Office-gebruiker" w:date="2018-07-19T13:13:00Z">
        <w:r w:rsidR="006C4570">
          <w:rPr>
            <w:bCs/>
            <w:sz w:val="23"/>
            <w:szCs w:val="23"/>
          </w:rPr>
          <w:t xml:space="preserve">ty </w:t>
        </w:r>
        <w:commentRangeStart w:id="205"/>
        <w:r w:rsidR="006C4570">
          <w:rPr>
            <w:bCs/>
            <w:sz w:val="23"/>
            <w:szCs w:val="23"/>
          </w:rPr>
          <w:t>will</w:t>
        </w:r>
      </w:ins>
      <w:commentRangeEnd w:id="205"/>
      <w:r w:rsidR="00605CA0">
        <w:rPr>
          <w:rStyle w:val="CommentReference"/>
          <w:rFonts w:cs="Times New Roman"/>
          <w:color w:val="auto"/>
          <w:lang w:val="fr-FR" w:eastAsia="de-DE"/>
        </w:rPr>
        <w:commentReference w:id="205"/>
      </w:r>
      <w:ins w:id="206" w:author="Microsoft Office-gebruiker" w:date="2018-07-19T13:13:00Z">
        <w:r w:rsidR="006C4570">
          <w:rPr>
            <w:bCs/>
            <w:sz w:val="23"/>
            <w:szCs w:val="23"/>
          </w:rPr>
          <w:t xml:space="preserve"> </w:t>
        </w:r>
      </w:ins>
      <w:ins w:id="207" w:author="Microsoft Office-gebruiker" w:date="2018-07-19T13:14:00Z">
        <w:r w:rsidR="006C4570">
          <w:rPr>
            <w:bCs/>
            <w:sz w:val="23"/>
            <w:szCs w:val="23"/>
          </w:rPr>
          <w:t>need the freedom to organise their VTS-cent</w:t>
        </w:r>
      </w:ins>
      <w:ins w:id="208" w:author="Lilian Biber" w:date="2018-08-09T09:22:00Z">
        <w:r w:rsidR="0073424A">
          <w:rPr>
            <w:bCs/>
            <w:sz w:val="23"/>
            <w:szCs w:val="23"/>
          </w:rPr>
          <w:t>re</w:t>
        </w:r>
      </w:ins>
      <w:ins w:id="209" w:author="Microsoft Office-gebruiker" w:date="2018-07-19T13:14:00Z">
        <w:del w:id="210" w:author="Lilian Biber" w:date="2018-08-09T09:22:00Z">
          <w:r w:rsidR="006C4570" w:rsidDel="0073424A">
            <w:rPr>
              <w:bCs/>
              <w:sz w:val="23"/>
              <w:szCs w:val="23"/>
            </w:rPr>
            <w:delText>er</w:delText>
          </w:r>
        </w:del>
        <w:r w:rsidR="006C4570">
          <w:rPr>
            <w:bCs/>
            <w:sz w:val="23"/>
            <w:szCs w:val="23"/>
          </w:rPr>
          <w:t xml:space="preserve"> in a way they consider best</w:t>
        </w:r>
      </w:ins>
      <w:ins w:id="211" w:author="Microsoft Office-gebruiker" w:date="2018-07-19T13:13:00Z">
        <w:r w:rsidR="006C4570">
          <w:rPr>
            <w:bCs/>
            <w:sz w:val="23"/>
            <w:szCs w:val="23"/>
          </w:rPr>
          <w:t xml:space="preserve">. </w:t>
        </w:r>
      </w:ins>
      <w:ins w:id="212" w:author="Microsoft Office-gebruiker" w:date="2018-07-19T13:14:00Z">
        <w:r w:rsidR="006C4570">
          <w:rPr>
            <w:bCs/>
            <w:sz w:val="23"/>
            <w:szCs w:val="23"/>
          </w:rPr>
          <w:t>Therefor</w:t>
        </w:r>
      </w:ins>
      <w:ins w:id="213" w:author="Lilian Biber" w:date="2018-08-09T11:10:00Z">
        <w:r w:rsidR="001A1D22">
          <w:rPr>
            <w:bCs/>
            <w:sz w:val="23"/>
            <w:szCs w:val="23"/>
          </w:rPr>
          <w:t>e</w:t>
        </w:r>
      </w:ins>
      <w:ins w:id="214" w:author="Microsoft Office-gebruiker" w:date="2018-07-19T13:14:00Z">
        <w:r w:rsidR="006C4570">
          <w:rPr>
            <w:bCs/>
            <w:sz w:val="23"/>
            <w:szCs w:val="23"/>
          </w:rPr>
          <w:t xml:space="preserve"> it is not </w:t>
        </w:r>
      </w:ins>
      <w:ins w:id="215" w:author="Microsoft Office-gebruiker" w:date="2018-07-19T13:15:00Z">
        <w:r w:rsidR="006C4570">
          <w:rPr>
            <w:bCs/>
            <w:sz w:val="23"/>
            <w:szCs w:val="23"/>
          </w:rPr>
          <w:t xml:space="preserve">plausible to talk about functions, but this document strives to identify these tasks on an operational, tactical and strategic level. Each one of them </w:t>
        </w:r>
        <w:commentRangeStart w:id="216"/>
        <w:r w:rsidR="006C4570">
          <w:rPr>
            <w:bCs/>
            <w:sz w:val="23"/>
            <w:szCs w:val="23"/>
          </w:rPr>
          <w:t>have</w:t>
        </w:r>
      </w:ins>
      <w:commentRangeEnd w:id="216"/>
      <w:r w:rsidR="00605CA0">
        <w:rPr>
          <w:rStyle w:val="CommentReference"/>
          <w:rFonts w:cs="Times New Roman"/>
          <w:color w:val="auto"/>
          <w:lang w:val="fr-FR" w:eastAsia="de-DE"/>
        </w:rPr>
        <w:commentReference w:id="216"/>
      </w:r>
      <w:ins w:id="217" w:author="Microsoft Office-gebruiker" w:date="2018-07-19T13:15:00Z">
        <w:r w:rsidR="006C4570">
          <w:rPr>
            <w:bCs/>
            <w:sz w:val="23"/>
            <w:szCs w:val="23"/>
          </w:rPr>
          <w:t xml:space="preserve"> their own challenges and requiring different levels of </w:t>
        </w:r>
        <w:commentRangeStart w:id="218"/>
        <w:r w:rsidR="006C4570">
          <w:rPr>
            <w:bCs/>
            <w:sz w:val="23"/>
            <w:szCs w:val="23"/>
          </w:rPr>
          <w:t>experience</w:t>
        </w:r>
      </w:ins>
      <w:commentRangeEnd w:id="218"/>
      <w:r w:rsidR="00605CA0">
        <w:rPr>
          <w:rStyle w:val="CommentReference"/>
          <w:rFonts w:cs="Times New Roman"/>
          <w:color w:val="auto"/>
          <w:lang w:val="fr-FR" w:eastAsia="de-DE"/>
        </w:rPr>
        <w:commentReference w:id="218"/>
      </w:r>
      <w:ins w:id="219" w:author="Microsoft Office-gebruiker" w:date="2018-07-19T13:15:00Z">
        <w:r w:rsidR="006C4570">
          <w:rPr>
            <w:bCs/>
            <w:sz w:val="23"/>
            <w:szCs w:val="23"/>
          </w:rPr>
          <w:t xml:space="preserve"> and training</w:t>
        </w:r>
      </w:ins>
      <w:ins w:id="220" w:author="Microsoft Office-gebruiker" w:date="2018-07-19T13:16:00Z">
        <w:r w:rsidR="006C4570">
          <w:rPr>
            <w:bCs/>
            <w:sz w:val="23"/>
            <w:szCs w:val="23"/>
          </w:rPr>
          <w:t xml:space="preserve">. </w:t>
        </w:r>
      </w:ins>
    </w:p>
    <w:p w14:paraId="027253F8" w14:textId="77777777" w:rsidR="002A632D" w:rsidRDefault="002A632D" w:rsidP="006C4570">
      <w:pPr>
        <w:pStyle w:val="Default"/>
        <w:jc w:val="both"/>
        <w:rPr>
          <w:ins w:id="221" w:author="Lilian Biber" w:date="2018-08-09T09:43:00Z"/>
          <w:bCs/>
          <w:sz w:val="23"/>
          <w:szCs w:val="23"/>
        </w:rPr>
      </w:pPr>
    </w:p>
    <w:p w14:paraId="770C101B" w14:textId="77777777" w:rsidR="002A632D" w:rsidRDefault="002A632D" w:rsidP="006C4570">
      <w:pPr>
        <w:pStyle w:val="Default"/>
        <w:jc w:val="both"/>
        <w:rPr>
          <w:ins w:id="222" w:author="Lilian Biber" w:date="2018-08-09T09:43:00Z"/>
          <w:bCs/>
          <w:sz w:val="23"/>
          <w:szCs w:val="23"/>
        </w:rPr>
      </w:pPr>
    </w:p>
    <w:p w14:paraId="24D2D2CD" w14:textId="77777777" w:rsidR="002A632D" w:rsidRDefault="002A632D" w:rsidP="006C4570">
      <w:pPr>
        <w:pStyle w:val="Default"/>
        <w:jc w:val="both"/>
        <w:rPr>
          <w:ins w:id="223" w:author="Lilian Biber" w:date="2018-08-09T09:43:00Z"/>
          <w:bCs/>
          <w:sz w:val="23"/>
          <w:szCs w:val="23"/>
        </w:rPr>
      </w:pPr>
    </w:p>
    <w:p w14:paraId="46EDB7BF" w14:textId="77777777" w:rsidR="004271BD" w:rsidRPr="00860EA6" w:rsidDel="00F372FE" w:rsidRDefault="004271BD" w:rsidP="004271BD">
      <w:pPr>
        <w:pStyle w:val="Default"/>
        <w:jc w:val="both"/>
        <w:rPr>
          <w:del w:id="224" w:author="Microsoft Office-gebruiker" w:date="2018-07-19T13:10:00Z"/>
          <w:bCs/>
          <w:sz w:val="23"/>
          <w:szCs w:val="23"/>
        </w:rPr>
      </w:pPr>
      <w:del w:id="225" w:author="Microsoft Office-gebruiker" w:date="2018-07-19T13:10:00Z">
        <w:r w:rsidRPr="00860EA6" w:rsidDel="00F372FE">
          <w:rPr>
            <w:bCs/>
            <w:sz w:val="23"/>
            <w:szCs w:val="23"/>
          </w:rPr>
          <w:delText>ion V 103 introduces VTS professional positions (Operator, Supervisor, Manager) drafting, for each one, a job description and the possible career progression .</w:delText>
        </w:r>
      </w:del>
    </w:p>
    <w:p w14:paraId="28AEF9D9" w14:textId="77777777" w:rsidR="006C4570" w:rsidRDefault="006C4570" w:rsidP="006C4570">
      <w:pPr>
        <w:pStyle w:val="Default"/>
        <w:jc w:val="both"/>
        <w:rPr>
          <w:ins w:id="226" w:author="Microsoft Office-gebruiker" w:date="2018-07-19T13:16:00Z"/>
          <w:bCs/>
          <w:sz w:val="23"/>
          <w:szCs w:val="23"/>
        </w:rPr>
      </w:pPr>
    </w:p>
    <w:p w14:paraId="5BB3BD0B" w14:textId="77777777" w:rsidR="002A632D" w:rsidRDefault="002A632D" w:rsidP="006C4570">
      <w:pPr>
        <w:pStyle w:val="Default"/>
        <w:jc w:val="both"/>
        <w:rPr>
          <w:ins w:id="227" w:author="Lilian Biber" w:date="2018-08-09T09:43:00Z"/>
          <w:bCs/>
          <w:sz w:val="23"/>
          <w:szCs w:val="23"/>
        </w:rPr>
      </w:pPr>
    </w:p>
    <w:p w14:paraId="19682637" w14:textId="77777777" w:rsidR="002A632D" w:rsidRDefault="002A632D" w:rsidP="006C4570">
      <w:pPr>
        <w:pStyle w:val="Default"/>
        <w:jc w:val="both"/>
        <w:rPr>
          <w:ins w:id="228" w:author="Lilian Biber" w:date="2018-08-09T09:43:00Z"/>
          <w:bCs/>
          <w:sz w:val="23"/>
          <w:szCs w:val="23"/>
        </w:rPr>
      </w:pPr>
    </w:p>
    <w:p w14:paraId="4B8ECFF1" w14:textId="77777777" w:rsidR="002A632D" w:rsidRDefault="002A632D" w:rsidP="006C4570">
      <w:pPr>
        <w:pStyle w:val="Default"/>
        <w:jc w:val="both"/>
        <w:rPr>
          <w:ins w:id="229" w:author="Lilian Biber" w:date="2018-08-09T09:43:00Z"/>
          <w:bCs/>
          <w:sz w:val="23"/>
          <w:szCs w:val="23"/>
        </w:rPr>
      </w:pPr>
    </w:p>
    <w:p w14:paraId="40CC20B9" w14:textId="77777777" w:rsidR="002A632D" w:rsidRDefault="002A632D" w:rsidP="006C4570">
      <w:pPr>
        <w:pStyle w:val="Default"/>
        <w:jc w:val="both"/>
        <w:rPr>
          <w:ins w:id="230" w:author="Lilian Biber" w:date="2018-08-09T09:43:00Z"/>
          <w:bCs/>
          <w:sz w:val="23"/>
          <w:szCs w:val="23"/>
        </w:rPr>
      </w:pPr>
    </w:p>
    <w:p w14:paraId="721040AE" w14:textId="77777777" w:rsidR="002A632D" w:rsidRDefault="002A632D" w:rsidP="006C4570">
      <w:pPr>
        <w:pStyle w:val="Default"/>
        <w:jc w:val="both"/>
        <w:rPr>
          <w:ins w:id="231" w:author="Lilian Biber" w:date="2018-08-09T09:43:00Z"/>
          <w:bCs/>
          <w:sz w:val="23"/>
          <w:szCs w:val="23"/>
        </w:rPr>
      </w:pPr>
    </w:p>
    <w:p w14:paraId="748E4D7E" w14:textId="77777777" w:rsidR="002A632D" w:rsidRDefault="002A632D" w:rsidP="006C4570">
      <w:pPr>
        <w:pStyle w:val="Default"/>
        <w:jc w:val="both"/>
        <w:rPr>
          <w:ins w:id="232" w:author="Lilian Biber" w:date="2018-08-09T09:43:00Z"/>
          <w:bCs/>
          <w:sz w:val="23"/>
          <w:szCs w:val="23"/>
        </w:rPr>
      </w:pPr>
    </w:p>
    <w:p w14:paraId="123FC566" w14:textId="77777777" w:rsidR="002A632D" w:rsidRDefault="002A632D" w:rsidP="006C4570">
      <w:pPr>
        <w:pStyle w:val="Default"/>
        <w:jc w:val="both"/>
        <w:rPr>
          <w:ins w:id="233" w:author="Lilian Biber" w:date="2018-08-09T09:43:00Z"/>
          <w:bCs/>
          <w:sz w:val="23"/>
          <w:szCs w:val="23"/>
        </w:rPr>
      </w:pPr>
    </w:p>
    <w:p w14:paraId="33849FD0" w14:textId="77777777" w:rsidR="002A632D" w:rsidRDefault="002A632D" w:rsidP="006C4570">
      <w:pPr>
        <w:pStyle w:val="Default"/>
        <w:jc w:val="both"/>
        <w:rPr>
          <w:ins w:id="234" w:author="Lilian Biber" w:date="2018-08-09T09:43:00Z"/>
          <w:bCs/>
          <w:sz w:val="23"/>
          <w:szCs w:val="23"/>
        </w:rPr>
      </w:pPr>
    </w:p>
    <w:p w14:paraId="01F3CC87" w14:textId="77777777" w:rsidR="002A632D" w:rsidRDefault="002A632D" w:rsidP="006C4570">
      <w:pPr>
        <w:pStyle w:val="Default"/>
        <w:jc w:val="both"/>
        <w:rPr>
          <w:ins w:id="235" w:author="Lilian Biber" w:date="2018-08-09T09:43:00Z"/>
          <w:bCs/>
          <w:sz w:val="23"/>
          <w:szCs w:val="23"/>
        </w:rPr>
      </w:pPr>
    </w:p>
    <w:p w14:paraId="00FA01FB" w14:textId="77777777" w:rsidR="002A632D" w:rsidRDefault="002A632D" w:rsidP="006C4570">
      <w:pPr>
        <w:pStyle w:val="Default"/>
        <w:jc w:val="both"/>
        <w:rPr>
          <w:ins w:id="236" w:author="Lilian Biber" w:date="2018-08-09T09:43:00Z"/>
          <w:bCs/>
          <w:sz w:val="23"/>
          <w:szCs w:val="23"/>
        </w:rPr>
      </w:pPr>
    </w:p>
    <w:p w14:paraId="122AB0BD" w14:textId="77777777" w:rsidR="002A632D" w:rsidRDefault="002A632D" w:rsidP="006C4570">
      <w:pPr>
        <w:pStyle w:val="Default"/>
        <w:jc w:val="both"/>
        <w:rPr>
          <w:ins w:id="237" w:author="Lilian Biber" w:date="2018-08-09T09:43:00Z"/>
          <w:bCs/>
          <w:sz w:val="23"/>
          <w:szCs w:val="23"/>
        </w:rPr>
      </w:pPr>
    </w:p>
    <w:p w14:paraId="0ACAEFC4" w14:textId="77777777" w:rsidR="002A632D" w:rsidRDefault="002A632D" w:rsidP="006C4570">
      <w:pPr>
        <w:pStyle w:val="Default"/>
        <w:jc w:val="both"/>
        <w:rPr>
          <w:ins w:id="238" w:author="Lilian Biber" w:date="2018-08-09T09:43:00Z"/>
          <w:bCs/>
          <w:sz w:val="23"/>
          <w:szCs w:val="23"/>
        </w:rPr>
      </w:pPr>
    </w:p>
    <w:p w14:paraId="265CDFE4" w14:textId="77777777" w:rsidR="002A632D" w:rsidRDefault="002A632D" w:rsidP="006C4570">
      <w:pPr>
        <w:pStyle w:val="Default"/>
        <w:jc w:val="both"/>
        <w:rPr>
          <w:ins w:id="239" w:author="Lilian Biber" w:date="2018-08-09T09:43:00Z"/>
          <w:bCs/>
          <w:sz w:val="23"/>
          <w:szCs w:val="23"/>
        </w:rPr>
      </w:pPr>
    </w:p>
    <w:p w14:paraId="540607DF" w14:textId="77777777" w:rsidR="00463449" w:rsidRDefault="006C4570" w:rsidP="006C4570">
      <w:pPr>
        <w:pStyle w:val="Default"/>
        <w:jc w:val="both"/>
        <w:rPr>
          <w:ins w:id="240" w:author="Microsoft Office-gebruiker" w:date="2018-07-19T13:40:00Z"/>
          <w:bCs/>
          <w:sz w:val="23"/>
          <w:szCs w:val="23"/>
        </w:rPr>
      </w:pPr>
      <w:commentRangeStart w:id="241"/>
      <w:ins w:id="242" w:author="Microsoft Office-gebruiker" w:date="2018-07-19T13:16:00Z">
        <w:r>
          <w:rPr>
            <w:bCs/>
            <w:sz w:val="23"/>
            <w:szCs w:val="23"/>
          </w:rPr>
          <w:t xml:space="preserve">Thorough research has been carried out eg by the Italian Coast Guard together with </w:t>
        </w:r>
      </w:ins>
      <w:ins w:id="243" w:author="Microsoft Office-gebruiker" w:date="2018-07-19T13:20:00Z">
        <w:r>
          <w:rPr>
            <w:bCs/>
            <w:sz w:val="23"/>
            <w:szCs w:val="23"/>
          </w:rPr>
          <w:t>………….</w:t>
        </w:r>
      </w:ins>
      <w:ins w:id="244" w:author="Microsoft Office-gebruiker" w:date="2018-07-19T13:16:00Z">
        <w:r>
          <w:rPr>
            <w:bCs/>
            <w:sz w:val="23"/>
            <w:szCs w:val="23"/>
          </w:rPr>
          <w:t xml:space="preserve">several other parties resulting in </w:t>
        </w:r>
      </w:ins>
      <w:ins w:id="245" w:author="Microsoft Office-gebruiker" w:date="2018-07-19T13:18:00Z">
        <w:r>
          <w:rPr>
            <w:bCs/>
            <w:sz w:val="23"/>
            <w:szCs w:val="23"/>
          </w:rPr>
          <w:t>th</w:t>
        </w:r>
      </w:ins>
      <w:del w:id="246" w:author="Unknown">
        <w:r w:rsidDel="002A632D">
          <w:rPr>
            <w:bCs/>
            <w:sz w:val="23"/>
            <w:szCs w:val="23"/>
          </w:rPr>
          <w:delText>e</w:delText>
        </w:r>
      </w:del>
      <w:ins w:id="247" w:author="Lilian Biber" w:date="2018-08-09T09:43:00Z">
        <w:r>
          <w:rPr>
            <w:bCs/>
            <w:sz w:val="23"/>
            <w:szCs w:val="23"/>
          </w:rPr>
          <w:t xml:space="preserve"> </w:t>
        </w:r>
      </w:ins>
      <w:ins w:id="248" w:author="Microsoft Office-gebruiker" w:date="2018-07-19T13:18:00Z">
        <w:r>
          <w:rPr>
            <w:bCs/>
            <w:sz w:val="23"/>
            <w:szCs w:val="23"/>
          </w:rPr>
          <w:t xml:space="preserve">‘Coast Guard Functional Secctoral Qualification Frameworks’. </w:t>
        </w:r>
      </w:ins>
      <w:commentRangeEnd w:id="241"/>
      <w:r w:rsidR="00605CA0">
        <w:rPr>
          <w:rStyle w:val="CommentReference"/>
          <w:rFonts w:cs="Times New Roman"/>
          <w:color w:val="auto"/>
          <w:lang w:val="fr-FR" w:eastAsia="de-DE"/>
        </w:rPr>
        <w:commentReference w:id="241"/>
      </w:r>
      <w:ins w:id="249" w:author="Microsoft Office-gebruiker" w:date="2018-07-19T13:18:00Z">
        <w:r>
          <w:rPr>
            <w:bCs/>
            <w:sz w:val="23"/>
            <w:szCs w:val="23"/>
          </w:rPr>
          <w:t>This document is a general document regarding the work of the Coa</w:t>
        </w:r>
      </w:ins>
      <w:ins w:id="250" w:author="Microsoft Office-gebruiker" w:date="2018-07-19T13:19:00Z">
        <w:r>
          <w:rPr>
            <w:bCs/>
            <w:sz w:val="23"/>
            <w:szCs w:val="23"/>
          </w:rPr>
          <w:t>st Guard but also contains valuable information regarding the competencies of a VTS. Some of this work will form the basis for this document.</w:t>
        </w:r>
      </w:ins>
    </w:p>
    <w:p w14:paraId="0668E476" w14:textId="77777777" w:rsidR="0073424A" w:rsidRDefault="00463449" w:rsidP="006C4570">
      <w:pPr>
        <w:pStyle w:val="Default"/>
        <w:jc w:val="both"/>
        <w:rPr>
          <w:ins w:id="251" w:author="Lilian Biber" w:date="2018-08-09T09:30:00Z"/>
          <w:bCs/>
          <w:sz w:val="23"/>
          <w:szCs w:val="23"/>
        </w:rPr>
      </w:pPr>
      <w:ins w:id="252" w:author="Microsoft Office-gebruiker" w:date="2018-07-19T13:40:00Z">
        <w:r>
          <w:rPr>
            <w:bCs/>
            <w:sz w:val="23"/>
            <w:szCs w:val="23"/>
          </w:rPr>
          <w:t xml:space="preserve">Furthermore </w:t>
        </w:r>
        <w:r w:rsidR="00E54D81">
          <w:rPr>
            <w:bCs/>
            <w:sz w:val="23"/>
            <w:szCs w:val="23"/>
          </w:rPr>
          <w:t>the input for this document is gathered by means of questionnaire which was specifically designed for this purpose and which is attached to this document in appendix A.</w:t>
        </w:r>
      </w:ins>
    </w:p>
    <w:p w14:paraId="01112C4F" w14:textId="77777777" w:rsidR="0073424A" w:rsidRDefault="0073424A" w:rsidP="006C4570">
      <w:pPr>
        <w:pStyle w:val="Default"/>
        <w:jc w:val="both"/>
        <w:rPr>
          <w:ins w:id="253" w:author="Lilian Biber" w:date="2018-08-09T09:30:00Z"/>
          <w:bCs/>
          <w:sz w:val="23"/>
          <w:szCs w:val="23"/>
        </w:rPr>
      </w:pPr>
    </w:p>
    <w:p w14:paraId="0ADD70F9" w14:textId="77777777" w:rsidR="004271BD" w:rsidRPr="00860EA6" w:rsidDel="006C4570" w:rsidRDefault="004271BD">
      <w:pPr>
        <w:pStyle w:val="Default"/>
        <w:jc w:val="both"/>
        <w:rPr>
          <w:del w:id="254" w:author="Microsoft Office-gebruiker" w:date="2018-07-19T13:16:00Z"/>
          <w:bCs/>
          <w:sz w:val="23"/>
          <w:szCs w:val="23"/>
        </w:rPr>
      </w:pPr>
      <w:del w:id="255" w:author="Microsoft Office-gebruiker" w:date="2018-07-19T13:16:00Z">
        <w:r w:rsidRPr="00860EA6" w:rsidDel="006C4570">
          <w:rPr>
            <w:bCs/>
            <w:sz w:val="23"/>
            <w:szCs w:val="23"/>
          </w:rPr>
          <w:delText>As per IALA V 103, the VTS Manager is responsible for managing and coordinating the activities of the VTS centre on behalf of the VTS Authority.</w:delText>
        </w:r>
      </w:del>
    </w:p>
    <w:p w14:paraId="6C43C29E" w14:textId="77777777" w:rsidR="003A3DCB" w:rsidRPr="00860EA6" w:rsidDel="006C4570" w:rsidRDefault="003A3DCB">
      <w:pPr>
        <w:pStyle w:val="Default"/>
        <w:jc w:val="both"/>
        <w:rPr>
          <w:del w:id="256" w:author="Microsoft Office-gebruiker" w:date="2018-07-19T13:16:00Z"/>
          <w:bCs/>
          <w:sz w:val="23"/>
          <w:szCs w:val="23"/>
        </w:rPr>
      </w:pPr>
      <w:del w:id="257" w:author="Microsoft Office-gebruiker" w:date="2018-07-19T13:16:00Z">
        <w:r w:rsidRPr="00860EA6" w:rsidDel="006C4570">
          <w:rPr>
            <w:bCs/>
            <w:sz w:val="23"/>
            <w:szCs w:val="23"/>
          </w:rPr>
          <w:delText>Therefore an high specialisation is requested</w:delText>
        </w:r>
        <w:r w:rsidR="009F1F0A" w:rsidRPr="00860EA6" w:rsidDel="006C4570">
          <w:rPr>
            <w:bCs/>
            <w:sz w:val="23"/>
            <w:szCs w:val="23"/>
          </w:rPr>
          <w:delText>,</w:delText>
        </w:r>
        <w:r w:rsidRPr="00860EA6" w:rsidDel="006C4570">
          <w:rPr>
            <w:bCs/>
            <w:sz w:val="23"/>
            <w:szCs w:val="23"/>
          </w:rPr>
          <w:delText xml:space="preserve"> focused on work organisations theories and on the ability to manage humans and </w:delText>
        </w:r>
      </w:del>
      <w:del w:id="258" w:author="Unknown">
        <w:r w:rsidRPr="00860EA6" w:rsidDel="0073424A">
          <w:rPr>
            <w:bCs/>
            <w:sz w:val="23"/>
            <w:szCs w:val="23"/>
          </w:rPr>
          <w:delText>m</w:delText>
        </w:r>
      </w:del>
      <w:del w:id="259" w:author="Microsoft Office-gebruiker" w:date="2018-07-19T13:16:00Z">
        <w:r w:rsidRPr="00860EA6" w:rsidDel="006C4570">
          <w:rPr>
            <w:bCs/>
            <w:sz w:val="23"/>
            <w:szCs w:val="23"/>
          </w:rPr>
          <w:delText>erials resources.</w:delText>
        </w:r>
      </w:del>
    </w:p>
    <w:p w14:paraId="7E8E1BA5" w14:textId="77777777" w:rsidR="00182084" w:rsidRPr="00860EA6" w:rsidRDefault="00DE6D26" w:rsidP="006C4570">
      <w:pPr>
        <w:pStyle w:val="Default"/>
        <w:jc w:val="both"/>
        <w:rPr>
          <w:bCs/>
          <w:sz w:val="23"/>
          <w:szCs w:val="23"/>
        </w:rPr>
      </w:pPr>
      <w:del w:id="260" w:author="Microsoft Office-gebruiker" w:date="2018-07-19T13:16:00Z">
        <w:r w:rsidRPr="00860EA6" w:rsidDel="006C4570">
          <w:rPr>
            <w:bCs/>
            <w:sz w:val="23"/>
            <w:szCs w:val="23"/>
          </w:rPr>
          <w:delText>Considering</w:delText>
        </w:r>
        <w:r w:rsidR="00DB0D46" w:rsidRPr="00860EA6" w:rsidDel="006C4570">
          <w:rPr>
            <w:bCs/>
            <w:sz w:val="23"/>
            <w:szCs w:val="23"/>
          </w:rPr>
          <w:delText xml:space="preserve"> that VTS Centres have different organisation of their own management, the</w:delText>
        </w:r>
        <w:r w:rsidR="00182084" w:rsidRPr="00860EA6" w:rsidDel="006C4570">
          <w:rPr>
            <w:bCs/>
            <w:sz w:val="23"/>
            <w:szCs w:val="23"/>
          </w:rPr>
          <w:delText xml:space="preserve"> </w:delText>
        </w:r>
        <w:r w:rsidR="00B537A7" w:rsidRPr="00860EA6" w:rsidDel="006C4570">
          <w:rPr>
            <w:bCs/>
            <w:sz w:val="23"/>
            <w:szCs w:val="23"/>
          </w:rPr>
          <w:delText>following</w:delText>
        </w:r>
        <w:r w:rsidR="00182084" w:rsidRPr="00860EA6" w:rsidDel="006C4570">
          <w:rPr>
            <w:bCs/>
            <w:sz w:val="23"/>
            <w:szCs w:val="23"/>
          </w:rPr>
          <w:delText xml:space="preserve"> document </w:delText>
        </w:r>
        <w:r w:rsidR="00B61F22" w:rsidRPr="00860EA6" w:rsidDel="006C4570">
          <w:rPr>
            <w:bCs/>
            <w:sz w:val="23"/>
            <w:szCs w:val="23"/>
          </w:rPr>
          <w:delText>aims</w:delText>
        </w:r>
        <w:r w:rsidR="00182084" w:rsidRPr="00860EA6" w:rsidDel="006C4570">
          <w:rPr>
            <w:bCs/>
            <w:sz w:val="23"/>
            <w:szCs w:val="23"/>
          </w:rPr>
          <w:delText xml:space="preserve"> to </w:delText>
        </w:r>
        <w:r w:rsidR="00DB0D46" w:rsidRPr="00860EA6" w:rsidDel="006C4570">
          <w:rPr>
            <w:bCs/>
            <w:sz w:val="23"/>
            <w:szCs w:val="23"/>
          </w:rPr>
          <w:delText xml:space="preserve">give </w:delText>
        </w:r>
        <w:r w:rsidR="00182084" w:rsidRPr="00860EA6" w:rsidDel="006C4570">
          <w:rPr>
            <w:bCs/>
            <w:sz w:val="23"/>
            <w:szCs w:val="23"/>
          </w:rPr>
          <w:delText xml:space="preserve">a </w:delText>
        </w:r>
        <w:r w:rsidR="00DB0D46" w:rsidRPr="00860EA6" w:rsidDel="006C4570">
          <w:rPr>
            <w:bCs/>
            <w:sz w:val="23"/>
            <w:szCs w:val="23"/>
          </w:rPr>
          <w:delText xml:space="preserve">guide line </w:delText>
        </w:r>
        <w:r w:rsidR="00182084" w:rsidRPr="00860EA6" w:rsidDel="006C4570">
          <w:rPr>
            <w:bCs/>
            <w:sz w:val="23"/>
            <w:szCs w:val="23"/>
          </w:rPr>
          <w:delText xml:space="preserve">for </w:delText>
        </w:r>
        <w:r w:rsidR="00DB0D46" w:rsidRPr="00860EA6" w:rsidDel="006C4570">
          <w:rPr>
            <w:bCs/>
            <w:sz w:val="23"/>
            <w:szCs w:val="23"/>
          </w:rPr>
          <w:delText xml:space="preserve">VTS </w:delText>
        </w:r>
        <w:r w:rsidR="00182084" w:rsidRPr="00860EA6" w:rsidDel="006C4570">
          <w:rPr>
            <w:bCs/>
            <w:sz w:val="23"/>
            <w:szCs w:val="23"/>
          </w:rPr>
          <w:delText>Manager</w:delText>
        </w:r>
        <w:r w:rsidR="00DB0D46" w:rsidRPr="00860EA6" w:rsidDel="006C4570">
          <w:rPr>
            <w:bCs/>
            <w:sz w:val="23"/>
            <w:szCs w:val="23"/>
          </w:rPr>
          <w:delText xml:space="preserve"> training</w:delText>
        </w:r>
        <w:r w:rsidR="00182084" w:rsidRPr="00860EA6" w:rsidDel="006C4570">
          <w:rPr>
            <w:bCs/>
            <w:sz w:val="23"/>
            <w:szCs w:val="23"/>
          </w:rPr>
          <w:delText>.</w:delText>
        </w:r>
      </w:del>
    </w:p>
    <w:p w14:paraId="2CC79549" w14:textId="77777777" w:rsidR="005F537B" w:rsidRDefault="005F537B" w:rsidP="005F537B">
      <w:pPr>
        <w:pStyle w:val="Default"/>
        <w:jc w:val="both"/>
        <w:rPr>
          <w:bCs/>
          <w:sz w:val="22"/>
          <w:szCs w:val="22"/>
        </w:rPr>
      </w:pPr>
    </w:p>
    <w:p w14:paraId="7FB6CD3C" w14:textId="77777777" w:rsidR="005F537B" w:rsidRPr="005F537B" w:rsidRDefault="005F537B" w:rsidP="005F537B">
      <w:pPr>
        <w:pStyle w:val="Default"/>
        <w:jc w:val="both"/>
        <w:rPr>
          <w:bCs/>
          <w:sz w:val="22"/>
          <w:szCs w:val="22"/>
        </w:rPr>
      </w:pPr>
    </w:p>
    <w:p w14:paraId="22EC6E16" w14:textId="77777777" w:rsidR="005F537B" w:rsidRDefault="005F537B" w:rsidP="005F537B">
      <w:pPr>
        <w:pStyle w:val="Default"/>
        <w:jc w:val="both"/>
        <w:rPr>
          <w:bCs/>
          <w:sz w:val="22"/>
          <w:szCs w:val="22"/>
        </w:rPr>
      </w:pPr>
    </w:p>
    <w:p w14:paraId="6347FC0F" w14:textId="77777777" w:rsidR="00493895" w:rsidRDefault="00493895" w:rsidP="009F410D">
      <w:pPr>
        <w:pStyle w:val="Default"/>
        <w:jc w:val="both"/>
        <w:rPr>
          <w:b/>
          <w:bCs/>
          <w:sz w:val="32"/>
          <w:szCs w:val="32"/>
        </w:rPr>
      </w:pPr>
    </w:p>
    <w:p w14:paraId="5B9DC2E2" w14:textId="77777777" w:rsidR="003347ED" w:rsidRDefault="003347ED" w:rsidP="009F410D">
      <w:pPr>
        <w:pStyle w:val="Default"/>
        <w:jc w:val="both"/>
        <w:rPr>
          <w:ins w:id="261" w:author="Lilian Biber" w:date="2018-08-09T09:35:00Z"/>
          <w:b/>
          <w:bCs/>
          <w:sz w:val="32"/>
          <w:szCs w:val="32"/>
        </w:rPr>
        <w:sectPr w:rsidR="003347ED" w:rsidSect="00A163D8">
          <w:headerReference w:type="even" r:id="rId16"/>
          <w:headerReference w:type="default" r:id="rId17"/>
          <w:footerReference w:type="even" r:id="rId18"/>
          <w:footerReference w:type="default" r:id="rId19"/>
          <w:headerReference w:type="first" r:id="rId20"/>
          <w:footerReference w:type="first" r:id="rId21"/>
          <w:pgSz w:w="11906" w:h="16838" w:code="9"/>
          <w:pgMar w:top="1134" w:right="1134" w:bottom="1134" w:left="1418" w:header="567" w:footer="567" w:gutter="0"/>
          <w:cols w:space="708"/>
          <w:titlePg/>
          <w:docGrid w:linePitch="360"/>
        </w:sectPr>
      </w:pPr>
    </w:p>
    <w:p w14:paraId="4E4A4678" w14:textId="77777777" w:rsidR="009F410D" w:rsidRPr="00066209" w:rsidRDefault="009F410D" w:rsidP="009F410D">
      <w:pPr>
        <w:pStyle w:val="Default"/>
        <w:jc w:val="both"/>
        <w:rPr>
          <w:sz w:val="32"/>
          <w:szCs w:val="32"/>
        </w:rPr>
      </w:pPr>
      <w:r w:rsidRPr="00066209">
        <w:rPr>
          <w:b/>
          <w:bCs/>
          <w:sz w:val="32"/>
          <w:szCs w:val="32"/>
        </w:rPr>
        <w:lastRenderedPageBreak/>
        <w:t xml:space="preserve">PART A - OVERVIEW </w:t>
      </w:r>
    </w:p>
    <w:p w14:paraId="127E58CA" w14:textId="77777777" w:rsidR="00066209" w:rsidRPr="00066209" w:rsidRDefault="00066209" w:rsidP="009F410D">
      <w:pPr>
        <w:pStyle w:val="Default"/>
        <w:rPr>
          <w:b/>
          <w:bCs/>
          <w:sz w:val="23"/>
          <w:szCs w:val="23"/>
        </w:rPr>
      </w:pPr>
    </w:p>
    <w:p w14:paraId="14210624" w14:textId="77777777" w:rsidR="009F410D" w:rsidRPr="00066209" w:rsidRDefault="009F410D" w:rsidP="009F410D">
      <w:pPr>
        <w:pStyle w:val="Default"/>
        <w:rPr>
          <w:sz w:val="23"/>
          <w:szCs w:val="23"/>
        </w:rPr>
      </w:pPr>
      <w:r w:rsidRPr="00066209">
        <w:rPr>
          <w:b/>
          <w:bCs/>
          <w:sz w:val="23"/>
          <w:szCs w:val="23"/>
        </w:rPr>
        <w:t xml:space="preserve">1 OVERVIEW </w:t>
      </w:r>
    </w:p>
    <w:p w14:paraId="51F554DD" w14:textId="77777777" w:rsidR="009F410D" w:rsidRPr="00860EA6" w:rsidRDefault="009F410D" w:rsidP="00066209">
      <w:pPr>
        <w:pStyle w:val="Default"/>
        <w:jc w:val="both"/>
        <w:rPr>
          <w:bCs/>
          <w:sz w:val="23"/>
          <w:szCs w:val="23"/>
        </w:rPr>
      </w:pPr>
      <w:r w:rsidRPr="00860EA6">
        <w:rPr>
          <w:bCs/>
          <w:sz w:val="23"/>
          <w:szCs w:val="23"/>
        </w:rPr>
        <w:t xml:space="preserve">IALA recommends that training providers utilise accredited training courses as per IALA Guideline1014 on the Accreditation of VTS Training Courses. </w:t>
      </w:r>
      <w:r w:rsidR="00DB0D46" w:rsidRPr="00860EA6">
        <w:rPr>
          <w:bCs/>
          <w:sz w:val="23"/>
          <w:szCs w:val="23"/>
        </w:rPr>
        <w:t>This Guide Line is meant to complement IALA pubblications on VTS personnel training</w:t>
      </w:r>
    </w:p>
    <w:p w14:paraId="4BC58E8E" w14:textId="77777777" w:rsidR="00066209" w:rsidRPr="00066209" w:rsidRDefault="00066209" w:rsidP="00066209">
      <w:pPr>
        <w:pStyle w:val="Default"/>
        <w:jc w:val="both"/>
        <w:rPr>
          <w:b/>
          <w:bCs/>
          <w:sz w:val="23"/>
          <w:szCs w:val="23"/>
        </w:rPr>
      </w:pPr>
    </w:p>
    <w:p w14:paraId="74FAC97B" w14:textId="77777777" w:rsidR="009F410D" w:rsidRPr="00066209" w:rsidRDefault="009F410D" w:rsidP="00066209">
      <w:pPr>
        <w:pStyle w:val="Default"/>
        <w:jc w:val="both"/>
        <w:rPr>
          <w:sz w:val="23"/>
          <w:szCs w:val="23"/>
        </w:rPr>
      </w:pPr>
      <w:r w:rsidRPr="00066209">
        <w:rPr>
          <w:b/>
          <w:bCs/>
          <w:sz w:val="23"/>
          <w:szCs w:val="23"/>
        </w:rPr>
        <w:t xml:space="preserve">2 PURPOSE OF </w:t>
      </w:r>
      <w:r w:rsidR="00DB0D46">
        <w:rPr>
          <w:b/>
          <w:bCs/>
          <w:sz w:val="23"/>
          <w:szCs w:val="23"/>
        </w:rPr>
        <w:t>GUIDE LINE</w:t>
      </w:r>
      <w:r w:rsidRPr="00066209">
        <w:rPr>
          <w:b/>
          <w:bCs/>
          <w:sz w:val="23"/>
          <w:szCs w:val="23"/>
        </w:rPr>
        <w:t xml:space="preserve"> </w:t>
      </w:r>
    </w:p>
    <w:p w14:paraId="5410631A" w14:textId="77777777" w:rsidR="009F410D" w:rsidRPr="00860EA6" w:rsidDel="008D50E2" w:rsidRDefault="009F410D" w:rsidP="00066209">
      <w:pPr>
        <w:pStyle w:val="Default"/>
        <w:jc w:val="both"/>
        <w:rPr>
          <w:del w:id="268" w:author="fabrizio" w:date="2018-10-01T23:05:00Z"/>
          <w:bCs/>
          <w:sz w:val="23"/>
          <w:szCs w:val="23"/>
        </w:rPr>
      </w:pPr>
      <w:r w:rsidRPr="00860EA6">
        <w:rPr>
          <w:bCs/>
          <w:sz w:val="23"/>
          <w:szCs w:val="23"/>
        </w:rPr>
        <w:t xml:space="preserve">The purpose of this </w:t>
      </w:r>
      <w:r w:rsidR="001749E0" w:rsidRPr="00860EA6">
        <w:rPr>
          <w:bCs/>
          <w:sz w:val="23"/>
          <w:szCs w:val="23"/>
        </w:rPr>
        <w:t>guide</w:t>
      </w:r>
      <w:del w:id="269" w:author="fabrizio" w:date="2018-10-01T23:08:00Z">
        <w:r w:rsidR="001749E0" w:rsidRPr="00860EA6" w:rsidDel="008D50E2">
          <w:rPr>
            <w:bCs/>
            <w:sz w:val="23"/>
            <w:szCs w:val="23"/>
          </w:rPr>
          <w:delText xml:space="preserve"> </w:delText>
        </w:r>
      </w:del>
      <w:r w:rsidR="001749E0" w:rsidRPr="00860EA6">
        <w:rPr>
          <w:bCs/>
          <w:sz w:val="23"/>
          <w:szCs w:val="23"/>
        </w:rPr>
        <w:t>line</w:t>
      </w:r>
      <w:r w:rsidRPr="00860EA6">
        <w:rPr>
          <w:bCs/>
          <w:sz w:val="23"/>
          <w:szCs w:val="23"/>
        </w:rPr>
        <w:t xml:space="preserve"> is to assist </w:t>
      </w:r>
      <w:ins w:id="270" w:author="fabrizio" w:date="2018-10-02T09:44:00Z">
        <w:r w:rsidR="008F44C4">
          <w:rPr>
            <w:bCs/>
            <w:sz w:val="23"/>
            <w:szCs w:val="23"/>
          </w:rPr>
          <w:t xml:space="preserve">Competent </w:t>
        </w:r>
      </w:ins>
      <w:ins w:id="271" w:author="fabrizio" w:date="2018-10-02T09:45:00Z">
        <w:r w:rsidR="008F44C4">
          <w:rPr>
            <w:bCs/>
            <w:sz w:val="23"/>
            <w:szCs w:val="23"/>
          </w:rPr>
          <w:t xml:space="preserve">Authorities, </w:t>
        </w:r>
      </w:ins>
      <w:ins w:id="272" w:author="fabrizio" w:date="2018-10-02T09:44:00Z">
        <w:r w:rsidR="008F44C4">
          <w:rPr>
            <w:bCs/>
            <w:sz w:val="23"/>
            <w:szCs w:val="23"/>
          </w:rPr>
          <w:t xml:space="preserve">VTS </w:t>
        </w:r>
      </w:ins>
      <w:ins w:id="273" w:author="fabrizio" w:date="2018-10-02T09:45:00Z">
        <w:r w:rsidR="008F44C4">
          <w:rPr>
            <w:bCs/>
            <w:sz w:val="23"/>
            <w:szCs w:val="23"/>
          </w:rPr>
          <w:t xml:space="preserve">Authorities, </w:t>
        </w:r>
      </w:ins>
      <w:r w:rsidRPr="00860EA6">
        <w:rPr>
          <w:bCs/>
          <w:sz w:val="23"/>
          <w:szCs w:val="23"/>
        </w:rPr>
        <w:t xml:space="preserve">maritime training organisations and their teaching staff in the preparation </w:t>
      </w:r>
      <w:ins w:id="274" w:author="fabrizio" w:date="2018-10-01T23:09:00Z">
        <w:r w:rsidR="008D50E2">
          <w:rPr>
            <w:bCs/>
            <w:sz w:val="23"/>
            <w:szCs w:val="23"/>
          </w:rPr>
          <w:t xml:space="preserve">of </w:t>
        </w:r>
      </w:ins>
      <w:r w:rsidRPr="00860EA6">
        <w:rPr>
          <w:bCs/>
          <w:sz w:val="23"/>
          <w:szCs w:val="23"/>
        </w:rPr>
        <w:t xml:space="preserve">and </w:t>
      </w:r>
      <w:ins w:id="275" w:author="fabrizio" w:date="2018-10-01T23:09:00Z">
        <w:r w:rsidR="008D50E2">
          <w:rPr>
            <w:bCs/>
            <w:sz w:val="23"/>
            <w:szCs w:val="23"/>
          </w:rPr>
          <w:t xml:space="preserve">the </w:t>
        </w:r>
      </w:ins>
      <w:r w:rsidRPr="00860EA6">
        <w:rPr>
          <w:bCs/>
          <w:sz w:val="23"/>
          <w:szCs w:val="23"/>
        </w:rPr>
        <w:t xml:space="preserve">introduction of new training </w:t>
      </w:r>
      <w:del w:id="276" w:author="fabrizio" w:date="2018-10-01T23:04:00Z">
        <w:r w:rsidRPr="00860EA6" w:rsidDel="008D50E2">
          <w:rPr>
            <w:bCs/>
            <w:sz w:val="23"/>
            <w:szCs w:val="23"/>
          </w:rPr>
          <w:delText xml:space="preserve">courses </w:delText>
        </w:r>
      </w:del>
      <w:r w:rsidRPr="00860EA6">
        <w:rPr>
          <w:bCs/>
          <w:sz w:val="23"/>
          <w:szCs w:val="23"/>
        </w:rPr>
        <w:t xml:space="preserve">for </w:t>
      </w:r>
      <w:ins w:id="277" w:author="fabrizio" w:date="2018-10-01T23:04:00Z">
        <w:r w:rsidR="008D50E2">
          <w:rPr>
            <w:bCs/>
            <w:sz w:val="23"/>
            <w:szCs w:val="23"/>
          </w:rPr>
          <w:t xml:space="preserve">the </w:t>
        </w:r>
      </w:ins>
      <w:del w:id="278" w:author="fabrizio" w:date="2018-10-01T23:04:00Z">
        <w:r w:rsidRPr="00860EA6" w:rsidDel="008D50E2">
          <w:rPr>
            <w:bCs/>
            <w:sz w:val="23"/>
            <w:szCs w:val="23"/>
          </w:rPr>
          <w:delText>VTS M</w:delText>
        </w:r>
      </w:del>
      <w:ins w:id="279" w:author="fabrizio" w:date="2018-10-01T23:04:00Z">
        <w:r w:rsidR="008D50E2">
          <w:rPr>
            <w:bCs/>
            <w:sz w:val="23"/>
            <w:szCs w:val="23"/>
          </w:rPr>
          <w:t>m</w:t>
        </w:r>
      </w:ins>
      <w:r w:rsidRPr="00860EA6">
        <w:rPr>
          <w:bCs/>
          <w:sz w:val="23"/>
          <w:szCs w:val="23"/>
        </w:rPr>
        <w:t>anage</w:t>
      </w:r>
      <w:ins w:id="280" w:author="fabrizio" w:date="2018-10-01T23:04:00Z">
        <w:r w:rsidR="008D50E2">
          <w:rPr>
            <w:bCs/>
            <w:sz w:val="23"/>
            <w:szCs w:val="23"/>
          </w:rPr>
          <w:t>ment</w:t>
        </w:r>
      </w:ins>
      <w:ins w:id="281" w:author="fabrizio" w:date="2018-10-02T09:41:00Z">
        <w:r w:rsidR="008F44C4">
          <w:rPr>
            <w:bCs/>
            <w:sz w:val="23"/>
            <w:szCs w:val="23"/>
          </w:rPr>
          <w:t xml:space="preserve"> </w:t>
        </w:r>
      </w:ins>
      <w:del w:id="282" w:author="fabrizio" w:date="2018-10-01T23:04:00Z">
        <w:r w:rsidRPr="00860EA6" w:rsidDel="008D50E2">
          <w:rPr>
            <w:bCs/>
            <w:sz w:val="23"/>
            <w:szCs w:val="23"/>
          </w:rPr>
          <w:delText>r</w:delText>
        </w:r>
      </w:del>
      <w:ins w:id="283" w:author="fabrizio" w:date="2018-10-01T23:05:00Z">
        <w:r w:rsidR="008D50E2">
          <w:rPr>
            <w:bCs/>
            <w:sz w:val="23"/>
            <w:szCs w:val="23"/>
          </w:rPr>
          <w:t>of a VTS</w:t>
        </w:r>
      </w:ins>
      <w:del w:id="284" w:author="fabrizio" w:date="2018-10-02T09:41:00Z">
        <w:r w:rsidRPr="00860EA6" w:rsidDel="008F44C4">
          <w:rPr>
            <w:bCs/>
            <w:sz w:val="23"/>
            <w:szCs w:val="23"/>
          </w:rPr>
          <w:delText>.</w:delText>
        </w:r>
      </w:del>
      <w:ins w:id="285" w:author="fabrizio" w:date="2018-10-01T23:05:00Z">
        <w:r w:rsidR="008D50E2">
          <w:rPr>
            <w:bCs/>
            <w:sz w:val="23"/>
            <w:szCs w:val="23"/>
          </w:rPr>
          <w:t xml:space="preserve">, providing </w:t>
        </w:r>
      </w:ins>
      <w:ins w:id="286" w:author="fabrizio" w:date="2018-10-02T09:46:00Z">
        <w:r w:rsidR="008F44C4">
          <w:rPr>
            <w:bCs/>
            <w:sz w:val="23"/>
            <w:szCs w:val="23"/>
          </w:rPr>
          <w:t xml:space="preserve">guidance on the evaluation of the training need and </w:t>
        </w:r>
      </w:ins>
    </w:p>
    <w:p w14:paraId="13B6BA2F" w14:textId="77777777" w:rsidR="008F44C4" w:rsidRDefault="009F410D" w:rsidP="00066209">
      <w:pPr>
        <w:pStyle w:val="Default"/>
        <w:jc w:val="both"/>
        <w:rPr>
          <w:ins w:id="287" w:author="fabrizio" w:date="2018-10-02T09:41:00Z"/>
          <w:bCs/>
          <w:sz w:val="23"/>
          <w:szCs w:val="23"/>
        </w:rPr>
      </w:pPr>
      <w:del w:id="288" w:author="fabrizio" w:date="2018-10-01T23:05:00Z">
        <w:r w:rsidRPr="00860EA6" w:rsidDel="008D50E2">
          <w:rPr>
            <w:bCs/>
            <w:sz w:val="23"/>
            <w:szCs w:val="23"/>
          </w:rPr>
          <w:delText xml:space="preserve">This </w:delText>
        </w:r>
        <w:r w:rsidR="001749E0" w:rsidRPr="00860EA6" w:rsidDel="008D50E2">
          <w:rPr>
            <w:bCs/>
            <w:sz w:val="23"/>
            <w:szCs w:val="23"/>
          </w:rPr>
          <w:delText xml:space="preserve">guide line </w:delText>
        </w:r>
        <w:r w:rsidRPr="00860EA6" w:rsidDel="008D50E2">
          <w:rPr>
            <w:bCs/>
            <w:sz w:val="23"/>
            <w:szCs w:val="23"/>
          </w:rPr>
          <w:delText xml:space="preserve">provides </w:delText>
        </w:r>
      </w:del>
      <w:r w:rsidRPr="00860EA6">
        <w:rPr>
          <w:bCs/>
          <w:sz w:val="23"/>
          <w:szCs w:val="23"/>
        </w:rPr>
        <w:t>details of the subject areas for knowledge and practical competence required</w:t>
      </w:r>
      <w:ins w:id="289" w:author="fabrizio" w:date="2018-10-02T09:41:00Z">
        <w:r w:rsidR="008F44C4">
          <w:rPr>
            <w:bCs/>
            <w:sz w:val="23"/>
            <w:szCs w:val="23"/>
          </w:rPr>
          <w:t>.</w:t>
        </w:r>
      </w:ins>
    </w:p>
    <w:p w14:paraId="64115977" w14:textId="77777777" w:rsidR="008D50E2" w:rsidRDefault="009F410D" w:rsidP="00066209">
      <w:pPr>
        <w:pStyle w:val="Default"/>
        <w:jc w:val="both"/>
        <w:rPr>
          <w:ins w:id="290" w:author="fabrizio" w:date="2018-10-01T23:05:00Z"/>
          <w:bCs/>
          <w:sz w:val="23"/>
          <w:szCs w:val="23"/>
        </w:rPr>
      </w:pPr>
      <w:del w:id="291" w:author="fabrizio" w:date="2018-10-02T09:41:00Z">
        <w:r w:rsidRPr="00860EA6" w:rsidDel="008F44C4">
          <w:rPr>
            <w:bCs/>
            <w:sz w:val="23"/>
            <w:szCs w:val="23"/>
          </w:rPr>
          <w:delText xml:space="preserve"> t</w:delText>
        </w:r>
      </w:del>
      <w:del w:id="292" w:author="fabrizio" w:date="2018-10-01T23:05:00Z">
        <w:r w:rsidRPr="00860EA6" w:rsidDel="008D50E2">
          <w:rPr>
            <w:bCs/>
            <w:sz w:val="23"/>
            <w:szCs w:val="23"/>
          </w:rPr>
          <w:delText>o gain an endorsement as a VTS Manager</w:delText>
        </w:r>
      </w:del>
    </w:p>
    <w:p w14:paraId="08A21382" w14:textId="77777777" w:rsidR="009F410D" w:rsidRPr="00860EA6" w:rsidDel="008D50E2" w:rsidRDefault="009F410D" w:rsidP="00066209">
      <w:pPr>
        <w:pStyle w:val="Default"/>
        <w:jc w:val="both"/>
        <w:rPr>
          <w:del w:id="293" w:author="fabrizio" w:date="2018-10-01T23:07:00Z"/>
          <w:bCs/>
          <w:sz w:val="23"/>
          <w:szCs w:val="23"/>
        </w:rPr>
      </w:pPr>
      <w:del w:id="294" w:author="fabrizio" w:date="2018-10-01T23:07:00Z">
        <w:r w:rsidRPr="00860EA6" w:rsidDel="008D50E2">
          <w:rPr>
            <w:bCs/>
            <w:sz w:val="23"/>
            <w:szCs w:val="23"/>
          </w:rPr>
          <w:delText xml:space="preserve">. </w:delText>
        </w:r>
      </w:del>
    </w:p>
    <w:p w14:paraId="4CD31D92" w14:textId="77777777" w:rsidR="00066209" w:rsidRPr="00066209" w:rsidRDefault="00066209" w:rsidP="00066209">
      <w:pPr>
        <w:pStyle w:val="Default"/>
        <w:jc w:val="both"/>
        <w:rPr>
          <w:b/>
          <w:bCs/>
          <w:sz w:val="23"/>
          <w:szCs w:val="23"/>
        </w:rPr>
      </w:pPr>
    </w:p>
    <w:p w14:paraId="5A223E7B" w14:textId="77777777" w:rsidR="009F410D" w:rsidRDefault="009F410D" w:rsidP="00066209">
      <w:pPr>
        <w:pStyle w:val="Default"/>
        <w:jc w:val="both"/>
        <w:rPr>
          <w:ins w:id="295" w:author="Microsoft Office-gebruiker" w:date="2018-07-31T07:49:00Z"/>
          <w:b/>
          <w:bCs/>
          <w:sz w:val="23"/>
          <w:szCs w:val="23"/>
        </w:rPr>
      </w:pPr>
      <w:r w:rsidRPr="00066209">
        <w:rPr>
          <w:b/>
          <w:bCs/>
          <w:sz w:val="23"/>
          <w:szCs w:val="23"/>
        </w:rPr>
        <w:t xml:space="preserve">3 USE OF THE </w:t>
      </w:r>
      <w:r w:rsidR="001749E0">
        <w:rPr>
          <w:b/>
          <w:bCs/>
          <w:sz w:val="23"/>
          <w:szCs w:val="23"/>
        </w:rPr>
        <w:t>GUIDE LINE</w:t>
      </w:r>
      <w:r w:rsidRPr="00066209">
        <w:rPr>
          <w:b/>
          <w:bCs/>
          <w:sz w:val="23"/>
          <w:szCs w:val="23"/>
        </w:rPr>
        <w:t xml:space="preserve"> </w:t>
      </w:r>
    </w:p>
    <w:p w14:paraId="6EC3E9B8" w14:textId="77777777" w:rsidR="008D50E2" w:rsidRDefault="00EF13A5" w:rsidP="00066209">
      <w:pPr>
        <w:pStyle w:val="Default"/>
        <w:jc w:val="both"/>
        <w:rPr>
          <w:ins w:id="296" w:author="fabrizio" w:date="2018-10-01T23:13:00Z"/>
          <w:bCs/>
          <w:sz w:val="23"/>
          <w:szCs w:val="23"/>
        </w:rPr>
      </w:pPr>
      <w:ins w:id="297" w:author="Microsoft Office-gebruiker" w:date="2018-07-31T07:49:00Z">
        <w:r w:rsidRPr="00EF13A5">
          <w:rPr>
            <w:bCs/>
            <w:sz w:val="23"/>
            <w:szCs w:val="23"/>
            <w:rPrChange w:id="298" w:author="Lilian Biber" w:date="2018-08-09T11:15:00Z">
              <w:rPr>
                <w:b/>
                <w:bCs/>
                <w:sz w:val="23"/>
                <w:szCs w:val="23"/>
              </w:rPr>
            </w:rPrChange>
          </w:rPr>
          <w:t>This guideline identifies</w:t>
        </w:r>
      </w:ins>
      <w:ins w:id="299" w:author="Lilian Biber" w:date="2018-08-09T11:15:00Z">
        <w:r w:rsidR="001A1D22">
          <w:rPr>
            <w:bCs/>
            <w:sz w:val="23"/>
            <w:szCs w:val="23"/>
          </w:rPr>
          <w:t xml:space="preserve"> </w:t>
        </w:r>
      </w:ins>
      <w:ins w:id="300" w:author="Microsoft Office-gebruiker" w:date="2018-07-31T07:49:00Z">
        <w:del w:id="301" w:author="Lilian Biber" w:date="2018-08-09T11:15:00Z">
          <w:r w:rsidRPr="00EF13A5">
            <w:rPr>
              <w:bCs/>
              <w:sz w:val="23"/>
              <w:szCs w:val="23"/>
              <w:rPrChange w:id="302" w:author="Lilian Biber" w:date="2018-08-09T11:15:00Z">
                <w:rPr>
                  <w:b/>
                  <w:bCs/>
                  <w:sz w:val="23"/>
                  <w:szCs w:val="23"/>
                </w:rPr>
              </w:rPrChange>
            </w:rPr>
            <w:delText xml:space="preserve"> all </w:delText>
          </w:r>
        </w:del>
        <w:r w:rsidRPr="00EF13A5">
          <w:rPr>
            <w:bCs/>
            <w:sz w:val="23"/>
            <w:szCs w:val="23"/>
            <w:rPrChange w:id="303" w:author="Lilian Biber" w:date="2018-08-09T11:15:00Z">
              <w:rPr>
                <w:b/>
                <w:bCs/>
                <w:sz w:val="23"/>
                <w:szCs w:val="23"/>
              </w:rPr>
            </w:rPrChange>
          </w:rPr>
          <w:t xml:space="preserve">the different management tasks which </w:t>
        </w:r>
      </w:ins>
      <w:ins w:id="304" w:author="fabrizio" w:date="2018-10-01T23:09:00Z">
        <w:r w:rsidR="008D50E2">
          <w:rPr>
            <w:bCs/>
            <w:sz w:val="23"/>
            <w:szCs w:val="23"/>
          </w:rPr>
          <w:t xml:space="preserve">may </w:t>
        </w:r>
      </w:ins>
      <w:ins w:id="305" w:author="Microsoft Office-gebruiker" w:date="2018-07-31T07:49:00Z">
        <w:del w:id="306" w:author="fabrizio" w:date="2018-10-01T23:10:00Z">
          <w:r w:rsidRPr="00EF13A5">
            <w:rPr>
              <w:bCs/>
              <w:sz w:val="23"/>
              <w:szCs w:val="23"/>
              <w:rPrChange w:id="307" w:author="Lilian Biber" w:date="2018-08-09T11:15:00Z">
                <w:rPr>
                  <w:b/>
                  <w:bCs/>
                  <w:sz w:val="23"/>
                  <w:szCs w:val="23"/>
                </w:rPr>
              </w:rPrChange>
            </w:rPr>
            <w:delText xml:space="preserve">can </w:delText>
          </w:r>
        </w:del>
        <w:r w:rsidRPr="00EF13A5">
          <w:rPr>
            <w:bCs/>
            <w:sz w:val="23"/>
            <w:szCs w:val="23"/>
            <w:rPrChange w:id="308" w:author="Lilian Biber" w:date="2018-08-09T11:15:00Z">
              <w:rPr>
                <w:b/>
                <w:bCs/>
                <w:sz w:val="23"/>
                <w:szCs w:val="23"/>
              </w:rPr>
            </w:rPrChange>
          </w:rPr>
          <w:t xml:space="preserve">be carried out at </w:t>
        </w:r>
      </w:ins>
      <w:ins w:id="309" w:author="Microsoft Office-gebruiker" w:date="2018-07-31T07:50:00Z">
        <w:r w:rsidRPr="00EF13A5">
          <w:rPr>
            <w:bCs/>
            <w:sz w:val="23"/>
            <w:szCs w:val="23"/>
            <w:rPrChange w:id="310" w:author="Lilian Biber" w:date="2018-08-09T11:15:00Z">
              <w:rPr>
                <w:b/>
                <w:bCs/>
                <w:sz w:val="23"/>
                <w:szCs w:val="23"/>
              </w:rPr>
            </w:rPrChange>
          </w:rPr>
          <w:t xml:space="preserve">any </w:t>
        </w:r>
      </w:ins>
      <w:ins w:id="311" w:author="Microsoft Office-gebruiker" w:date="2018-07-31T07:53:00Z">
        <w:r w:rsidRPr="00EF13A5">
          <w:rPr>
            <w:bCs/>
            <w:sz w:val="23"/>
            <w:szCs w:val="23"/>
            <w:rPrChange w:id="312" w:author="Lilian Biber" w:date="2018-08-09T11:15:00Z">
              <w:rPr>
                <w:b/>
                <w:bCs/>
                <w:sz w:val="23"/>
                <w:szCs w:val="23"/>
              </w:rPr>
            </w:rPrChange>
          </w:rPr>
          <w:t xml:space="preserve">management </w:t>
        </w:r>
      </w:ins>
      <w:ins w:id="313" w:author="Microsoft Office-gebruiker" w:date="2018-07-31T07:50:00Z">
        <w:r w:rsidRPr="00EF13A5">
          <w:rPr>
            <w:bCs/>
            <w:sz w:val="23"/>
            <w:szCs w:val="23"/>
            <w:rPrChange w:id="314" w:author="Lilian Biber" w:date="2018-08-09T11:15:00Z">
              <w:rPr>
                <w:b/>
                <w:bCs/>
                <w:sz w:val="23"/>
                <w:szCs w:val="23"/>
              </w:rPr>
            </w:rPrChange>
          </w:rPr>
          <w:t>level</w:t>
        </w:r>
      </w:ins>
      <w:ins w:id="315" w:author="Microsoft Office-gebruiker" w:date="2018-07-31T07:53:00Z">
        <w:r w:rsidRPr="00EF13A5">
          <w:rPr>
            <w:bCs/>
            <w:sz w:val="23"/>
            <w:szCs w:val="23"/>
            <w:rPrChange w:id="316" w:author="Lilian Biber" w:date="2018-08-09T11:15:00Z">
              <w:rPr>
                <w:b/>
                <w:bCs/>
                <w:sz w:val="23"/>
                <w:szCs w:val="23"/>
              </w:rPr>
            </w:rPrChange>
          </w:rPr>
          <w:t xml:space="preserve"> (operational, tactical or strategic)</w:t>
        </w:r>
      </w:ins>
      <w:ins w:id="317" w:author="Microsoft Office-gebruiker" w:date="2018-07-31T07:50:00Z">
        <w:r w:rsidRPr="00EF13A5">
          <w:rPr>
            <w:bCs/>
            <w:sz w:val="23"/>
            <w:szCs w:val="23"/>
            <w:rPrChange w:id="318" w:author="Lilian Biber" w:date="2018-08-09T11:15:00Z">
              <w:rPr>
                <w:b/>
                <w:bCs/>
                <w:sz w:val="23"/>
                <w:szCs w:val="23"/>
              </w:rPr>
            </w:rPrChange>
          </w:rPr>
          <w:t xml:space="preserve">. Some of these task may be </w:t>
        </w:r>
      </w:ins>
      <w:ins w:id="319" w:author="fabrizio" w:date="2018-10-01T23:11:00Z">
        <w:r w:rsidR="008D50E2">
          <w:rPr>
            <w:bCs/>
            <w:sz w:val="23"/>
            <w:szCs w:val="23"/>
          </w:rPr>
          <w:t>carried out</w:t>
        </w:r>
      </w:ins>
      <w:ins w:id="320" w:author="fabrizio" w:date="2018-10-01T23:12:00Z">
        <w:r w:rsidR="008D50E2">
          <w:rPr>
            <w:bCs/>
            <w:sz w:val="23"/>
            <w:szCs w:val="23"/>
          </w:rPr>
          <w:t xml:space="preserve"> by a VTSO</w:t>
        </w:r>
      </w:ins>
      <w:ins w:id="321" w:author="fabrizio" w:date="2018-10-01T23:11:00Z">
        <w:r w:rsidR="008D50E2">
          <w:rPr>
            <w:bCs/>
            <w:sz w:val="23"/>
            <w:szCs w:val="23"/>
          </w:rPr>
          <w:t xml:space="preserve"> </w:t>
        </w:r>
      </w:ins>
      <w:ins w:id="322" w:author="fabrizio" w:date="2018-10-01T23:14:00Z">
        <w:r w:rsidR="009B0D8C">
          <w:rPr>
            <w:bCs/>
            <w:sz w:val="23"/>
            <w:szCs w:val="23"/>
          </w:rPr>
          <w:t xml:space="preserve">who is </w:t>
        </w:r>
      </w:ins>
      <w:ins w:id="323" w:author="fabrizio" w:date="2018-10-01T23:11:00Z">
        <w:r w:rsidR="008D50E2">
          <w:rPr>
            <w:bCs/>
            <w:sz w:val="23"/>
            <w:szCs w:val="23"/>
          </w:rPr>
          <w:t xml:space="preserve">off-duty, or during </w:t>
        </w:r>
      </w:ins>
      <w:ins w:id="324" w:author="fabrizio" w:date="2018-10-01T23:12:00Z">
        <w:r w:rsidR="008D50E2">
          <w:rPr>
            <w:bCs/>
            <w:sz w:val="23"/>
            <w:szCs w:val="23"/>
          </w:rPr>
          <w:t>the</w:t>
        </w:r>
      </w:ins>
      <w:ins w:id="325" w:author="fabrizio" w:date="2018-10-01T23:17:00Z">
        <w:r w:rsidR="009B0D8C">
          <w:rPr>
            <w:bCs/>
            <w:sz w:val="23"/>
            <w:szCs w:val="23"/>
          </w:rPr>
          <w:t xml:space="preserve"> VTSO’s</w:t>
        </w:r>
      </w:ins>
      <w:ins w:id="326" w:author="fabrizio" w:date="2018-10-01T23:12:00Z">
        <w:r w:rsidR="008D50E2">
          <w:rPr>
            <w:bCs/>
            <w:sz w:val="23"/>
            <w:szCs w:val="23"/>
          </w:rPr>
          <w:t xml:space="preserve"> watch</w:t>
        </w:r>
      </w:ins>
      <w:ins w:id="327" w:author="fabrizio" w:date="2018-10-01T23:13:00Z">
        <w:r w:rsidR="008D50E2">
          <w:rPr>
            <w:bCs/>
            <w:sz w:val="23"/>
            <w:szCs w:val="23"/>
          </w:rPr>
          <w:t xml:space="preserve"> at hours of low activity.</w:t>
        </w:r>
      </w:ins>
    </w:p>
    <w:p w14:paraId="6CEA2D67" w14:textId="77777777" w:rsidR="009B0D8C" w:rsidDel="009B0D8C" w:rsidRDefault="009B0D8C" w:rsidP="00066209">
      <w:pPr>
        <w:pStyle w:val="Default"/>
        <w:jc w:val="both"/>
        <w:rPr>
          <w:del w:id="328" w:author="fabrizio" w:date="2018-10-01T23:24:00Z"/>
          <w:bCs/>
          <w:sz w:val="23"/>
          <w:szCs w:val="23"/>
        </w:rPr>
      </w:pPr>
      <w:ins w:id="329" w:author="fabrizio" w:date="2018-10-01T23:17:00Z">
        <w:r>
          <w:rPr>
            <w:bCs/>
            <w:sz w:val="23"/>
            <w:szCs w:val="23"/>
          </w:rPr>
          <w:t>Some tasks</w:t>
        </w:r>
      </w:ins>
      <w:ins w:id="330" w:author="Microsoft Office-gebruiker" w:date="2018-07-31T07:50:00Z">
        <w:del w:id="331" w:author="fabrizio" w:date="2018-10-01T23:11:00Z">
          <w:r w:rsidR="00EF13A5" w:rsidRPr="00EF13A5">
            <w:rPr>
              <w:bCs/>
              <w:sz w:val="23"/>
              <w:szCs w:val="23"/>
              <w:rPrChange w:id="332" w:author="Lilian Biber" w:date="2018-08-09T11:15:00Z">
                <w:rPr>
                  <w:b/>
                  <w:bCs/>
                  <w:sz w:val="23"/>
                  <w:szCs w:val="23"/>
                </w:rPr>
              </w:rPrChange>
            </w:rPr>
            <w:delText>allocated to</w:delText>
          </w:r>
        </w:del>
        <w:del w:id="333" w:author="fabrizio" w:date="2018-10-01T23:12:00Z">
          <w:r w:rsidR="00EF13A5" w:rsidRPr="00EF13A5">
            <w:rPr>
              <w:bCs/>
              <w:sz w:val="23"/>
              <w:szCs w:val="23"/>
              <w:rPrChange w:id="334" w:author="Lilian Biber" w:date="2018-08-09T11:15:00Z">
                <w:rPr>
                  <w:b/>
                  <w:bCs/>
                  <w:sz w:val="23"/>
                  <w:szCs w:val="23"/>
                </w:rPr>
              </w:rPrChange>
            </w:rPr>
            <w:delText xml:space="preserve"> VTSO’s</w:delText>
          </w:r>
        </w:del>
        <w:del w:id="335" w:author="fabrizio" w:date="2018-10-01T23:13:00Z">
          <w:r w:rsidR="00EF13A5" w:rsidRPr="00EF13A5">
            <w:rPr>
              <w:bCs/>
              <w:sz w:val="23"/>
              <w:szCs w:val="23"/>
              <w:rPrChange w:id="336" w:author="Lilian Biber" w:date="2018-08-09T11:15:00Z">
                <w:rPr>
                  <w:b/>
                  <w:bCs/>
                  <w:sz w:val="23"/>
                  <w:szCs w:val="23"/>
                </w:rPr>
              </w:rPrChange>
            </w:rPr>
            <w:delText xml:space="preserve"> without significant consequencies in</w:delText>
          </w:r>
        </w:del>
      </w:ins>
      <w:ins w:id="337" w:author="Lilian Biber" w:date="2018-08-09T10:45:00Z">
        <w:del w:id="338" w:author="fabrizio" w:date="2018-10-01T23:13:00Z">
          <w:r w:rsidR="00EF13A5" w:rsidRPr="00EF13A5">
            <w:rPr>
              <w:bCs/>
              <w:sz w:val="23"/>
              <w:szCs w:val="23"/>
              <w:rPrChange w:id="339" w:author="Lilian Biber" w:date="2018-08-09T11:15:00Z">
                <w:rPr>
                  <w:b/>
                  <w:bCs/>
                  <w:sz w:val="23"/>
                  <w:szCs w:val="23"/>
                </w:rPr>
              </w:rPrChange>
            </w:rPr>
            <w:delText>for</w:delText>
          </w:r>
        </w:del>
      </w:ins>
      <w:ins w:id="340" w:author="Microsoft Office-gebruiker" w:date="2018-07-31T07:50:00Z">
        <w:del w:id="341" w:author="fabrizio" w:date="2018-10-01T23:13:00Z">
          <w:r w:rsidR="00EF13A5" w:rsidRPr="00EF13A5">
            <w:rPr>
              <w:bCs/>
              <w:sz w:val="23"/>
              <w:szCs w:val="23"/>
              <w:rPrChange w:id="342" w:author="Lilian Biber" w:date="2018-08-09T11:15:00Z">
                <w:rPr>
                  <w:b/>
                  <w:bCs/>
                  <w:sz w:val="23"/>
                  <w:szCs w:val="23"/>
                </w:rPr>
              </w:rPrChange>
            </w:rPr>
            <w:delText xml:space="preserve"> the allocation of their time</w:delText>
          </w:r>
        </w:del>
      </w:ins>
      <w:ins w:id="343" w:author="Microsoft Office-gebruiker" w:date="2018-07-31T07:54:00Z">
        <w:del w:id="344" w:author="fabrizio" w:date="2018-10-01T23:13:00Z">
          <w:r w:rsidR="00EF13A5" w:rsidRPr="00EF13A5">
            <w:rPr>
              <w:bCs/>
              <w:sz w:val="23"/>
              <w:szCs w:val="23"/>
              <w:rPrChange w:id="345" w:author="Lilian Biber" w:date="2018-08-09T11:15:00Z">
                <w:rPr>
                  <w:b/>
                  <w:bCs/>
                  <w:sz w:val="23"/>
                  <w:szCs w:val="23"/>
                </w:rPr>
              </w:rPrChange>
            </w:rPr>
            <w:delText xml:space="preserve"> o</w:delText>
          </w:r>
        </w:del>
      </w:ins>
      <w:ins w:id="346" w:author="Lilian Biber" w:date="2018-08-09T10:45:00Z">
        <w:del w:id="347" w:author="fabrizio" w:date="2018-10-01T23:13:00Z">
          <w:r w:rsidR="00EF13A5" w:rsidRPr="00EF13A5">
            <w:rPr>
              <w:bCs/>
              <w:sz w:val="23"/>
              <w:szCs w:val="23"/>
              <w:rPrChange w:id="348" w:author="Lilian Biber" w:date="2018-08-09T11:15:00Z">
                <w:rPr>
                  <w:b/>
                  <w:bCs/>
                  <w:sz w:val="23"/>
                  <w:szCs w:val="23"/>
                </w:rPr>
              </w:rPrChange>
            </w:rPr>
            <w:delText>r</w:delText>
          </w:r>
        </w:del>
      </w:ins>
      <w:ins w:id="349" w:author="Microsoft Office-gebruiker" w:date="2018-07-31T07:54:00Z">
        <w:del w:id="350" w:author="fabrizio" w:date="2018-10-01T23:13:00Z">
          <w:r w:rsidR="00EF13A5" w:rsidRPr="00EF13A5">
            <w:rPr>
              <w:bCs/>
              <w:sz w:val="23"/>
              <w:szCs w:val="23"/>
              <w:rPrChange w:id="351" w:author="Lilian Biber" w:date="2018-08-09T11:15:00Z">
                <w:rPr>
                  <w:b/>
                  <w:bCs/>
                  <w:sz w:val="23"/>
                  <w:szCs w:val="23"/>
                </w:rPr>
              </w:rPrChange>
            </w:rPr>
            <w:delText>f position</w:delText>
          </w:r>
        </w:del>
      </w:ins>
      <w:ins w:id="352" w:author="Microsoft Office-gebruiker" w:date="2018-07-31T07:50:00Z">
        <w:del w:id="353" w:author="fabrizio" w:date="2018-10-01T23:18:00Z">
          <w:r w:rsidR="00EF13A5" w:rsidRPr="00EF13A5">
            <w:rPr>
              <w:bCs/>
              <w:sz w:val="23"/>
              <w:szCs w:val="23"/>
              <w:rPrChange w:id="354" w:author="Lilian Biber" w:date="2018-08-09T11:15:00Z">
                <w:rPr>
                  <w:b/>
                  <w:bCs/>
                  <w:sz w:val="23"/>
                  <w:szCs w:val="23"/>
                </w:rPr>
              </w:rPrChange>
            </w:rPr>
            <w:delText xml:space="preserve">, or </w:delText>
          </w:r>
        </w:del>
      </w:ins>
      <w:ins w:id="355" w:author="Lilian Biber" w:date="2018-08-09T11:15:00Z">
        <w:del w:id="356" w:author="fabrizio" w:date="2018-10-01T23:18:00Z">
          <w:r w:rsidR="001A1D22" w:rsidDel="009B0D8C">
            <w:rPr>
              <w:bCs/>
              <w:sz w:val="23"/>
              <w:szCs w:val="23"/>
            </w:rPr>
            <w:delText>these tasks</w:delText>
          </w:r>
        </w:del>
        <w:r w:rsidR="001A1D22">
          <w:rPr>
            <w:bCs/>
            <w:sz w:val="23"/>
            <w:szCs w:val="23"/>
          </w:rPr>
          <w:t xml:space="preserve"> </w:t>
        </w:r>
      </w:ins>
      <w:ins w:id="357" w:author="Microsoft Office-gebruiker" w:date="2018-07-31T07:50:00Z">
        <w:r w:rsidR="00EF13A5" w:rsidRPr="00EF13A5">
          <w:rPr>
            <w:bCs/>
            <w:sz w:val="23"/>
            <w:szCs w:val="23"/>
            <w:rPrChange w:id="358" w:author="Lilian Biber" w:date="2018-08-09T11:15:00Z">
              <w:rPr>
                <w:b/>
                <w:bCs/>
                <w:sz w:val="23"/>
                <w:szCs w:val="23"/>
              </w:rPr>
            </w:rPrChange>
          </w:rPr>
          <w:t xml:space="preserve">may be allocated </w:t>
        </w:r>
      </w:ins>
      <w:ins w:id="359" w:author="Lilian Biber" w:date="2018-08-09T10:45:00Z">
        <w:r w:rsidR="00EF13A5" w:rsidRPr="00EF13A5">
          <w:rPr>
            <w:bCs/>
            <w:sz w:val="23"/>
            <w:szCs w:val="23"/>
            <w:rPrChange w:id="360" w:author="Lilian Biber" w:date="2018-08-09T11:15:00Z">
              <w:rPr>
                <w:b/>
                <w:bCs/>
                <w:sz w:val="23"/>
                <w:szCs w:val="23"/>
              </w:rPr>
            </w:rPrChange>
          </w:rPr>
          <w:t>to</w:t>
        </w:r>
      </w:ins>
      <w:ins w:id="361" w:author="fabrizio" w:date="2018-10-01T23:21:00Z">
        <w:r>
          <w:rPr>
            <w:bCs/>
            <w:sz w:val="23"/>
            <w:szCs w:val="23"/>
          </w:rPr>
          <w:t xml:space="preserve"> “</w:t>
        </w:r>
        <w:r w:rsidRPr="00343202">
          <w:rPr>
            <w:bCs/>
            <w:sz w:val="23"/>
            <w:szCs w:val="23"/>
          </w:rPr>
          <w:t>supervisors</w:t>
        </w:r>
        <w:r>
          <w:rPr>
            <w:bCs/>
            <w:sz w:val="23"/>
            <w:szCs w:val="23"/>
          </w:rPr>
          <w:t>” “</w:t>
        </w:r>
        <w:r w:rsidRPr="00343202">
          <w:rPr>
            <w:bCs/>
            <w:sz w:val="23"/>
            <w:szCs w:val="23"/>
          </w:rPr>
          <w:t>teamleaders</w:t>
        </w:r>
        <w:r>
          <w:rPr>
            <w:bCs/>
            <w:sz w:val="23"/>
            <w:szCs w:val="23"/>
          </w:rPr>
          <w:t>” etc.</w:t>
        </w:r>
      </w:ins>
      <w:ins w:id="362" w:author="Lilian Biber" w:date="2018-08-09T10:45:00Z">
        <w:r w:rsidR="00EF13A5" w:rsidRPr="00EF13A5">
          <w:rPr>
            <w:bCs/>
            <w:sz w:val="23"/>
            <w:szCs w:val="23"/>
            <w:rPrChange w:id="363" w:author="Lilian Biber" w:date="2018-08-09T11:15:00Z">
              <w:rPr>
                <w:b/>
                <w:bCs/>
                <w:sz w:val="23"/>
                <w:szCs w:val="23"/>
              </w:rPr>
            </w:rPrChange>
          </w:rPr>
          <w:t xml:space="preserve"> </w:t>
        </w:r>
      </w:ins>
      <w:ins w:id="364" w:author="fabrizio" w:date="2018-10-01T23:20:00Z">
        <w:r>
          <w:rPr>
            <w:bCs/>
            <w:sz w:val="23"/>
            <w:szCs w:val="23"/>
          </w:rPr>
          <w:t>(</w:t>
        </w:r>
      </w:ins>
      <w:ins w:id="365" w:author="Microsoft Office-gebruiker" w:date="2018-07-31T07:51:00Z">
        <w:r w:rsidR="00EF13A5" w:rsidRPr="00EF13A5">
          <w:rPr>
            <w:bCs/>
            <w:sz w:val="23"/>
            <w:szCs w:val="23"/>
            <w:rPrChange w:id="366" w:author="Lilian Biber" w:date="2018-08-09T11:15:00Z">
              <w:rPr>
                <w:b/>
                <w:bCs/>
                <w:sz w:val="23"/>
                <w:szCs w:val="23"/>
              </w:rPr>
            </w:rPrChange>
          </w:rPr>
          <w:t xml:space="preserve">managers </w:t>
        </w:r>
      </w:ins>
      <w:ins w:id="367" w:author="fabrizio" w:date="2018-10-01T23:18:00Z">
        <w:r>
          <w:rPr>
            <w:bCs/>
            <w:sz w:val="23"/>
            <w:szCs w:val="23"/>
          </w:rPr>
          <w:t xml:space="preserve">at </w:t>
        </w:r>
      </w:ins>
      <w:ins w:id="368" w:author="Microsoft Office-gebruiker" w:date="2018-07-31T07:51:00Z">
        <w:del w:id="369" w:author="fabrizio" w:date="2018-10-01T23:18:00Z">
          <w:r w:rsidR="00EF13A5" w:rsidRPr="00EF13A5">
            <w:rPr>
              <w:bCs/>
              <w:sz w:val="23"/>
              <w:szCs w:val="23"/>
              <w:rPrChange w:id="370" w:author="Lilian Biber" w:date="2018-08-09T11:15:00Z">
                <w:rPr>
                  <w:b/>
                  <w:bCs/>
                  <w:sz w:val="23"/>
                  <w:szCs w:val="23"/>
                </w:rPr>
              </w:rPrChange>
            </w:rPr>
            <w:delText xml:space="preserve">on </w:delText>
          </w:r>
        </w:del>
        <w:r w:rsidR="00EF13A5" w:rsidRPr="00EF13A5">
          <w:rPr>
            <w:bCs/>
            <w:sz w:val="23"/>
            <w:szCs w:val="23"/>
            <w:rPrChange w:id="371" w:author="Lilian Biber" w:date="2018-08-09T11:15:00Z">
              <w:rPr>
                <w:b/>
                <w:bCs/>
                <w:sz w:val="23"/>
                <w:szCs w:val="23"/>
              </w:rPr>
            </w:rPrChange>
          </w:rPr>
          <w:t>a tactical level</w:t>
        </w:r>
      </w:ins>
      <w:ins w:id="372" w:author="fabrizio" w:date="2018-10-01T23:20:00Z">
        <w:r>
          <w:rPr>
            <w:bCs/>
            <w:sz w:val="23"/>
            <w:szCs w:val="23"/>
          </w:rPr>
          <w:t>)</w:t>
        </w:r>
      </w:ins>
      <w:ins w:id="373" w:author="Microsoft Office-gebruiker" w:date="2018-07-31T07:51:00Z">
        <w:del w:id="374" w:author="fabrizio" w:date="2018-10-01T23:20:00Z">
          <w:r w:rsidR="00EF13A5" w:rsidRPr="00EF13A5">
            <w:rPr>
              <w:bCs/>
              <w:sz w:val="23"/>
              <w:szCs w:val="23"/>
              <w:rPrChange w:id="375" w:author="Lilian Biber" w:date="2018-08-09T11:15:00Z">
                <w:rPr>
                  <w:b/>
                  <w:bCs/>
                  <w:sz w:val="23"/>
                  <w:szCs w:val="23"/>
                </w:rPr>
              </w:rPrChange>
            </w:rPr>
            <w:delText xml:space="preserve"> </w:delText>
          </w:r>
        </w:del>
      </w:ins>
      <w:ins w:id="376" w:author="Lilian Biber" w:date="2018-08-09T10:45:00Z">
        <w:del w:id="377" w:author="fabrizio" w:date="2018-10-01T23:20:00Z">
          <w:r w:rsidR="00EF13A5" w:rsidRPr="00EF13A5">
            <w:rPr>
              <w:bCs/>
              <w:sz w:val="23"/>
              <w:szCs w:val="23"/>
              <w:rPrChange w:id="378" w:author="Lilian Biber" w:date="2018-08-09T11:15:00Z">
                <w:rPr>
                  <w:b/>
                  <w:bCs/>
                  <w:sz w:val="23"/>
                  <w:szCs w:val="23"/>
                </w:rPr>
              </w:rPrChange>
            </w:rPr>
            <w:delText>(</w:delText>
          </w:r>
        </w:del>
        <w:del w:id="379" w:author="fabrizio" w:date="2018-10-01T23:18:00Z">
          <w:r w:rsidR="00EF13A5" w:rsidRPr="00EF13A5">
            <w:rPr>
              <w:bCs/>
              <w:sz w:val="23"/>
              <w:szCs w:val="23"/>
              <w:rPrChange w:id="380" w:author="Lilian Biber" w:date="2018-08-09T11:15:00Z">
                <w:rPr>
                  <w:b/>
                  <w:bCs/>
                  <w:sz w:val="23"/>
                  <w:szCs w:val="23"/>
                </w:rPr>
              </w:rPrChange>
            </w:rPr>
            <w:delText xml:space="preserve">called </w:delText>
          </w:r>
        </w:del>
        <w:del w:id="381" w:author="fabrizio" w:date="2018-10-01T23:20:00Z">
          <w:r w:rsidR="00EF13A5" w:rsidRPr="00EF13A5">
            <w:rPr>
              <w:bCs/>
              <w:sz w:val="23"/>
              <w:szCs w:val="23"/>
              <w:rPrChange w:id="382" w:author="Lilian Biber" w:date="2018-08-09T11:15:00Z">
                <w:rPr>
                  <w:b/>
                  <w:bCs/>
                  <w:sz w:val="23"/>
                  <w:szCs w:val="23"/>
                </w:rPr>
              </w:rPrChange>
            </w:rPr>
            <w:delText>supervisors</w:delText>
          </w:r>
        </w:del>
        <w:del w:id="383" w:author="fabrizio" w:date="2018-10-01T23:19:00Z">
          <w:r w:rsidR="00EF13A5" w:rsidRPr="00EF13A5">
            <w:rPr>
              <w:bCs/>
              <w:sz w:val="23"/>
              <w:szCs w:val="23"/>
              <w:rPrChange w:id="384" w:author="Lilian Biber" w:date="2018-08-09T11:15:00Z">
                <w:rPr>
                  <w:b/>
                  <w:bCs/>
                  <w:sz w:val="23"/>
                  <w:szCs w:val="23"/>
                </w:rPr>
              </w:rPrChange>
            </w:rPr>
            <w:delText xml:space="preserve">, </w:delText>
          </w:r>
        </w:del>
        <w:del w:id="385" w:author="fabrizio" w:date="2018-10-01T23:20:00Z">
          <w:r w:rsidR="00EF13A5" w:rsidRPr="00EF13A5">
            <w:rPr>
              <w:bCs/>
              <w:sz w:val="23"/>
              <w:szCs w:val="23"/>
              <w:rPrChange w:id="386" w:author="Lilian Biber" w:date="2018-08-09T11:15:00Z">
                <w:rPr>
                  <w:b/>
                  <w:bCs/>
                  <w:sz w:val="23"/>
                  <w:szCs w:val="23"/>
                </w:rPr>
              </w:rPrChange>
            </w:rPr>
            <w:delText>teamleaders</w:delText>
          </w:r>
        </w:del>
        <w:del w:id="387" w:author="fabrizio" w:date="2018-10-01T23:19:00Z">
          <w:r w:rsidR="00EF13A5" w:rsidRPr="00EF13A5">
            <w:rPr>
              <w:bCs/>
              <w:sz w:val="23"/>
              <w:szCs w:val="23"/>
              <w:rPrChange w:id="388" w:author="Lilian Biber" w:date="2018-08-09T11:15:00Z">
                <w:rPr>
                  <w:b/>
                  <w:bCs/>
                  <w:sz w:val="23"/>
                  <w:szCs w:val="23"/>
                </w:rPr>
              </w:rPrChange>
            </w:rPr>
            <w:delText xml:space="preserve"> and so forth</w:delText>
          </w:r>
        </w:del>
        <w:del w:id="389" w:author="fabrizio" w:date="2018-10-01T23:20:00Z">
          <w:r w:rsidR="00EF13A5" w:rsidRPr="00EF13A5">
            <w:rPr>
              <w:bCs/>
              <w:sz w:val="23"/>
              <w:szCs w:val="23"/>
              <w:rPrChange w:id="390" w:author="Lilian Biber" w:date="2018-08-09T11:15:00Z">
                <w:rPr>
                  <w:b/>
                  <w:bCs/>
                  <w:sz w:val="23"/>
                  <w:szCs w:val="23"/>
                </w:rPr>
              </w:rPrChange>
            </w:rPr>
            <w:delText>)</w:delText>
          </w:r>
        </w:del>
        <w:r w:rsidR="00EF13A5" w:rsidRPr="00EF13A5">
          <w:rPr>
            <w:bCs/>
            <w:sz w:val="23"/>
            <w:szCs w:val="23"/>
            <w:rPrChange w:id="391" w:author="Lilian Biber" w:date="2018-08-09T11:15:00Z">
              <w:rPr>
                <w:b/>
                <w:bCs/>
                <w:sz w:val="23"/>
                <w:szCs w:val="23"/>
              </w:rPr>
            </w:rPrChange>
          </w:rPr>
          <w:t xml:space="preserve"> </w:t>
        </w:r>
      </w:ins>
      <w:ins w:id="392" w:author="fabrizio" w:date="2018-10-01T23:23:00Z">
        <w:r>
          <w:rPr>
            <w:bCs/>
            <w:sz w:val="23"/>
            <w:szCs w:val="23"/>
          </w:rPr>
          <w:t xml:space="preserve"> - </w:t>
        </w:r>
      </w:ins>
      <w:ins w:id="393" w:author="Microsoft Office-gebruiker" w:date="2018-07-31T07:51:00Z">
        <w:r w:rsidR="00EF13A5" w:rsidRPr="00EF13A5">
          <w:rPr>
            <w:bCs/>
            <w:sz w:val="23"/>
            <w:szCs w:val="23"/>
            <w:rPrChange w:id="394" w:author="Lilian Biber" w:date="2018-08-09T11:15:00Z">
              <w:rPr>
                <w:b/>
                <w:bCs/>
                <w:sz w:val="23"/>
                <w:szCs w:val="23"/>
              </w:rPr>
            </w:rPrChange>
          </w:rPr>
          <w:t xml:space="preserve">or even to </w:t>
        </w:r>
      </w:ins>
      <w:ins w:id="395" w:author="fabrizio" w:date="2018-10-01T23:21:00Z">
        <w:r>
          <w:rPr>
            <w:bCs/>
            <w:sz w:val="23"/>
            <w:szCs w:val="23"/>
          </w:rPr>
          <w:t xml:space="preserve"> a “manager</w:t>
        </w:r>
      </w:ins>
      <w:ins w:id="396" w:author="fabrizio" w:date="2018-10-01T23:22:00Z">
        <w:r>
          <w:rPr>
            <w:bCs/>
            <w:sz w:val="23"/>
            <w:szCs w:val="23"/>
          </w:rPr>
          <w:t>”</w:t>
        </w:r>
      </w:ins>
      <w:ins w:id="397" w:author="fabrizio" w:date="2018-10-01T23:21:00Z">
        <w:r>
          <w:rPr>
            <w:bCs/>
            <w:sz w:val="23"/>
            <w:szCs w:val="23"/>
          </w:rPr>
          <w:t xml:space="preserve">, </w:t>
        </w:r>
      </w:ins>
      <w:ins w:id="398" w:author="fabrizio" w:date="2018-10-01T23:22:00Z">
        <w:r>
          <w:rPr>
            <w:bCs/>
            <w:sz w:val="23"/>
            <w:szCs w:val="23"/>
          </w:rPr>
          <w:t>“</w:t>
        </w:r>
      </w:ins>
      <w:ins w:id="399" w:author="fabrizio" w:date="2018-10-01T23:21:00Z">
        <w:r>
          <w:rPr>
            <w:bCs/>
            <w:sz w:val="23"/>
            <w:szCs w:val="23"/>
          </w:rPr>
          <w:t>head of VTS</w:t>
        </w:r>
      </w:ins>
      <w:ins w:id="400" w:author="fabrizio" w:date="2018-10-01T23:22:00Z">
        <w:r>
          <w:rPr>
            <w:bCs/>
            <w:sz w:val="23"/>
            <w:szCs w:val="23"/>
          </w:rPr>
          <w:t>”</w:t>
        </w:r>
      </w:ins>
      <w:ins w:id="401" w:author="fabrizio" w:date="2018-10-01T23:21:00Z">
        <w:r>
          <w:rPr>
            <w:bCs/>
            <w:sz w:val="23"/>
            <w:szCs w:val="23"/>
          </w:rPr>
          <w:t xml:space="preserve"> </w:t>
        </w:r>
      </w:ins>
      <w:ins w:id="402" w:author="fabrizio" w:date="2018-10-01T23:23:00Z">
        <w:r>
          <w:rPr>
            <w:bCs/>
            <w:sz w:val="23"/>
            <w:szCs w:val="23"/>
          </w:rPr>
          <w:t xml:space="preserve">etc </w:t>
        </w:r>
      </w:ins>
      <w:ins w:id="403" w:author="fabrizio" w:date="2018-10-01T23:22:00Z">
        <w:r>
          <w:rPr>
            <w:bCs/>
            <w:sz w:val="23"/>
            <w:szCs w:val="23"/>
          </w:rPr>
          <w:t xml:space="preserve"> (</w:t>
        </w:r>
      </w:ins>
      <w:ins w:id="404" w:author="Microsoft Office-gebruiker" w:date="2018-07-31T07:51:00Z">
        <w:r w:rsidR="00EF13A5" w:rsidRPr="00EF13A5">
          <w:rPr>
            <w:bCs/>
            <w:sz w:val="23"/>
            <w:szCs w:val="23"/>
            <w:rPrChange w:id="405" w:author="Lilian Biber" w:date="2018-08-09T11:15:00Z">
              <w:rPr>
                <w:b/>
                <w:bCs/>
                <w:sz w:val="23"/>
                <w:szCs w:val="23"/>
              </w:rPr>
            </w:rPrChange>
          </w:rPr>
          <w:t>managers on a strategic level</w:t>
        </w:r>
      </w:ins>
      <w:ins w:id="406" w:author="fabrizio" w:date="2018-10-01T23:22:00Z">
        <w:r>
          <w:rPr>
            <w:bCs/>
            <w:sz w:val="23"/>
            <w:szCs w:val="23"/>
          </w:rPr>
          <w:t>)</w:t>
        </w:r>
      </w:ins>
      <w:ins w:id="407" w:author="Lilian Biber" w:date="2018-08-09T11:15:00Z">
        <w:del w:id="408" w:author="fabrizio" w:date="2018-10-01T23:22:00Z">
          <w:r w:rsidR="001A1D22" w:rsidDel="009B0D8C">
            <w:rPr>
              <w:bCs/>
              <w:sz w:val="23"/>
              <w:szCs w:val="23"/>
            </w:rPr>
            <w:delText xml:space="preserve"> (called</w:delText>
          </w:r>
        </w:del>
        <w:del w:id="409" w:author="fabrizio" w:date="2018-10-01T23:21:00Z">
          <w:r w:rsidR="001A1D22" w:rsidDel="009B0D8C">
            <w:rPr>
              <w:bCs/>
              <w:sz w:val="23"/>
              <w:szCs w:val="23"/>
            </w:rPr>
            <w:delText xml:space="preserve"> manager, head of VTS and so on</w:delText>
          </w:r>
        </w:del>
        <w:del w:id="410" w:author="fabrizio" w:date="2018-10-01T23:22:00Z">
          <w:r w:rsidR="001A1D22" w:rsidDel="009B0D8C">
            <w:rPr>
              <w:bCs/>
              <w:sz w:val="23"/>
              <w:szCs w:val="23"/>
            </w:rPr>
            <w:delText>)</w:delText>
          </w:r>
        </w:del>
      </w:ins>
      <w:ins w:id="411" w:author="Microsoft Office-gebruiker" w:date="2018-07-31T07:51:00Z">
        <w:r w:rsidR="00EF13A5" w:rsidRPr="00EF13A5">
          <w:rPr>
            <w:bCs/>
            <w:sz w:val="23"/>
            <w:szCs w:val="23"/>
            <w:rPrChange w:id="412" w:author="Lilian Biber" w:date="2018-08-09T11:15:00Z">
              <w:rPr>
                <w:b/>
                <w:bCs/>
                <w:sz w:val="23"/>
                <w:szCs w:val="23"/>
              </w:rPr>
            </w:rPrChange>
          </w:rPr>
          <w:t>.</w:t>
        </w:r>
      </w:ins>
    </w:p>
    <w:p w14:paraId="6EDCC878" w14:textId="77777777" w:rsidR="009B0D8C" w:rsidRDefault="009B0D8C" w:rsidP="00066209">
      <w:pPr>
        <w:pStyle w:val="Default"/>
        <w:jc w:val="both"/>
        <w:rPr>
          <w:ins w:id="413" w:author="fabrizio" w:date="2018-10-01T23:24:00Z"/>
          <w:bCs/>
          <w:sz w:val="23"/>
          <w:szCs w:val="23"/>
        </w:rPr>
      </w:pPr>
    </w:p>
    <w:p w14:paraId="27038DC5" w14:textId="77777777" w:rsidR="009B0D8C" w:rsidRPr="001A1D22" w:rsidRDefault="009B0D8C" w:rsidP="00066209">
      <w:pPr>
        <w:pStyle w:val="Default"/>
        <w:jc w:val="both"/>
        <w:rPr>
          <w:ins w:id="414" w:author="fabrizio" w:date="2018-10-01T23:24:00Z"/>
          <w:bCs/>
          <w:sz w:val="23"/>
          <w:szCs w:val="23"/>
          <w:rPrChange w:id="415" w:author="Lilian Biber" w:date="2018-08-09T11:15:00Z">
            <w:rPr>
              <w:ins w:id="416" w:author="fabrizio" w:date="2018-10-01T23:24:00Z"/>
              <w:b/>
              <w:bCs/>
              <w:sz w:val="23"/>
              <w:szCs w:val="23"/>
            </w:rPr>
          </w:rPrChange>
        </w:rPr>
      </w:pPr>
    </w:p>
    <w:p w14:paraId="4E6280E1" w14:textId="77777777" w:rsidR="00C11493" w:rsidRPr="001A1D22" w:rsidRDefault="00EF13A5" w:rsidP="00066209">
      <w:pPr>
        <w:pStyle w:val="Default"/>
        <w:jc w:val="both"/>
        <w:rPr>
          <w:bCs/>
          <w:sz w:val="23"/>
          <w:szCs w:val="23"/>
          <w:rPrChange w:id="417" w:author="Lilian Biber" w:date="2018-08-09T11:15:00Z">
            <w:rPr>
              <w:b/>
              <w:bCs/>
              <w:sz w:val="23"/>
              <w:szCs w:val="23"/>
            </w:rPr>
          </w:rPrChange>
        </w:rPr>
      </w:pPr>
      <w:ins w:id="418" w:author="Microsoft Office-gebruiker" w:date="2018-07-31T07:52:00Z">
        <w:r w:rsidRPr="00EF13A5">
          <w:rPr>
            <w:bCs/>
            <w:sz w:val="23"/>
            <w:szCs w:val="23"/>
            <w:rPrChange w:id="419" w:author="Lilian Biber" w:date="2018-08-09T11:15:00Z">
              <w:rPr>
                <w:b/>
                <w:bCs/>
                <w:sz w:val="23"/>
                <w:szCs w:val="23"/>
              </w:rPr>
            </w:rPrChange>
          </w:rPr>
          <w:t xml:space="preserve">As soon as someone carries out one of these tasks </w:t>
        </w:r>
      </w:ins>
      <w:ins w:id="420" w:author="fabrizio" w:date="2018-10-01T23:23:00Z">
        <w:r w:rsidR="009B0D8C">
          <w:rPr>
            <w:bCs/>
            <w:sz w:val="23"/>
            <w:szCs w:val="23"/>
          </w:rPr>
          <w:t xml:space="preserve">it should be </w:t>
        </w:r>
      </w:ins>
      <w:ins w:id="421" w:author="fabrizio" w:date="2018-10-01T23:27:00Z">
        <w:r w:rsidR="00D8468B">
          <w:rPr>
            <w:bCs/>
            <w:sz w:val="23"/>
            <w:szCs w:val="23"/>
          </w:rPr>
          <w:t xml:space="preserve">investigated through this Guideline </w:t>
        </w:r>
      </w:ins>
      <w:ins w:id="422" w:author="fabrizio" w:date="2018-10-01T23:24:00Z">
        <w:r w:rsidR="009B0D8C">
          <w:rPr>
            <w:bCs/>
            <w:sz w:val="23"/>
            <w:szCs w:val="23"/>
          </w:rPr>
          <w:t>whether train</w:t>
        </w:r>
        <w:r w:rsidR="00D8468B">
          <w:rPr>
            <w:bCs/>
            <w:sz w:val="23"/>
            <w:szCs w:val="23"/>
          </w:rPr>
          <w:t>in</w:t>
        </w:r>
        <w:r w:rsidR="009B0D8C">
          <w:rPr>
            <w:bCs/>
            <w:sz w:val="23"/>
            <w:szCs w:val="23"/>
          </w:rPr>
          <w:t>g is need</w:t>
        </w:r>
      </w:ins>
      <w:ins w:id="423" w:author="fabrizio" w:date="2018-10-01T23:27:00Z">
        <w:r w:rsidR="00D8468B">
          <w:rPr>
            <w:bCs/>
            <w:sz w:val="23"/>
            <w:szCs w:val="23"/>
          </w:rPr>
          <w:t>ed</w:t>
        </w:r>
      </w:ins>
      <w:ins w:id="424" w:author="fabrizio" w:date="2018-10-01T23:24:00Z">
        <w:r w:rsidR="009B0D8C">
          <w:rPr>
            <w:bCs/>
            <w:sz w:val="23"/>
            <w:szCs w:val="23"/>
          </w:rPr>
          <w:t xml:space="preserve"> for this task.</w:t>
        </w:r>
      </w:ins>
      <w:ins w:id="425" w:author="Microsoft Office-gebruiker" w:date="2018-07-31T07:54:00Z">
        <w:del w:id="426" w:author="fabrizio" w:date="2018-10-01T23:24:00Z">
          <w:r w:rsidRPr="00EF13A5">
            <w:rPr>
              <w:bCs/>
              <w:sz w:val="23"/>
              <w:szCs w:val="23"/>
              <w:rPrChange w:id="427" w:author="Lilian Biber" w:date="2018-08-09T11:15:00Z">
                <w:rPr>
                  <w:b/>
                  <w:bCs/>
                  <w:sz w:val="23"/>
                  <w:szCs w:val="23"/>
                </w:rPr>
              </w:rPrChange>
            </w:rPr>
            <w:delText xml:space="preserve">the required training is mandatory. </w:delText>
          </w:r>
        </w:del>
      </w:ins>
    </w:p>
    <w:p w14:paraId="33F70810" w14:textId="77777777" w:rsidR="009F410D" w:rsidRPr="00066209" w:rsidRDefault="009F410D" w:rsidP="00066209">
      <w:pPr>
        <w:pStyle w:val="Default"/>
        <w:jc w:val="both"/>
        <w:rPr>
          <w:bCs/>
          <w:sz w:val="23"/>
          <w:szCs w:val="23"/>
        </w:rPr>
      </w:pPr>
      <w:r w:rsidRPr="00066209">
        <w:rPr>
          <w:bCs/>
          <w:sz w:val="23"/>
          <w:szCs w:val="23"/>
        </w:rPr>
        <w:t xml:space="preserve">The </w:t>
      </w:r>
      <w:r w:rsidR="00D8468B">
        <w:rPr>
          <w:bCs/>
          <w:sz w:val="23"/>
          <w:szCs w:val="23"/>
        </w:rPr>
        <w:t>Guide</w:t>
      </w:r>
      <w:del w:id="428" w:author="fabrizio" w:date="2018-10-01T23:28:00Z">
        <w:r w:rsidR="00D8468B" w:rsidDel="00D8468B">
          <w:rPr>
            <w:bCs/>
            <w:sz w:val="23"/>
            <w:szCs w:val="23"/>
          </w:rPr>
          <w:delText xml:space="preserve"> </w:delText>
        </w:r>
      </w:del>
      <w:r w:rsidR="001749E0">
        <w:rPr>
          <w:bCs/>
          <w:sz w:val="23"/>
          <w:szCs w:val="23"/>
        </w:rPr>
        <w:t xml:space="preserve">line </w:t>
      </w:r>
      <w:r w:rsidRPr="00066209">
        <w:rPr>
          <w:bCs/>
          <w:sz w:val="23"/>
          <w:szCs w:val="23"/>
        </w:rPr>
        <w:t xml:space="preserve">comprises </w:t>
      </w:r>
      <w:del w:id="429" w:author="Lilian Biber" w:date="2018-08-09T11:16:00Z">
        <w:r w:rsidR="008C02C4" w:rsidDel="001A1D22">
          <w:rPr>
            <w:bCs/>
            <w:sz w:val="23"/>
            <w:szCs w:val="23"/>
          </w:rPr>
          <w:delText>5</w:delText>
        </w:r>
        <w:r w:rsidR="008C02C4" w:rsidRPr="00066209" w:rsidDel="001A1D22">
          <w:rPr>
            <w:bCs/>
            <w:sz w:val="23"/>
            <w:szCs w:val="23"/>
          </w:rPr>
          <w:delText xml:space="preserve"> </w:delText>
        </w:r>
      </w:del>
      <w:ins w:id="430" w:author="Lilian Biber" w:date="2018-08-09T11:16:00Z">
        <w:r w:rsidR="001A1D22">
          <w:rPr>
            <w:bCs/>
            <w:sz w:val="23"/>
            <w:szCs w:val="23"/>
          </w:rPr>
          <w:t>8</w:t>
        </w:r>
        <w:r w:rsidR="001A1D22" w:rsidRPr="00066209">
          <w:rPr>
            <w:bCs/>
            <w:sz w:val="23"/>
            <w:szCs w:val="23"/>
          </w:rPr>
          <w:t xml:space="preserve"> </w:t>
        </w:r>
      </w:ins>
      <w:del w:id="431" w:author="fabrizio" w:date="2018-10-01T23:29:00Z">
        <w:r w:rsidR="00D8468B" w:rsidRPr="00066209" w:rsidDel="00D8468B">
          <w:rPr>
            <w:bCs/>
            <w:sz w:val="23"/>
            <w:szCs w:val="23"/>
          </w:rPr>
          <w:delText>modules</w:delText>
        </w:r>
      </w:del>
      <w:ins w:id="432" w:author="fabrizio" w:date="2018-10-01T23:29:00Z">
        <w:r w:rsidR="00D8468B">
          <w:rPr>
            <w:bCs/>
            <w:sz w:val="23"/>
            <w:szCs w:val="23"/>
          </w:rPr>
          <w:t>parts</w:t>
        </w:r>
      </w:ins>
      <w:r w:rsidR="00D8468B" w:rsidRPr="00066209">
        <w:rPr>
          <w:bCs/>
          <w:sz w:val="23"/>
          <w:szCs w:val="23"/>
        </w:rPr>
        <w:t xml:space="preserve">, </w:t>
      </w:r>
      <w:r w:rsidRPr="00066209">
        <w:rPr>
          <w:bCs/>
          <w:sz w:val="23"/>
          <w:szCs w:val="23"/>
        </w:rPr>
        <w:t xml:space="preserve">each of which deals with a specific subject representing a requirement or function of </w:t>
      </w:r>
      <w:del w:id="433" w:author="fabrizio" w:date="2018-10-01T23:30:00Z">
        <w:r w:rsidRPr="00066209" w:rsidDel="00D8468B">
          <w:rPr>
            <w:bCs/>
            <w:sz w:val="23"/>
            <w:szCs w:val="23"/>
          </w:rPr>
          <w:delText xml:space="preserve">a VTS </w:delText>
        </w:r>
      </w:del>
      <w:ins w:id="434" w:author="fabrizio" w:date="2018-10-01T23:30:00Z">
        <w:r w:rsidR="00D8468B">
          <w:rPr>
            <w:bCs/>
            <w:sz w:val="23"/>
            <w:szCs w:val="23"/>
          </w:rPr>
          <w:t>the m</w:t>
        </w:r>
      </w:ins>
      <w:del w:id="435" w:author="fabrizio" w:date="2018-10-01T23:30:00Z">
        <w:r w:rsidRPr="00066209" w:rsidDel="00D8468B">
          <w:rPr>
            <w:bCs/>
            <w:sz w:val="23"/>
            <w:szCs w:val="23"/>
          </w:rPr>
          <w:delText>M</w:delText>
        </w:r>
      </w:del>
      <w:r w:rsidRPr="00066209">
        <w:rPr>
          <w:bCs/>
          <w:sz w:val="23"/>
          <w:szCs w:val="23"/>
        </w:rPr>
        <w:t>anage</w:t>
      </w:r>
      <w:ins w:id="436" w:author="fabrizio" w:date="2018-10-01T23:30:00Z">
        <w:r w:rsidR="00D8468B">
          <w:rPr>
            <w:bCs/>
            <w:sz w:val="23"/>
            <w:szCs w:val="23"/>
          </w:rPr>
          <w:t>ment of a VTS</w:t>
        </w:r>
      </w:ins>
      <w:del w:id="437" w:author="fabrizio" w:date="2018-10-01T23:30:00Z">
        <w:r w:rsidRPr="00066209" w:rsidDel="00D8468B">
          <w:rPr>
            <w:bCs/>
            <w:sz w:val="23"/>
            <w:szCs w:val="23"/>
          </w:rPr>
          <w:delText>r</w:delText>
        </w:r>
      </w:del>
      <w:r w:rsidRPr="00066209">
        <w:rPr>
          <w:bCs/>
          <w:sz w:val="23"/>
          <w:szCs w:val="23"/>
        </w:rPr>
        <w:t xml:space="preserve">. Each </w:t>
      </w:r>
      <w:del w:id="438" w:author="fabrizio" w:date="2018-10-01T23:29:00Z">
        <w:r w:rsidRPr="00066209" w:rsidDel="00D8468B">
          <w:rPr>
            <w:bCs/>
            <w:sz w:val="23"/>
            <w:szCs w:val="23"/>
          </w:rPr>
          <w:delText xml:space="preserve">module </w:delText>
        </w:r>
      </w:del>
      <w:ins w:id="439" w:author="fabrizio" w:date="2018-10-01T23:29:00Z">
        <w:r w:rsidR="00D8468B">
          <w:rPr>
            <w:bCs/>
            <w:sz w:val="23"/>
            <w:szCs w:val="23"/>
          </w:rPr>
          <w:t>part</w:t>
        </w:r>
        <w:r w:rsidR="00D8468B" w:rsidRPr="00066209">
          <w:rPr>
            <w:bCs/>
            <w:sz w:val="23"/>
            <w:szCs w:val="23"/>
          </w:rPr>
          <w:t xml:space="preserve"> </w:t>
        </w:r>
      </w:ins>
      <w:r w:rsidRPr="00066209">
        <w:rPr>
          <w:bCs/>
          <w:sz w:val="23"/>
          <w:szCs w:val="23"/>
        </w:rPr>
        <w:t xml:space="preserve">contains a subject framework stating its scope and aims, a subject outline and a detailed teaching syllabus. </w:t>
      </w:r>
      <w:del w:id="440" w:author="fabrizio" w:date="2018-10-01T23:31:00Z">
        <w:r w:rsidR="001749E0" w:rsidRPr="00860EA6" w:rsidDel="00D8468B">
          <w:rPr>
            <w:bCs/>
            <w:sz w:val="23"/>
            <w:szCs w:val="23"/>
          </w:rPr>
          <w:delText xml:space="preserve">This </w:delText>
        </w:r>
      </w:del>
      <w:del w:id="441" w:author="fabrizio" w:date="2018-10-01T23:29:00Z">
        <w:r w:rsidR="001749E0" w:rsidRPr="00860EA6" w:rsidDel="00D8468B">
          <w:rPr>
            <w:bCs/>
            <w:sz w:val="23"/>
            <w:szCs w:val="23"/>
          </w:rPr>
          <w:delText xml:space="preserve">modules </w:delText>
        </w:r>
      </w:del>
      <w:del w:id="442" w:author="fabrizio" w:date="2018-10-01T23:31:00Z">
        <w:r w:rsidR="001749E0" w:rsidRPr="00860EA6" w:rsidDel="00D8468B">
          <w:rPr>
            <w:bCs/>
            <w:sz w:val="23"/>
            <w:szCs w:val="23"/>
          </w:rPr>
          <w:delText>should be part of a training Course or considered as a necessary prerequisite</w:delText>
        </w:r>
        <w:r w:rsidR="00D36E27" w:rsidRPr="00860EA6" w:rsidDel="00D8468B">
          <w:rPr>
            <w:bCs/>
            <w:sz w:val="23"/>
            <w:szCs w:val="23"/>
          </w:rPr>
          <w:delText xml:space="preserve"> that a VTS Manager has to possess</w:delText>
        </w:r>
        <w:r w:rsidR="001749E0" w:rsidRPr="00860EA6" w:rsidDel="00D8468B">
          <w:rPr>
            <w:bCs/>
            <w:sz w:val="23"/>
            <w:szCs w:val="23"/>
          </w:rPr>
          <w:delText>.</w:delText>
        </w:r>
      </w:del>
    </w:p>
    <w:p w14:paraId="26FD1CDD" w14:textId="77777777" w:rsidR="00240BE1" w:rsidRDefault="00240BE1" w:rsidP="00860EA6">
      <w:pPr>
        <w:pStyle w:val="Default"/>
        <w:jc w:val="both"/>
        <w:rPr>
          <w:ins w:id="443" w:author="fabrizio" w:date="2018-10-01T23:40:00Z"/>
          <w:bCs/>
          <w:sz w:val="23"/>
          <w:szCs w:val="23"/>
        </w:rPr>
      </w:pPr>
    </w:p>
    <w:p w14:paraId="574915F6" w14:textId="77777777" w:rsidR="00240BE1" w:rsidRDefault="00240BE1" w:rsidP="00860EA6">
      <w:pPr>
        <w:pStyle w:val="Default"/>
        <w:jc w:val="both"/>
        <w:rPr>
          <w:ins w:id="444" w:author="fabrizio" w:date="2018-10-01T23:40:00Z"/>
          <w:bCs/>
          <w:sz w:val="23"/>
          <w:szCs w:val="23"/>
        </w:rPr>
      </w:pPr>
    </w:p>
    <w:p w14:paraId="29DC69BE" w14:textId="77777777" w:rsidR="00D8468B" w:rsidRDefault="00240BE1" w:rsidP="00860EA6">
      <w:pPr>
        <w:pStyle w:val="Default"/>
        <w:jc w:val="both"/>
        <w:rPr>
          <w:ins w:id="445" w:author="fabrizio" w:date="2018-10-01T23:38:00Z"/>
          <w:bCs/>
          <w:sz w:val="23"/>
          <w:szCs w:val="23"/>
        </w:rPr>
      </w:pPr>
      <w:ins w:id="446" w:author="fabrizio" w:date="2018-10-01T23:38:00Z">
        <w:r>
          <w:rPr>
            <w:bCs/>
            <w:sz w:val="23"/>
            <w:szCs w:val="23"/>
          </w:rPr>
          <w:t>....</w:t>
        </w:r>
      </w:ins>
    </w:p>
    <w:p w14:paraId="07D15CAB" w14:textId="77777777" w:rsidR="00240BE1" w:rsidRDefault="00240BE1" w:rsidP="00860EA6">
      <w:pPr>
        <w:pStyle w:val="Default"/>
        <w:jc w:val="both"/>
        <w:rPr>
          <w:ins w:id="447" w:author="fabrizio" w:date="2018-10-01T23:40:00Z"/>
          <w:bCs/>
          <w:sz w:val="23"/>
          <w:szCs w:val="23"/>
        </w:rPr>
      </w:pPr>
    </w:p>
    <w:p w14:paraId="05DCB9E8" w14:textId="77777777" w:rsidR="00240BE1" w:rsidRDefault="00240BE1" w:rsidP="00860EA6">
      <w:pPr>
        <w:pStyle w:val="Default"/>
        <w:jc w:val="both"/>
        <w:rPr>
          <w:ins w:id="448" w:author="fabrizio" w:date="2018-10-01T23:40:00Z"/>
          <w:bCs/>
          <w:sz w:val="23"/>
          <w:szCs w:val="23"/>
        </w:rPr>
      </w:pPr>
    </w:p>
    <w:p w14:paraId="7FD4AC14" w14:textId="77777777" w:rsidR="00240BE1" w:rsidRDefault="00240BE1" w:rsidP="00860EA6">
      <w:pPr>
        <w:pStyle w:val="Default"/>
        <w:jc w:val="both"/>
        <w:rPr>
          <w:ins w:id="449" w:author="fabrizio" w:date="2018-10-01T23:40:00Z"/>
          <w:bCs/>
          <w:sz w:val="23"/>
          <w:szCs w:val="23"/>
        </w:rPr>
      </w:pPr>
    </w:p>
    <w:p w14:paraId="1CDA8151" w14:textId="77777777" w:rsidR="00240BE1" w:rsidRDefault="00240BE1" w:rsidP="00860EA6">
      <w:pPr>
        <w:pStyle w:val="Default"/>
        <w:jc w:val="both"/>
        <w:rPr>
          <w:ins w:id="450" w:author="fabrizio" w:date="2018-10-01T23:44:00Z"/>
          <w:bCs/>
          <w:sz w:val="23"/>
          <w:szCs w:val="23"/>
        </w:rPr>
      </w:pPr>
      <w:ins w:id="451" w:author="fabrizio" w:date="2018-10-01T23:38:00Z">
        <w:r>
          <w:rPr>
            <w:bCs/>
            <w:sz w:val="23"/>
            <w:szCs w:val="23"/>
          </w:rPr>
          <w:t>And then:</w:t>
        </w:r>
      </w:ins>
    </w:p>
    <w:p w14:paraId="059FB242" w14:textId="77777777" w:rsidR="00240BE1" w:rsidRDefault="00240BE1" w:rsidP="00860EA6">
      <w:pPr>
        <w:pStyle w:val="Default"/>
        <w:jc w:val="both"/>
        <w:rPr>
          <w:ins w:id="452" w:author="fabrizio" w:date="2018-10-01T23:38:00Z"/>
          <w:bCs/>
          <w:sz w:val="23"/>
          <w:szCs w:val="23"/>
        </w:rPr>
      </w:pPr>
      <w:ins w:id="453" w:author="fabrizio" w:date="2018-10-01T23:44:00Z">
        <w:r>
          <w:rPr>
            <w:bCs/>
            <w:sz w:val="23"/>
            <w:szCs w:val="23"/>
          </w:rPr>
          <w:t>One way forward might be....</w:t>
        </w:r>
      </w:ins>
    </w:p>
    <w:p w14:paraId="5A86396F" w14:textId="77777777" w:rsidR="00240BE1" w:rsidRDefault="00240BE1" w:rsidP="00860EA6">
      <w:pPr>
        <w:pStyle w:val="Default"/>
        <w:jc w:val="both"/>
        <w:rPr>
          <w:ins w:id="454" w:author="fabrizio" w:date="2018-10-01T23:34:00Z"/>
          <w:bCs/>
          <w:sz w:val="23"/>
          <w:szCs w:val="23"/>
        </w:rPr>
      </w:pPr>
    </w:p>
    <w:p w14:paraId="6A563EA6" w14:textId="77777777" w:rsidR="00240BE1" w:rsidRPr="00240BE1" w:rsidRDefault="00EF13A5" w:rsidP="00240BE1">
      <w:pPr>
        <w:pStyle w:val="Default"/>
        <w:jc w:val="both"/>
        <w:rPr>
          <w:ins w:id="455" w:author="fabrizio" w:date="2018-10-01T23:38:00Z"/>
          <w:bCs/>
          <w:sz w:val="23"/>
          <w:szCs w:val="23"/>
          <w:lang w:val="en-US"/>
          <w:rPrChange w:id="456" w:author="fabrizio" w:date="2018-10-01T23:38:00Z">
            <w:rPr>
              <w:ins w:id="457" w:author="fabrizio" w:date="2018-10-01T23:38:00Z"/>
              <w:bCs/>
              <w:sz w:val="23"/>
              <w:szCs w:val="23"/>
              <w:lang w:val="it-IT"/>
            </w:rPr>
          </w:rPrChange>
        </w:rPr>
      </w:pPr>
      <w:ins w:id="458" w:author="fabrizio" w:date="2018-10-01T23:38:00Z">
        <w:r w:rsidRPr="00EF13A5">
          <w:rPr>
            <w:bCs/>
            <w:sz w:val="23"/>
            <w:szCs w:val="23"/>
            <w:lang w:val="en-US"/>
            <w:rPrChange w:id="459" w:author="fabrizio" w:date="2018-10-01T23:38:00Z">
              <w:rPr>
                <w:bCs/>
                <w:sz w:val="23"/>
                <w:szCs w:val="23"/>
                <w:lang w:val="it-IT"/>
              </w:rPr>
            </w:rPrChange>
          </w:rPr>
          <w:t>Description of the various managerial tasks which may be occurred in at VTS</w:t>
        </w:r>
      </w:ins>
      <w:ins w:id="460" w:author="fabrizio" w:date="2018-10-01T23:44:00Z">
        <w:r w:rsidR="00240BE1">
          <w:rPr>
            <w:bCs/>
            <w:sz w:val="23"/>
            <w:szCs w:val="23"/>
            <w:lang w:val="en-US"/>
          </w:rPr>
          <w:t xml:space="preserve"> (</w:t>
        </w:r>
      </w:ins>
      <w:ins w:id="461" w:author="fabrizio" w:date="2018-10-01T23:45:00Z">
        <w:r w:rsidR="00240BE1">
          <w:rPr>
            <w:bCs/>
            <w:sz w:val="23"/>
            <w:szCs w:val="23"/>
            <w:lang w:val="en-US"/>
          </w:rPr>
          <w:t>is a Questionaire needed?)</w:t>
        </w:r>
      </w:ins>
    </w:p>
    <w:p w14:paraId="09AE52A8" w14:textId="77777777" w:rsidR="00240BE1" w:rsidRPr="00240BE1" w:rsidRDefault="00240BE1" w:rsidP="00240BE1">
      <w:pPr>
        <w:pStyle w:val="Default"/>
        <w:numPr>
          <w:ilvl w:val="0"/>
          <w:numId w:val="34"/>
        </w:numPr>
        <w:jc w:val="both"/>
        <w:rPr>
          <w:ins w:id="462" w:author="fabrizio" w:date="2018-10-01T23:38:00Z"/>
          <w:bCs/>
          <w:sz w:val="23"/>
          <w:szCs w:val="23"/>
          <w:lang w:val="it-IT"/>
        </w:rPr>
      </w:pPr>
      <w:ins w:id="463" w:author="fabrizio" w:date="2018-10-01T23:38:00Z">
        <w:r w:rsidRPr="00240BE1">
          <w:rPr>
            <w:bCs/>
            <w:sz w:val="23"/>
            <w:szCs w:val="23"/>
            <w:lang w:val="it-IT"/>
          </w:rPr>
          <w:t>Financial</w:t>
        </w:r>
      </w:ins>
    </w:p>
    <w:p w14:paraId="7FA59D2B" w14:textId="77777777" w:rsidR="00240BE1" w:rsidRPr="00240BE1" w:rsidRDefault="00240BE1" w:rsidP="00240BE1">
      <w:pPr>
        <w:pStyle w:val="Default"/>
        <w:numPr>
          <w:ilvl w:val="0"/>
          <w:numId w:val="34"/>
        </w:numPr>
        <w:jc w:val="both"/>
        <w:rPr>
          <w:ins w:id="464" w:author="fabrizio" w:date="2018-10-01T23:38:00Z"/>
          <w:bCs/>
          <w:sz w:val="23"/>
          <w:szCs w:val="23"/>
          <w:lang w:val="it-IT"/>
        </w:rPr>
      </w:pPr>
      <w:ins w:id="465" w:author="fabrizio" w:date="2018-10-01T23:38:00Z">
        <w:r w:rsidRPr="00240BE1">
          <w:rPr>
            <w:bCs/>
            <w:sz w:val="23"/>
            <w:szCs w:val="23"/>
            <w:lang w:val="it-IT"/>
          </w:rPr>
          <w:t>handling of personnel</w:t>
        </w:r>
      </w:ins>
    </w:p>
    <w:p w14:paraId="0F8B65EC" w14:textId="77777777" w:rsidR="00240BE1" w:rsidRPr="00240BE1" w:rsidRDefault="00240BE1" w:rsidP="00240BE1">
      <w:pPr>
        <w:pStyle w:val="Default"/>
        <w:numPr>
          <w:ilvl w:val="0"/>
          <w:numId w:val="34"/>
        </w:numPr>
        <w:jc w:val="both"/>
        <w:rPr>
          <w:ins w:id="466" w:author="fabrizio" w:date="2018-10-01T23:38:00Z"/>
          <w:bCs/>
          <w:sz w:val="23"/>
          <w:szCs w:val="23"/>
          <w:lang w:val="it-IT"/>
        </w:rPr>
      </w:pPr>
      <w:ins w:id="467" w:author="fabrizio" w:date="2018-10-01T23:38:00Z">
        <w:r w:rsidRPr="00240BE1">
          <w:rPr>
            <w:bCs/>
            <w:sz w:val="23"/>
            <w:szCs w:val="23"/>
            <w:lang w:val="it-IT"/>
          </w:rPr>
          <w:t>operational procedures</w:t>
        </w:r>
      </w:ins>
    </w:p>
    <w:p w14:paraId="71D1C667" w14:textId="77777777" w:rsidR="00240BE1" w:rsidRPr="00240BE1" w:rsidRDefault="00240BE1" w:rsidP="00240BE1">
      <w:pPr>
        <w:pStyle w:val="Default"/>
        <w:numPr>
          <w:ilvl w:val="0"/>
          <w:numId w:val="34"/>
        </w:numPr>
        <w:jc w:val="both"/>
        <w:rPr>
          <w:ins w:id="468" w:author="fabrizio" w:date="2018-10-01T23:38:00Z"/>
          <w:bCs/>
          <w:sz w:val="23"/>
          <w:szCs w:val="23"/>
          <w:lang w:val="it-IT"/>
        </w:rPr>
      </w:pPr>
      <w:ins w:id="469" w:author="fabrizio" w:date="2018-10-01T23:38:00Z">
        <w:r w:rsidRPr="00240BE1">
          <w:rPr>
            <w:bCs/>
            <w:sz w:val="23"/>
            <w:szCs w:val="23"/>
            <w:lang w:val="it-IT"/>
          </w:rPr>
          <w:t>cooperation with other stakeholders</w:t>
        </w:r>
      </w:ins>
    </w:p>
    <w:p w14:paraId="17B55C0D" w14:textId="77777777" w:rsidR="00240BE1" w:rsidRPr="00240BE1" w:rsidRDefault="00240BE1" w:rsidP="00240BE1">
      <w:pPr>
        <w:pStyle w:val="Default"/>
        <w:numPr>
          <w:ilvl w:val="0"/>
          <w:numId w:val="34"/>
        </w:numPr>
        <w:jc w:val="both"/>
        <w:rPr>
          <w:ins w:id="470" w:author="fabrizio" w:date="2018-10-01T23:38:00Z"/>
          <w:bCs/>
          <w:sz w:val="23"/>
          <w:szCs w:val="23"/>
          <w:lang w:val="it-IT"/>
        </w:rPr>
      </w:pPr>
      <w:ins w:id="471" w:author="fabrizio" w:date="2018-10-01T23:38:00Z">
        <w:r w:rsidRPr="00240BE1">
          <w:rPr>
            <w:bCs/>
            <w:sz w:val="23"/>
            <w:szCs w:val="23"/>
            <w:lang w:val="it-IT"/>
          </w:rPr>
          <w:t>equipment</w:t>
        </w:r>
      </w:ins>
    </w:p>
    <w:p w14:paraId="2399114D" w14:textId="77777777" w:rsidR="000D7B31" w:rsidRDefault="00240BE1">
      <w:pPr>
        <w:pStyle w:val="Default"/>
        <w:numPr>
          <w:ilvl w:val="0"/>
          <w:numId w:val="34"/>
        </w:numPr>
        <w:jc w:val="both"/>
        <w:rPr>
          <w:ins w:id="472" w:author="fabrizio" w:date="2018-10-01T23:45:00Z"/>
          <w:bCs/>
          <w:sz w:val="23"/>
          <w:szCs w:val="23"/>
          <w:lang w:val="it-IT"/>
        </w:rPr>
        <w:pPrChange w:id="473" w:author="fabrizio" w:date="2018-10-01T23:38:00Z">
          <w:pPr>
            <w:pStyle w:val="Default"/>
            <w:jc w:val="both"/>
          </w:pPr>
        </w:pPrChange>
      </w:pPr>
      <w:ins w:id="474" w:author="fabrizio" w:date="2018-10-01T23:38:00Z">
        <w:r w:rsidRPr="00240BE1">
          <w:rPr>
            <w:bCs/>
            <w:sz w:val="23"/>
            <w:szCs w:val="23"/>
            <w:lang w:val="it-IT"/>
          </w:rPr>
          <w:t>etc</w:t>
        </w:r>
      </w:ins>
    </w:p>
    <w:p w14:paraId="423981C0" w14:textId="77777777" w:rsidR="000D7B31" w:rsidRDefault="000D7B31">
      <w:pPr>
        <w:pStyle w:val="Default"/>
        <w:ind w:left="720"/>
        <w:jc w:val="both"/>
        <w:rPr>
          <w:ins w:id="475" w:author="fabrizio" w:date="2018-10-01T23:38:00Z"/>
          <w:bCs/>
          <w:sz w:val="23"/>
          <w:szCs w:val="23"/>
          <w:lang w:val="it-IT"/>
        </w:rPr>
        <w:pPrChange w:id="476" w:author="fabrizio" w:date="2018-10-01T23:45:00Z">
          <w:pPr>
            <w:pStyle w:val="Default"/>
            <w:jc w:val="both"/>
          </w:pPr>
        </w:pPrChange>
      </w:pPr>
    </w:p>
    <w:p w14:paraId="3333873B" w14:textId="77777777" w:rsidR="008F44C4" w:rsidRDefault="00EF13A5">
      <w:pPr>
        <w:pStyle w:val="Default"/>
        <w:jc w:val="both"/>
        <w:rPr>
          <w:ins w:id="477" w:author="fabrizio" w:date="2018-10-01T23:38:00Z"/>
          <w:bCs/>
          <w:sz w:val="23"/>
          <w:szCs w:val="23"/>
          <w:lang w:val="en-US"/>
          <w:rPrChange w:id="478" w:author="fabrizio" w:date="2018-10-01T23:38:00Z">
            <w:rPr>
              <w:ins w:id="479" w:author="fabrizio" w:date="2018-10-01T23:38:00Z"/>
              <w:bCs/>
              <w:sz w:val="23"/>
              <w:szCs w:val="23"/>
              <w:lang w:val="it-IT"/>
            </w:rPr>
          </w:rPrChange>
        </w:rPr>
      </w:pPr>
      <w:ins w:id="480" w:author="fabrizio" w:date="2018-10-01T23:38:00Z">
        <w:r w:rsidRPr="00EF13A5">
          <w:rPr>
            <w:bCs/>
            <w:sz w:val="23"/>
            <w:szCs w:val="23"/>
            <w:lang w:val="en-US"/>
            <w:rPrChange w:id="481" w:author="fabrizio" w:date="2018-10-01T23:38:00Z">
              <w:rPr>
                <w:bCs/>
                <w:sz w:val="23"/>
                <w:szCs w:val="23"/>
                <w:lang w:val="it-IT"/>
              </w:rPr>
            </w:rPrChange>
          </w:rPr>
          <w:t> Description of the various types of VTSs (which may influence / decide which managerial tasks will be handled by whom)</w:t>
        </w:r>
      </w:ins>
    </w:p>
    <w:p w14:paraId="5AD7AC29" w14:textId="77777777" w:rsidR="00240BE1" w:rsidRPr="00240BE1" w:rsidRDefault="00240BE1" w:rsidP="00240BE1">
      <w:pPr>
        <w:pStyle w:val="Default"/>
        <w:numPr>
          <w:ilvl w:val="0"/>
          <w:numId w:val="35"/>
        </w:numPr>
        <w:jc w:val="both"/>
        <w:rPr>
          <w:ins w:id="482" w:author="fabrizio" w:date="2018-10-01T23:38:00Z"/>
          <w:bCs/>
          <w:sz w:val="23"/>
          <w:szCs w:val="23"/>
          <w:lang w:val="it-IT"/>
        </w:rPr>
      </w:pPr>
      <w:ins w:id="483" w:author="fabrizio" w:date="2018-10-01T23:38:00Z">
        <w:r w:rsidRPr="00240BE1">
          <w:rPr>
            <w:bCs/>
            <w:sz w:val="23"/>
            <w:szCs w:val="23"/>
            <w:lang w:val="it-IT"/>
          </w:rPr>
          <w:t>Geographical area</w:t>
        </w:r>
      </w:ins>
    </w:p>
    <w:p w14:paraId="1EF496E9" w14:textId="77777777" w:rsidR="00240BE1" w:rsidRDefault="00240BE1" w:rsidP="00240BE1">
      <w:pPr>
        <w:pStyle w:val="Default"/>
        <w:numPr>
          <w:ilvl w:val="0"/>
          <w:numId w:val="35"/>
        </w:numPr>
        <w:jc w:val="both"/>
        <w:rPr>
          <w:ins w:id="484" w:author="fabrizio" w:date="2018-10-01T23:45:00Z"/>
          <w:bCs/>
          <w:sz w:val="23"/>
          <w:szCs w:val="23"/>
          <w:lang w:val="it-IT"/>
        </w:rPr>
      </w:pPr>
      <w:ins w:id="485" w:author="fabrizio" w:date="2018-10-01T23:38:00Z">
        <w:r w:rsidRPr="00240BE1">
          <w:rPr>
            <w:bCs/>
            <w:sz w:val="23"/>
            <w:szCs w:val="23"/>
            <w:lang w:val="it-IT"/>
          </w:rPr>
          <w:t>number of employees</w:t>
        </w:r>
      </w:ins>
    </w:p>
    <w:p w14:paraId="284E1F58" w14:textId="77777777" w:rsidR="000D7B31" w:rsidRDefault="000D7B31">
      <w:pPr>
        <w:pStyle w:val="Default"/>
        <w:ind w:left="720"/>
        <w:jc w:val="both"/>
        <w:rPr>
          <w:ins w:id="486" w:author="fabrizio" w:date="2018-10-01T23:39:00Z"/>
          <w:bCs/>
          <w:sz w:val="23"/>
          <w:szCs w:val="23"/>
          <w:lang w:val="it-IT"/>
        </w:rPr>
        <w:pPrChange w:id="487" w:author="fabrizio" w:date="2018-10-01T23:45:00Z">
          <w:pPr>
            <w:pStyle w:val="Default"/>
            <w:numPr>
              <w:numId w:val="35"/>
            </w:numPr>
            <w:tabs>
              <w:tab w:val="num" w:pos="720"/>
            </w:tabs>
            <w:ind w:left="720" w:hanging="360"/>
            <w:jc w:val="both"/>
          </w:pPr>
        </w:pPrChange>
      </w:pPr>
    </w:p>
    <w:p w14:paraId="58153D5F" w14:textId="77777777" w:rsidR="000D7B31" w:rsidRDefault="00240BE1">
      <w:pPr>
        <w:pStyle w:val="Default"/>
        <w:jc w:val="both"/>
        <w:rPr>
          <w:ins w:id="488" w:author="fabrizio" w:date="2018-10-01T23:39:00Z"/>
          <w:bCs/>
          <w:sz w:val="23"/>
          <w:szCs w:val="23"/>
          <w:lang w:val="en-US"/>
        </w:rPr>
        <w:pPrChange w:id="489" w:author="fabrizio" w:date="2018-10-01T23:39:00Z">
          <w:pPr>
            <w:pStyle w:val="Default"/>
            <w:numPr>
              <w:numId w:val="35"/>
            </w:numPr>
            <w:tabs>
              <w:tab w:val="num" w:pos="720"/>
            </w:tabs>
            <w:ind w:left="720" w:hanging="360"/>
            <w:jc w:val="both"/>
          </w:pPr>
        </w:pPrChange>
      </w:pPr>
      <w:ins w:id="490" w:author="fabrizio" w:date="2018-10-01T23:39:00Z">
        <w:r w:rsidRPr="00240BE1">
          <w:rPr>
            <w:bCs/>
            <w:sz w:val="23"/>
            <w:szCs w:val="23"/>
            <w:lang w:val="en-US"/>
          </w:rPr>
          <w:t xml:space="preserve"> Description of the various </w:t>
        </w:r>
        <w:r>
          <w:rPr>
            <w:bCs/>
            <w:sz w:val="23"/>
            <w:szCs w:val="23"/>
            <w:lang w:val="en-US"/>
          </w:rPr>
          <w:t>factors which may influence / decide which / how much training is needed:</w:t>
        </w:r>
      </w:ins>
    </w:p>
    <w:p w14:paraId="41E04D83" w14:textId="77777777" w:rsidR="000D7B31" w:rsidRDefault="00240BE1">
      <w:pPr>
        <w:pStyle w:val="Default"/>
        <w:numPr>
          <w:ilvl w:val="0"/>
          <w:numId w:val="36"/>
        </w:numPr>
        <w:jc w:val="both"/>
        <w:rPr>
          <w:ins w:id="491" w:author="fabrizio" w:date="2018-10-01T23:45:00Z"/>
          <w:bCs/>
          <w:sz w:val="23"/>
          <w:szCs w:val="23"/>
          <w:lang w:val="en-US"/>
        </w:rPr>
        <w:pPrChange w:id="492" w:author="fabrizio" w:date="2018-10-01T23:40:00Z">
          <w:pPr>
            <w:pStyle w:val="Default"/>
            <w:numPr>
              <w:numId w:val="35"/>
            </w:numPr>
            <w:tabs>
              <w:tab w:val="num" w:pos="720"/>
            </w:tabs>
            <w:ind w:left="720" w:hanging="360"/>
            <w:jc w:val="both"/>
          </w:pPr>
        </w:pPrChange>
      </w:pPr>
      <w:ins w:id="493" w:author="fabrizio" w:date="2018-10-01T23:45:00Z">
        <w:r>
          <w:rPr>
            <w:bCs/>
            <w:sz w:val="23"/>
            <w:szCs w:val="23"/>
            <w:lang w:val="en-US"/>
          </w:rPr>
          <w:t>prior knowledge/experience</w:t>
        </w:r>
      </w:ins>
    </w:p>
    <w:p w14:paraId="550A78EC" w14:textId="77777777" w:rsidR="000D7B31" w:rsidRDefault="00240BE1">
      <w:pPr>
        <w:pStyle w:val="Default"/>
        <w:numPr>
          <w:ilvl w:val="0"/>
          <w:numId w:val="36"/>
        </w:numPr>
        <w:jc w:val="both"/>
        <w:rPr>
          <w:ins w:id="494" w:author="fabrizio" w:date="2018-10-01T23:46:00Z"/>
          <w:bCs/>
          <w:sz w:val="23"/>
          <w:szCs w:val="23"/>
          <w:lang w:val="en-US"/>
        </w:rPr>
        <w:pPrChange w:id="495" w:author="fabrizio" w:date="2018-10-01T23:40:00Z">
          <w:pPr>
            <w:pStyle w:val="Default"/>
            <w:numPr>
              <w:numId w:val="35"/>
            </w:numPr>
            <w:tabs>
              <w:tab w:val="num" w:pos="720"/>
            </w:tabs>
            <w:ind w:left="720" w:hanging="360"/>
            <w:jc w:val="both"/>
          </w:pPr>
        </w:pPrChange>
      </w:pPr>
      <w:ins w:id="496" w:author="fabrizio" w:date="2018-10-01T23:46:00Z">
        <w:r>
          <w:rPr>
            <w:bCs/>
            <w:sz w:val="23"/>
            <w:szCs w:val="23"/>
            <w:lang w:val="en-US"/>
          </w:rPr>
          <w:t>..</w:t>
        </w:r>
      </w:ins>
    </w:p>
    <w:p w14:paraId="0DCDE9E0" w14:textId="77777777" w:rsidR="000D7B31" w:rsidRDefault="00240BE1">
      <w:pPr>
        <w:pStyle w:val="Default"/>
        <w:numPr>
          <w:ilvl w:val="0"/>
          <w:numId w:val="36"/>
        </w:numPr>
        <w:jc w:val="both"/>
        <w:rPr>
          <w:ins w:id="497" w:author="fabrizio" w:date="2018-10-01T23:46:00Z"/>
          <w:bCs/>
          <w:sz w:val="23"/>
          <w:szCs w:val="23"/>
          <w:lang w:val="en-US"/>
        </w:rPr>
        <w:pPrChange w:id="498" w:author="fabrizio" w:date="2018-10-01T23:40:00Z">
          <w:pPr>
            <w:pStyle w:val="Default"/>
            <w:numPr>
              <w:numId w:val="35"/>
            </w:numPr>
            <w:tabs>
              <w:tab w:val="num" w:pos="720"/>
            </w:tabs>
            <w:ind w:left="720" w:hanging="360"/>
            <w:jc w:val="both"/>
          </w:pPr>
        </w:pPrChange>
      </w:pPr>
      <w:ins w:id="499" w:author="fabrizio" w:date="2018-10-01T23:46:00Z">
        <w:r>
          <w:rPr>
            <w:bCs/>
            <w:sz w:val="23"/>
            <w:szCs w:val="23"/>
            <w:lang w:val="en-US"/>
          </w:rPr>
          <w:t>..</w:t>
        </w:r>
      </w:ins>
    </w:p>
    <w:p w14:paraId="2F91FEAF" w14:textId="77777777" w:rsidR="000D7B31" w:rsidRDefault="000D7B31">
      <w:pPr>
        <w:pStyle w:val="Default"/>
        <w:numPr>
          <w:ilvl w:val="0"/>
          <w:numId w:val="36"/>
        </w:numPr>
        <w:jc w:val="both"/>
        <w:rPr>
          <w:ins w:id="500" w:author="fabrizio" w:date="2018-10-01T23:38:00Z"/>
          <w:bCs/>
          <w:sz w:val="23"/>
          <w:szCs w:val="23"/>
          <w:lang w:val="en-US"/>
          <w:rPrChange w:id="501" w:author="fabrizio" w:date="2018-10-01T23:39:00Z">
            <w:rPr>
              <w:ins w:id="502" w:author="fabrizio" w:date="2018-10-01T23:38:00Z"/>
              <w:bCs/>
              <w:sz w:val="23"/>
              <w:szCs w:val="23"/>
              <w:lang w:val="it-IT"/>
            </w:rPr>
          </w:rPrChange>
        </w:rPr>
        <w:pPrChange w:id="503" w:author="fabrizio" w:date="2018-10-01T23:40:00Z">
          <w:pPr>
            <w:pStyle w:val="Default"/>
            <w:numPr>
              <w:numId w:val="35"/>
            </w:numPr>
            <w:tabs>
              <w:tab w:val="num" w:pos="720"/>
            </w:tabs>
            <w:ind w:left="720" w:hanging="360"/>
            <w:jc w:val="both"/>
          </w:pPr>
        </w:pPrChange>
      </w:pPr>
    </w:p>
    <w:p w14:paraId="0EE43DEB" w14:textId="77777777" w:rsidR="00D36E27" w:rsidRPr="00860EA6" w:rsidRDefault="00240BE1" w:rsidP="00240BE1">
      <w:pPr>
        <w:pStyle w:val="Default"/>
        <w:jc w:val="both"/>
        <w:rPr>
          <w:bCs/>
          <w:sz w:val="23"/>
          <w:szCs w:val="23"/>
        </w:rPr>
      </w:pPr>
      <w:ins w:id="504" w:author="fabrizio" w:date="2018-10-01T23:38:00Z">
        <w:r w:rsidRPr="00240BE1">
          <w:rPr>
            <w:bCs/>
            <w:sz w:val="23"/>
            <w:szCs w:val="23"/>
          </w:rPr>
          <w:t xml:space="preserve"> </w:t>
        </w:r>
      </w:ins>
      <w:r w:rsidR="00D36E27" w:rsidRPr="00860EA6">
        <w:rPr>
          <w:bCs/>
          <w:sz w:val="23"/>
          <w:szCs w:val="23"/>
        </w:rPr>
        <w:br w:type="page"/>
      </w:r>
    </w:p>
    <w:p w14:paraId="652818A4" w14:textId="77777777" w:rsidR="00066209" w:rsidRDefault="00066209" w:rsidP="00D36E27">
      <w:pPr>
        <w:rPr>
          <w:b/>
          <w:bCs/>
          <w:sz w:val="32"/>
          <w:szCs w:val="32"/>
        </w:rPr>
      </w:pPr>
      <w:r w:rsidRPr="00066209">
        <w:rPr>
          <w:b/>
          <w:bCs/>
          <w:sz w:val="32"/>
          <w:szCs w:val="32"/>
        </w:rPr>
        <w:lastRenderedPageBreak/>
        <w:t xml:space="preserve">PART </w:t>
      </w:r>
      <w:r w:rsidR="00D36E27">
        <w:rPr>
          <w:b/>
          <w:bCs/>
          <w:sz w:val="32"/>
          <w:szCs w:val="32"/>
        </w:rPr>
        <w:t>B</w:t>
      </w:r>
      <w:r w:rsidRPr="00066209">
        <w:rPr>
          <w:b/>
          <w:bCs/>
          <w:sz w:val="32"/>
          <w:szCs w:val="32"/>
        </w:rPr>
        <w:t>- COURSE FRAMEWORK</w:t>
      </w:r>
    </w:p>
    <w:p w14:paraId="4E46353A" w14:textId="77777777" w:rsidR="001870BF" w:rsidRDefault="001870BF" w:rsidP="001870BF">
      <w:pPr>
        <w:pStyle w:val="Default"/>
        <w:rPr>
          <w:b/>
          <w:bCs/>
          <w:sz w:val="23"/>
          <w:szCs w:val="23"/>
        </w:rPr>
      </w:pPr>
    </w:p>
    <w:p w14:paraId="7674D041" w14:textId="77777777" w:rsidR="002C1CD7" w:rsidRPr="002C1CD7" w:rsidRDefault="002C1CD7" w:rsidP="002C1CD7">
      <w:pPr>
        <w:pStyle w:val="Default"/>
        <w:jc w:val="both"/>
        <w:rPr>
          <w:b/>
          <w:bCs/>
          <w:sz w:val="23"/>
          <w:szCs w:val="23"/>
        </w:rPr>
      </w:pPr>
      <w:r>
        <w:rPr>
          <w:b/>
          <w:bCs/>
          <w:sz w:val="23"/>
          <w:szCs w:val="23"/>
        </w:rPr>
        <w:t xml:space="preserve">1 INTRODUCTION </w:t>
      </w:r>
    </w:p>
    <w:p w14:paraId="7A6633D0" w14:textId="77777777" w:rsidR="00D36E27" w:rsidDel="007253C6" w:rsidRDefault="002C1CD7" w:rsidP="002C1CD7">
      <w:pPr>
        <w:pStyle w:val="Default"/>
        <w:jc w:val="both"/>
        <w:rPr>
          <w:del w:id="505" w:author="Microsoft Office-gebruiker" w:date="2018-07-19T13:21:00Z"/>
          <w:bCs/>
          <w:sz w:val="23"/>
          <w:szCs w:val="23"/>
        </w:rPr>
      </w:pPr>
      <w:del w:id="506" w:author="Microsoft Office-gebruiker" w:date="2018-07-19T13:21:00Z">
        <w:r w:rsidRPr="002C1CD7" w:rsidDel="007253C6">
          <w:rPr>
            <w:bCs/>
            <w:sz w:val="23"/>
            <w:szCs w:val="23"/>
          </w:rPr>
          <w:delText xml:space="preserve">The course covers the requirements of the IALA Recommendation V-103. On successful completion of the course and assessments, the participants should have been presented with sufficient training and to carry out with competence the duties of a VTS </w:delText>
        </w:r>
        <w:r w:rsidR="005D370C" w:rsidDel="007253C6">
          <w:rPr>
            <w:bCs/>
            <w:sz w:val="23"/>
            <w:szCs w:val="23"/>
          </w:rPr>
          <w:delText>Manager</w:delText>
        </w:r>
        <w:r w:rsidRPr="002C1CD7" w:rsidDel="007253C6">
          <w:rPr>
            <w:bCs/>
            <w:sz w:val="23"/>
            <w:szCs w:val="23"/>
          </w:rPr>
          <w:delText xml:space="preserve"> at a VTS centre. </w:delText>
        </w:r>
      </w:del>
    </w:p>
    <w:p w14:paraId="3DDEA979" w14:textId="77777777" w:rsidR="00D36E27" w:rsidDel="007253C6" w:rsidRDefault="002C1CD7" w:rsidP="002C1CD7">
      <w:pPr>
        <w:pStyle w:val="Default"/>
        <w:jc w:val="both"/>
        <w:rPr>
          <w:del w:id="507" w:author="Microsoft Office-gebruiker" w:date="2018-07-19T13:21:00Z"/>
          <w:bCs/>
          <w:sz w:val="23"/>
          <w:szCs w:val="23"/>
        </w:rPr>
      </w:pPr>
      <w:del w:id="508" w:author="Microsoft Office-gebruiker" w:date="2018-07-19T13:21:00Z">
        <w:r w:rsidRPr="002C1CD7" w:rsidDel="007253C6">
          <w:rPr>
            <w:bCs/>
            <w:sz w:val="23"/>
            <w:szCs w:val="23"/>
          </w:rPr>
          <w:delText xml:space="preserve">In particular </w:delText>
        </w:r>
        <w:r w:rsidR="00182084" w:rsidRPr="00182084" w:rsidDel="007253C6">
          <w:rPr>
            <w:bCs/>
            <w:sz w:val="23"/>
            <w:szCs w:val="23"/>
          </w:rPr>
          <w:delText xml:space="preserve">they should be fully conversant with the </w:delText>
        </w:r>
        <w:r w:rsidR="00182084" w:rsidRPr="00860EA6" w:rsidDel="007253C6">
          <w:rPr>
            <w:bCs/>
            <w:sz w:val="23"/>
            <w:szCs w:val="23"/>
          </w:rPr>
          <w:delText>principles and practices of the particular VTS, the types of service provided and the overall structure and capabilities of the VTS organisation</w:delText>
        </w:r>
        <w:r w:rsidRPr="00B537A7" w:rsidDel="007253C6">
          <w:rPr>
            <w:bCs/>
            <w:sz w:val="23"/>
            <w:szCs w:val="23"/>
          </w:rPr>
          <w:delText xml:space="preserve">. </w:delText>
        </w:r>
      </w:del>
    </w:p>
    <w:p w14:paraId="22186AFD" w14:textId="77777777" w:rsidR="000D7B31" w:rsidRDefault="00182084">
      <w:pPr>
        <w:pStyle w:val="Default"/>
        <w:jc w:val="both"/>
        <w:rPr>
          <w:ins w:id="509" w:author="Microsoft Office-gebruiker" w:date="2018-07-19T13:24:00Z"/>
          <w:color w:val="222222"/>
          <w:sz w:val="21"/>
          <w:szCs w:val="21"/>
          <w:lang w:eastAsia="nl-NL"/>
        </w:rPr>
        <w:pPrChange w:id="510" w:author="Microsoft Office-gebruiker" w:date="2018-07-19T13:25:00Z">
          <w:pPr>
            <w:pStyle w:val="NormalWeb"/>
            <w:spacing w:before="120" w:after="120"/>
          </w:pPr>
        </w:pPrChange>
      </w:pPr>
      <w:del w:id="511" w:author="Microsoft Office-gebruiker" w:date="2018-07-19T13:21:00Z">
        <w:r w:rsidRPr="00860EA6" w:rsidDel="007253C6">
          <w:rPr>
            <w:bCs/>
            <w:sz w:val="23"/>
            <w:szCs w:val="23"/>
          </w:rPr>
          <w:delText>The manager should also possess managerial qualifications required by the Competent or VTS Authority concerned</w:delText>
        </w:r>
      </w:del>
      <w:ins w:id="512" w:author="Microsoft Office-gebruiker" w:date="2018-07-19T13:21:00Z">
        <w:r w:rsidR="007253C6">
          <w:rPr>
            <w:bCs/>
            <w:sz w:val="23"/>
            <w:szCs w:val="23"/>
          </w:rPr>
          <w:t xml:space="preserve">The first written vision on </w:t>
        </w:r>
      </w:ins>
      <w:ins w:id="513" w:author="Microsoft Office-gebruiker" w:date="2018-07-19T13:22:00Z">
        <w:r w:rsidR="007253C6">
          <w:rPr>
            <w:bCs/>
            <w:sz w:val="23"/>
            <w:szCs w:val="23"/>
          </w:rPr>
          <w:t>management</w:t>
        </w:r>
      </w:ins>
      <w:ins w:id="514" w:author="Microsoft Office-gebruiker" w:date="2018-07-19T13:21:00Z">
        <w:r w:rsidR="007253C6">
          <w:rPr>
            <w:bCs/>
            <w:sz w:val="23"/>
            <w:szCs w:val="23"/>
          </w:rPr>
          <w:t xml:space="preserve"> </w:t>
        </w:r>
      </w:ins>
      <w:ins w:id="515" w:author="Microsoft Office-gebruiker" w:date="2018-07-19T13:22:00Z">
        <w:r w:rsidR="007253C6">
          <w:rPr>
            <w:bCs/>
            <w:sz w:val="23"/>
            <w:szCs w:val="23"/>
          </w:rPr>
          <w:t xml:space="preserve">stems from </w:t>
        </w:r>
        <w:r w:rsidR="00423F41">
          <w:rPr>
            <w:bCs/>
            <w:sz w:val="23"/>
            <w:szCs w:val="23"/>
          </w:rPr>
          <w:t>Professor Fayol</w:t>
        </w:r>
      </w:ins>
      <w:ins w:id="516" w:author="Microsoft Office-gebruiker" w:date="2018-07-19T13:25:00Z">
        <w:r w:rsidR="00423F41">
          <w:rPr>
            <w:bCs/>
            <w:sz w:val="23"/>
            <w:szCs w:val="23"/>
          </w:rPr>
          <w:t xml:space="preserve">. </w:t>
        </w:r>
      </w:ins>
      <w:ins w:id="517" w:author="Microsoft Office-gebruiker" w:date="2018-07-19T13:24:00Z">
        <w:r w:rsidR="00423F41">
          <w:rPr>
            <w:color w:val="222222"/>
            <w:sz w:val="21"/>
            <w:szCs w:val="21"/>
          </w:rPr>
          <w:t>In his original work</w:t>
        </w:r>
      </w:ins>
      <w:ins w:id="518" w:author="Microsoft Office-gebruiker" w:date="2018-07-19T13:25:00Z">
        <w:r w:rsidR="00423F41">
          <w:rPr>
            <w:color w:val="222222"/>
            <w:sz w:val="21"/>
            <w:szCs w:val="21"/>
          </w:rPr>
          <w:t xml:space="preserve"> </w:t>
        </w:r>
      </w:ins>
      <w:ins w:id="519" w:author="Microsoft Office-gebruiker" w:date="2018-07-19T13:26:00Z">
        <w:r w:rsidR="00423F41">
          <w:rPr>
            <w:i/>
            <w:iCs/>
            <w:color w:val="222222"/>
            <w:sz w:val="21"/>
            <w:szCs w:val="21"/>
          </w:rPr>
          <w:t>Administration industrielle et générale</w:t>
        </w:r>
        <w:r w:rsidR="00423F41">
          <w:rPr>
            <w:color w:val="222222"/>
            <w:sz w:val="21"/>
            <w:szCs w:val="21"/>
          </w:rPr>
          <w:t xml:space="preserve"> </w:t>
        </w:r>
      </w:ins>
      <w:ins w:id="520" w:author="Microsoft Office-gebruiker" w:date="2018-07-19T13:25:00Z">
        <w:r w:rsidR="00423F41">
          <w:rPr>
            <w:color w:val="222222"/>
            <w:sz w:val="21"/>
            <w:szCs w:val="21"/>
          </w:rPr>
          <w:t>he distinguishes five tasks of a manager</w:t>
        </w:r>
      </w:ins>
      <w:ins w:id="521" w:author="Microsoft Office-gebruiker" w:date="2018-07-19T13:24:00Z">
        <w:r w:rsidR="00423F41">
          <w:rPr>
            <w:color w:val="222222"/>
            <w:sz w:val="21"/>
            <w:szCs w:val="21"/>
          </w:rPr>
          <w:t>,</w:t>
        </w:r>
        <w:r w:rsidR="00423F41">
          <w:rPr>
            <w:rStyle w:val="apple-converted-space"/>
            <w:color w:val="222222"/>
            <w:sz w:val="21"/>
            <w:szCs w:val="21"/>
          </w:rPr>
          <w:t> </w:t>
        </w:r>
        <w:r w:rsidR="00423F41">
          <w:rPr>
            <w:i/>
            <w:iCs/>
            <w:color w:val="222222"/>
            <w:sz w:val="21"/>
            <w:szCs w:val="21"/>
          </w:rPr>
          <w:t xml:space="preserve">prévoyance, organisation, commandement, coordination, </w:t>
        </w:r>
      </w:ins>
      <w:ins w:id="522" w:author="Microsoft Office-gebruiker" w:date="2018-07-19T13:26:00Z">
        <w:r w:rsidR="00423F41">
          <w:rPr>
            <w:i/>
            <w:iCs/>
            <w:color w:val="222222"/>
            <w:sz w:val="21"/>
            <w:szCs w:val="21"/>
          </w:rPr>
          <w:t>controller</w:t>
        </w:r>
        <w:r w:rsidR="00423F41">
          <w:rPr>
            <w:color w:val="222222"/>
            <w:sz w:val="21"/>
            <w:szCs w:val="21"/>
          </w:rPr>
          <w:t>. These functions are translated as</w:t>
        </w:r>
      </w:ins>
    </w:p>
    <w:p w14:paraId="1DCD3232" w14:textId="77777777" w:rsidR="00423F41" w:rsidRDefault="00423F41" w:rsidP="00423F41">
      <w:pPr>
        <w:numPr>
          <w:ilvl w:val="0"/>
          <w:numId w:val="31"/>
        </w:numPr>
        <w:spacing w:before="100" w:beforeAutospacing="1" w:after="24"/>
        <w:ind w:left="768"/>
        <w:rPr>
          <w:ins w:id="523" w:author="Microsoft Office-gebruiker" w:date="2018-07-19T13:24:00Z"/>
          <w:rFonts w:cs="Arial"/>
          <w:color w:val="222222"/>
          <w:sz w:val="21"/>
          <w:szCs w:val="21"/>
        </w:rPr>
      </w:pPr>
      <w:ins w:id="524" w:author="Microsoft Office-gebruiker" w:date="2018-07-19T13:24:00Z">
        <w:r>
          <w:rPr>
            <w:rFonts w:cs="Arial"/>
            <w:color w:val="222222"/>
            <w:sz w:val="21"/>
            <w:szCs w:val="21"/>
          </w:rPr>
          <w:t>Planning</w:t>
        </w:r>
      </w:ins>
    </w:p>
    <w:p w14:paraId="640B6A2D" w14:textId="77777777" w:rsidR="00423F41" w:rsidRDefault="00423F41" w:rsidP="00423F41">
      <w:pPr>
        <w:numPr>
          <w:ilvl w:val="0"/>
          <w:numId w:val="31"/>
        </w:numPr>
        <w:spacing w:before="100" w:beforeAutospacing="1" w:after="24"/>
        <w:ind w:left="768"/>
        <w:rPr>
          <w:ins w:id="525" w:author="Microsoft Office-gebruiker" w:date="2018-07-19T13:24:00Z"/>
          <w:rFonts w:cs="Arial"/>
          <w:color w:val="222222"/>
          <w:sz w:val="21"/>
          <w:szCs w:val="21"/>
        </w:rPr>
      </w:pPr>
      <w:ins w:id="526" w:author="Microsoft Office-gebruiker" w:date="2018-07-19T13:24:00Z">
        <w:r>
          <w:rPr>
            <w:rFonts w:cs="Arial"/>
            <w:color w:val="222222"/>
            <w:sz w:val="21"/>
            <w:szCs w:val="21"/>
          </w:rPr>
          <w:t>Organizing</w:t>
        </w:r>
      </w:ins>
    </w:p>
    <w:p w14:paraId="24F51B2A" w14:textId="77777777" w:rsidR="00423F41" w:rsidRDefault="00423F41" w:rsidP="00423F41">
      <w:pPr>
        <w:numPr>
          <w:ilvl w:val="0"/>
          <w:numId w:val="31"/>
        </w:numPr>
        <w:spacing w:before="100" w:beforeAutospacing="1" w:after="24"/>
        <w:ind w:left="768"/>
        <w:rPr>
          <w:ins w:id="527" w:author="Microsoft Office-gebruiker" w:date="2018-07-19T13:24:00Z"/>
          <w:rFonts w:cs="Arial"/>
          <w:color w:val="222222"/>
          <w:sz w:val="21"/>
          <w:szCs w:val="21"/>
        </w:rPr>
      </w:pPr>
      <w:ins w:id="528" w:author="Microsoft Office-gebruiker" w:date="2018-07-19T13:24:00Z">
        <w:r>
          <w:rPr>
            <w:rFonts w:cs="Arial"/>
            <w:color w:val="222222"/>
            <w:sz w:val="21"/>
            <w:szCs w:val="21"/>
          </w:rPr>
          <w:t>Staffing</w:t>
        </w:r>
      </w:ins>
    </w:p>
    <w:p w14:paraId="6A1FD36D" w14:textId="77777777" w:rsidR="00423F41" w:rsidRDefault="00423F41" w:rsidP="00423F41">
      <w:pPr>
        <w:numPr>
          <w:ilvl w:val="0"/>
          <w:numId w:val="31"/>
        </w:numPr>
        <w:spacing w:before="100" w:beforeAutospacing="1" w:after="24"/>
        <w:ind w:left="768"/>
        <w:rPr>
          <w:ins w:id="529" w:author="Microsoft Office-gebruiker" w:date="2018-07-19T13:24:00Z"/>
          <w:rFonts w:cs="Arial"/>
          <w:color w:val="222222"/>
          <w:sz w:val="21"/>
          <w:szCs w:val="21"/>
        </w:rPr>
      </w:pPr>
      <w:ins w:id="530" w:author="Microsoft Office-gebruiker" w:date="2018-07-19T13:24:00Z">
        <w:r>
          <w:rPr>
            <w:rFonts w:cs="Arial"/>
            <w:color w:val="222222"/>
            <w:sz w:val="21"/>
            <w:szCs w:val="21"/>
          </w:rPr>
          <w:t>Directing</w:t>
        </w:r>
      </w:ins>
    </w:p>
    <w:p w14:paraId="61FEED23" w14:textId="77777777" w:rsidR="00423F41" w:rsidRDefault="00423F41" w:rsidP="00423F41">
      <w:pPr>
        <w:numPr>
          <w:ilvl w:val="0"/>
          <w:numId w:val="31"/>
        </w:numPr>
        <w:spacing w:before="100" w:beforeAutospacing="1" w:after="24"/>
        <w:ind w:left="768"/>
        <w:rPr>
          <w:ins w:id="531" w:author="Microsoft Office-gebruiker" w:date="2018-07-19T13:30:00Z"/>
          <w:rFonts w:cs="Arial"/>
          <w:color w:val="222222"/>
          <w:sz w:val="21"/>
          <w:szCs w:val="21"/>
        </w:rPr>
      </w:pPr>
      <w:ins w:id="532" w:author="Microsoft Office-gebruiker" w:date="2018-07-19T13:24:00Z">
        <w:r>
          <w:rPr>
            <w:rFonts w:cs="Arial"/>
            <w:color w:val="222222"/>
            <w:sz w:val="21"/>
            <w:szCs w:val="21"/>
          </w:rPr>
          <w:t>Controlling</w:t>
        </w:r>
      </w:ins>
    </w:p>
    <w:p w14:paraId="0BDC512D" w14:textId="77777777" w:rsidR="000D7B31" w:rsidRDefault="00495550">
      <w:pPr>
        <w:spacing w:before="100" w:beforeAutospacing="1" w:after="24"/>
        <w:rPr>
          <w:ins w:id="533" w:author="Microsoft Office-gebruiker" w:date="2018-07-25T13:11:00Z"/>
          <w:rFonts w:cs="Arial"/>
          <w:color w:val="222222"/>
          <w:sz w:val="21"/>
          <w:szCs w:val="21"/>
        </w:rPr>
        <w:pPrChange w:id="534" w:author="Microsoft Office-gebruiker" w:date="2018-07-19T13:30:00Z">
          <w:pPr>
            <w:numPr>
              <w:numId w:val="31"/>
            </w:numPr>
            <w:tabs>
              <w:tab w:val="num" w:pos="720"/>
            </w:tabs>
            <w:spacing w:before="100" w:beforeAutospacing="1" w:after="24"/>
            <w:ind w:left="720" w:hanging="360"/>
          </w:pPr>
        </w:pPrChange>
      </w:pPr>
      <w:ins w:id="535" w:author="Microsoft Office-gebruiker" w:date="2018-07-19T13:30:00Z">
        <w:r>
          <w:rPr>
            <w:rFonts w:cs="Arial"/>
            <w:color w:val="222222"/>
            <w:sz w:val="21"/>
            <w:szCs w:val="21"/>
          </w:rPr>
          <w:t xml:space="preserve">All of these tasks apply to the procedures, equipment, the environment and staff of the VTS. </w:t>
        </w:r>
      </w:ins>
    </w:p>
    <w:p w14:paraId="1E22EFAF" w14:textId="77777777" w:rsidR="000D7B31" w:rsidRDefault="000D7B31">
      <w:pPr>
        <w:spacing w:before="100" w:beforeAutospacing="1" w:after="24"/>
        <w:rPr>
          <w:ins w:id="536" w:author="Microsoft Office-gebruiker" w:date="2018-07-25T13:11:00Z"/>
          <w:rFonts w:cs="Arial"/>
          <w:color w:val="222222"/>
          <w:sz w:val="21"/>
          <w:szCs w:val="21"/>
        </w:rPr>
        <w:pPrChange w:id="537" w:author="Microsoft Office-gebruiker" w:date="2018-07-19T13:30:00Z">
          <w:pPr>
            <w:numPr>
              <w:numId w:val="31"/>
            </w:numPr>
            <w:tabs>
              <w:tab w:val="num" w:pos="720"/>
            </w:tabs>
            <w:spacing w:before="100" w:beforeAutospacing="1" w:after="24"/>
            <w:ind w:left="720" w:hanging="360"/>
          </w:pPr>
        </w:pPrChange>
      </w:pPr>
    </w:p>
    <w:p w14:paraId="3D51D93A" w14:textId="77777777" w:rsidR="000D7B31" w:rsidRDefault="00100F06">
      <w:pPr>
        <w:spacing w:before="100" w:beforeAutospacing="1" w:after="24"/>
        <w:rPr>
          <w:ins w:id="538" w:author="Microsoft Office-gebruiker" w:date="2018-07-25T13:11:00Z"/>
          <w:rFonts w:cs="Arial"/>
          <w:color w:val="222222"/>
          <w:sz w:val="21"/>
          <w:szCs w:val="21"/>
        </w:rPr>
        <w:pPrChange w:id="539" w:author="Microsoft Office-gebruiker" w:date="2018-07-19T13:30:00Z">
          <w:pPr>
            <w:numPr>
              <w:numId w:val="31"/>
            </w:numPr>
            <w:tabs>
              <w:tab w:val="num" w:pos="720"/>
            </w:tabs>
            <w:spacing w:before="100" w:beforeAutospacing="1" w:after="24"/>
            <w:ind w:left="720" w:hanging="360"/>
          </w:pPr>
        </w:pPrChange>
      </w:pPr>
      <w:ins w:id="540" w:author="Microsoft Office-gebruiker" w:date="2018-07-25T13:11:00Z">
        <w:r>
          <w:rPr>
            <w:rFonts w:cs="Arial"/>
            <w:color w:val="222222"/>
            <w:sz w:val="21"/>
            <w:szCs w:val="21"/>
          </w:rPr>
          <w:t>The course framework will be directly derived from the qualification framework</w:t>
        </w:r>
      </w:ins>
    </w:p>
    <w:p w14:paraId="080758F2" w14:textId="77777777" w:rsidR="000D7B31" w:rsidRDefault="000D7B31">
      <w:pPr>
        <w:spacing w:before="100" w:beforeAutospacing="1" w:after="24"/>
        <w:rPr>
          <w:ins w:id="541" w:author="Microsoft Office-gebruiker" w:date="2018-07-25T13:11:00Z"/>
          <w:rFonts w:cs="Arial"/>
          <w:color w:val="222222"/>
          <w:sz w:val="21"/>
          <w:szCs w:val="21"/>
        </w:rPr>
        <w:pPrChange w:id="542" w:author="Microsoft Office-gebruiker" w:date="2018-07-19T13:30:00Z">
          <w:pPr>
            <w:numPr>
              <w:numId w:val="31"/>
            </w:numPr>
            <w:tabs>
              <w:tab w:val="num" w:pos="720"/>
            </w:tabs>
            <w:spacing w:before="100" w:beforeAutospacing="1" w:after="24"/>
            <w:ind w:left="720" w:hanging="360"/>
          </w:pPr>
        </w:pPrChange>
      </w:pPr>
      <w:ins w:id="543" w:author="Microsoft Office-gebruiker" w:date="2018-07-25T13:17:00Z">
        <w:r>
          <w:rPr>
            <w:rFonts w:cs="Arial"/>
            <w:noProof/>
            <w:color w:val="222222"/>
            <w:sz w:val="21"/>
            <w:szCs w:val="21"/>
            <w:lang w:val="it-IT" w:eastAsia="it-IT"/>
            <w:rPrChange w:id="544" w:author="Unknown">
              <w:rPr>
                <w:noProof/>
                <w:lang w:val="it-IT" w:eastAsia="it-IT"/>
              </w:rPr>
            </w:rPrChange>
          </w:rPr>
          <w:drawing>
            <wp:inline distT="0" distB="0" distL="0" distR="0" wp14:anchorId="167310E8" wp14:editId="575C52D8">
              <wp:extent cx="6520069" cy="2743200"/>
              <wp:effectExtent l="0" t="0" r="0" b="0"/>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ins>
    </w:p>
    <w:p w14:paraId="1CEBEB59" w14:textId="77777777" w:rsidR="000D7B31" w:rsidRDefault="000D7B31">
      <w:pPr>
        <w:spacing w:before="100" w:beforeAutospacing="1" w:after="24"/>
        <w:rPr>
          <w:ins w:id="545" w:author="Microsoft Office-gebruiker" w:date="2018-07-19T13:41:00Z"/>
          <w:rFonts w:cs="Arial"/>
          <w:color w:val="222222"/>
          <w:sz w:val="21"/>
          <w:szCs w:val="21"/>
        </w:rPr>
        <w:pPrChange w:id="546" w:author="Microsoft Office-gebruiker" w:date="2018-07-19T13:30:00Z">
          <w:pPr>
            <w:numPr>
              <w:numId w:val="31"/>
            </w:numPr>
            <w:tabs>
              <w:tab w:val="num" w:pos="720"/>
            </w:tabs>
            <w:spacing w:before="100" w:beforeAutospacing="1" w:after="24"/>
            <w:ind w:left="720" w:hanging="360"/>
          </w:pPr>
        </w:pPrChange>
      </w:pPr>
    </w:p>
    <w:p w14:paraId="21B067FC" w14:textId="77777777" w:rsidR="000D7B31" w:rsidRDefault="000D7B31">
      <w:pPr>
        <w:spacing w:before="100" w:beforeAutospacing="1" w:after="24"/>
        <w:rPr>
          <w:ins w:id="547" w:author="Microsoft Office-gebruiker" w:date="2018-07-25T16:12:00Z"/>
          <w:rFonts w:cs="Arial"/>
          <w:color w:val="222222"/>
          <w:sz w:val="21"/>
          <w:szCs w:val="21"/>
        </w:rPr>
        <w:pPrChange w:id="548" w:author="Microsoft Office-gebruiker" w:date="2018-07-19T13:30:00Z">
          <w:pPr>
            <w:numPr>
              <w:numId w:val="31"/>
            </w:numPr>
            <w:tabs>
              <w:tab w:val="num" w:pos="720"/>
            </w:tabs>
            <w:spacing w:before="100" w:beforeAutospacing="1" w:after="24"/>
            <w:ind w:left="720" w:hanging="360"/>
          </w:pPr>
        </w:pPrChange>
      </w:pPr>
    </w:p>
    <w:p w14:paraId="0792004C" w14:textId="77777777" w:rsidR="00423F41" w:rsidDel="003A7BE1" w:rsidRDefault="00423F41" w:rsidP="002C1CD7">
      <w:pPr>
        <w:pStyle w:val="Default"/>
        <w:jc w:val="both"/>
        <w:rPr>
          <w:del w:id="549" w:author="Microsoft Office-gebruiker" w:date="2018-07-30T19:52:00Z"/>
          <w:bCs/>
          <w:sz w:val="23"/>
          <w:szCs w:val="23"/>
        </w:rPr>
      </w:pPr>
    </w:p>
    <w:p w14:paraId="07221D9C" w14:textId="77777777" w:rsidR="00356C43" w:rsidDel="003A7BE1" w:rsidRDefault="00356C43" w:rsidP="002C1CD7">
      <w:pPr>
        <w:pStyle w:val="Default"/>
        <w:jc w:val="both"/>
        <w:rPr>
          <w:del w:id="550" w:author="Microsoft Office-gebruiker" w:date="2018-07-30T19:52:00Z"/>
          <w:bCs/>
          <w:sz w:val="23"/>
          <w:szCs w:val="23"/>
        </w:rPr>
      </w:pPr>
    </w:p>
    <w:p w14:paraId="42D68D6A" w14:textId="77777777" w:rsidR="002C1CD7" w:rsidRDefault="002C1CD7" w:rsidP="002C1CD7">
      <w:pPr>
        <w:pStyle w:val="Default"/>
        <w:jc w:val="both"/>
        <w:rPr>
          <w:b/>
          <w:bCs/>
          <w:sz w:val="23"/>
          <w:szCs w:val="23"/>
        </w:rPr>
      </w:pPr>
    </w:p>
    <w:p w14:paraId="3BFBE7A3" w14:textId="77777777" w:rsidR="002C1CD7" w:rsidRDefault="002C1CD7" w:rsidP="002C1CD7">
      <w:pPr>
        <w:pStyle w:val="Default"/>
        <w:jc w:val="both"/>
        <w:rPr>
          <w:ins w:id="551" w:author="Lilian Biber" w:date="2018-08-09T11:17:00Z"/>
          <w:b/>
          <w:bCs/>
          <w:sz w:val="23"/>
          <w:szCs w:val="23"/>
        </w:rPr>
      </w:pPr>
      <w:r>
        <w:rPr>
          <w:b/>
          <w:bCs/>
          <w:sz w:val="23"/>
          <w:szCs w:val="23"/>
        </w:rPr>
        <w:t>2 REQUIREMENTS FOR ENDORSEMENT</w:t>
      </w:r>
      <w:del w:id="552" w:author="Lilian Biber" w:date="2018-08-09T11:38:00Z">
        <w:r w:rsidDel="00522A7C">
          <w:rPr>
            <w:b/>
            <w:bCs/>
            <w:sz w:val="23"/>
            <w:szCs w:val="23"/>
          </w:rPr>
          <w:delText xml:space="preserve"> AS A VTS MANAGER</w:delText>
        </w:r>
      </w:del>
      <w:r>
        <w:rPr>
          <w:b/>
          <w:bCs/>
          <w:sz w:val="23"/>
          <w:szCs w:val="23"/>
        </w:rPr>
        <w:t xml:space="preserve"> </w:t>
      </w:r>
    </w:p>
    <w:p w14:paraId="49F220AC" w14:textId="77777777" w:rsidR="001A1D22" w:rsidRPr="001C69FB" w:rsidRDefault="00EF13A5" w:rsidP="002C1CD7">
      <w:pPr>
        <w:pStyle w:val="Default"/>
        <w:jc w:val="both"/>
        <w:rPr>
          <w:ins w:id="553" w:author="Lilian Biber" w:date="2018-08-07T10:30:00Z"/>
          <w:bCs/>
          <w:sz w:val="23"/>
          <w:szCs w:val="23"/>
          <w:rPrChange w:id="554" w:author="Lilian Biber" w:date="2018-08-09T11:29:00Z">
            <w:rPr>
              <w:ins w:id="555" w:author="Lilian Biber" w:date="2018-08-07T10:30:00Z"/>
              <w:b/>
              <w:bCs/>
              <w:sz w:val="23"/>
              <w:szCs w:val="23"/>
            </w:rPr>
          </w:rPrChange>
        </w:rPr>
      </w:pPr>
      <w:ins w:id="556" w:author="Lilian Biber" w:date="2018-08-09T11:17:00Z">
        <w:r w:rsidRPr="00EF13A5">
          <w:rPr>
            <w:bCs/>
            <w:sz w:val="23"/>
            <w:szCs w:val="23"/>
            <w:rPrChange w:id="557" w:author="Lilian Biber" w:date="2018-08-09T11:29:00Z">
              <w:rPr>
                <w:b/>
                <w:bCs/>
                <w:sz w:val="23"/>
                <w:szCs w:val="23"/>
              </w:rPr>
            </w:rPrChange>
          </w:rPr>
          <w:t xml:space="preserve">This model course contains 8 elements which are awarded a certain </w:t>
        </w:r>
      </w:ins>
      <w:ins w:id="558" w:author="Lilian Biber" w:date="2018-08-09T11:25:00Z">
        <w:r w:rsidRPr="00EF13A5">
          <w:rPr>
            <w:bCs/>
            <w:sz w:val="23"/>
            <w:szCs w:val="23"/>
            <w:rPrChange w:id="559" w:author="Lilian Biber" w:date="2018-08-09T11:29:00Z">
              <w:rPr>
                <w:b/>
                <w:bCs/>
                <w:sz w:val="23"/>
                <w:szCs w:val="23"/>
              </w:rPr>
            </w:rPrChange>
          </w:rPr>
          <w:t>amount of E</w:t>
        </w:r>
      </w:ins>
      <w:ins w:id="560" w:author="Lilian Biber" w:date="2018-08-09T11:29:00Z">
        <w:r w:rsidRPr="00EF13A5">
          <w:rPr>
            <w:bCs/>
            <w:sz w:val="23"/>
            <w:szCs w:val="23"/>
            <w:rPrChange w:id="561" w:author="Lilian Biber" w:date="2018-08-09T11:29:00Z">
              <w:rPr>
                <w:b/>
                <w:bCs/>
                <w:sz w:val="23"/>
                <w:szCs w:val="23"/>
              </w:rPr>
            </w:rPrChange>
          </w:rPr>
          <w:t>CW</w:t>
        </w:r>
      </w:ins>
      <w:ins w:id="562" w:author="Lilian Biber" w:date="2018-08-09T11:25:00Z">
        <w:r w:rsidRPr="00EF13A5">
          <w:rPr>
            <w:bCs/>
            <w:sz w:val="23"/>
            <w:szCs w:val="23"/>
            <w:rPrChange w:id="563" w:author="Lilian Biber" w:date="2018-08-09T11:29:00Z">
              <w:rPr>
                <w:b/>
                <w:bCs/>
                <w:sz w:val="23"/>
                <w:szCs w:val="23"/>
              </w:rPr>
            </w:rPrChange>
          </w:rPr>
          <w:t xml:space="preserve"> (Estimated </w:t>
        </w:r>
      </w:ins>
      <w:ins w:id="564" w:author="Lilian Biber" w:date="2018-08-09T11:29:00Z">
        <w:r w:rsidRPr="00EF13A5">
          <w:rPr>
            <w:bCs/>
            <w:sz w:val="23"/>
            <w:szCs w:val="23"/>
            <w:rPrChange w:id="565" w:author="Lilian Biber" w:date="2018-08-09T11:29:00Z">
              <w:rPr>
                <w:b/>
                <w:bCs/>
                <w:sz w:val="23"/>
                <w:szCs w:val="23"/>
              </w:rPr>
            </w:rPrChange>
          </w:rPr>
          <w:t>Course Workload</w:t>
        </w:r>
      </w:ins>
      <w:ins w:id="566" w:author="Lilian Biber" w:date="2018-08-09T11:25:00Z">
        <w:r w:rsidRPr="00EF13A5">
          <w:rPr>
            <w:bCs/>
            <w:sz w:val="23"/>
            <w:szCs w:val="23"/>
            <w:rPrChange w:id="567" w:author="Lilian Biber" w:date="2018-08-09T11:29:00Z">
              <w:rPr>
                <w:b/>
                <w:bCs/>
                <w:sz w:val="23"/>
                <w:szCs w:val="23"/>
              </w:rPr>
            </w:rPrChange>
          </w:rPr>
          <w:t>)</w:t>
        </w:r>
      </w:ins>
      <w:ins w:id="568" w:author="Lilian Biber" w:date="2018-08-09T11:29:00Z">
        <w:r w:rsidR="001C69FB">
          <w:rPr>
            <w:bCs/>
            <w:sz w:val="23"/>
            <w:szCs w:val="23"/>
          </w:rPr>
          <w:t xml:space="preserve">. Each element refers to a task which may be part of the Manager’s position. </w:t>
        </w:r>
      </w:ins>
      <w:ins w:id="569" w:author="Lilian Biber" w:date="2018-08-09T11:30:00Z">
        <w:r w:rsidR="001C69FB">
          <w:rPr>
            <w:bCs/>
            <w:sz w:val="23"/>
            <w:szCs w:val="23"/>
          </w:rPr>
          <w:t xml:space="preserve">It is up to the VTS authority which parts of </w:t>
        </w:r>
      </w:ins>
      <w:ins w:id="570" w:author="Lilian Biber" w:date="2018-08-09T11:31:00Z">
        <w:r w:rsidR="001C69FB">
          <w:rPr>
            <w:bCs/>
            <w:sz w:val="23"/>
            <w:szCs w:val="23"/>
          </w:rPr>
          <w:t>the</w:t>
        </w:r>
      </w:ins>
      <w:ins w:id="571" w:author="Lilian Biber" w:date="2018-08-09T11:30:00Z">
        <w:r w:rsidR="001C69FB">
          <w:rPr>
            <w:bCs/>
            <w:sz w:val="23"/>
            <w:szCs w:val="23"/>
          </w:rPr>
          <w:t xml:space="preserve"> </w:t>
        </w:r>
      </w:ins>
      <w:ins w:id="572" w:author="Lilian Biber" w:date="2018-08-09T11:31:00Z">
        <w:r w:rsidR="001C69FB">
          <w:rPr>
            <w:bCs/>
            <w:sz w:val="23"/>
            <w:szCs w:val="23"/>
          </w:rPr>
          <w:t>model course apply to the function of Manager as they organised it.</w:t>
        </w:r>
      </w:ins>
    </w:p>
    <w:p w14:paraId="68DC32C2" w14:textId="77777777" w:rsidR="008511EC" w:rsidRPr="001A1D22" w:rsidRDefault="00EF13A5" w:rsidP="002C1CD7">
      <w:pPr>
        <w:pStyle w:val="Default"/>
        <w:jc w:val="both"/>
        <w:rPr>
          <w:bCs/>
          <w:sz w:val="23"/>
          <w:szCs w:val="23"/>
          <w:rPrChange w:id="573" w:author="Lilian Biber" w:date="2018-08-09T11:17:00Z">
            <w:rPr>
              <w:b/>
              <w:bCs/>
              <w:sz w:val="23"/>
              <w:szCs w:val="23"/>
            </w:rPr>
          </w:rPrChange>
        </w:rPr>
      </w:pPr>
      <w:ins w:id="574" w:author="Lilian Biber" w:date="2018-08-07T10:31:00Z">
        <w:r w:rsidRPr="00EF13A5">
          <w:rPr>
            <w:bCs/>
            <w:sz w:val="23"/>
            <w:szCs w:val="23"/>
            <w:rPrChange w:id="575" w:author="Lilian Biber" w:date="2018-08-09T11:17:00Z">
              <w:rPr>
                <w:b/>
                <w:bCs/>
                <w:sz w:val="23"/>
                <w:szCs w:val="23"/>
              </w:rPr>
            </w:rPrChange>
          </w:rPr>
          <w:t xml:space="preserve">Endorsement </w:t>
        </w:r>
      </w:ins>
      <w:ins w:id="576" w:author="Lilian Biber" w:date="2018-08-09T11:31:00Z">
        <w:r w:rsidR="001C69FB">
          <w:rPr>
            <w:bCs/>
            <w:sz w:val="23"/>
            <w:szCs w:val="23"/>
          </w:rPr>
          <w:t xml:space="preserve">as a VTS Manager </w:t>
        </w:r>
      </w:ins>
      <w:ins w:id="577" w:author="Lilian Biber" w:date="2018-08-07T10:31:00Z">
        <w:r w:rsidRPr="00EF13A5">
          <w:rPr>
            <w:bCs/>
            <w:sz w:val="23"/>
            <w:szCs w:val="23"/>
            <w:rPrChange w:id="578" w:author="Lilian Biber" w:date="2018-08-09T11:17:00Z">
              <w:rPr>
                <w:b/>
                <w:bCs/>
                <w:sz w:val="23"/>
                <w:szCs w:val="23"/>
              </w:rPr>
            </w:rPrChange>
          </w:rPr>
          <w:t xml:space="preserve">is provided after the employee entered the course and </w:t>
        </w:r>
      </w:ins>
      <w:ins w:id="579" w:author="Lilian Biber" w:date="2018-08-09T11:32:00Z">
        <w:r w:rsidR="001C69FB">
          <w:rPr>
            <w:bCs/>
            <w:sz w:val="23"/>
            <w:szCs w:val="23"/>
          </w:rPr>
          <w:t xml:space="preserve">completed all the course elements that refer to </w:t>
        </w:r>
      </w:ins>
      <w:ins w:id="580" w:author="Lilian Biber" w:date="2018-08-09T11:33:00Z">
        <w:r w:rsidR="001C69FB">
          <w:rPr>
            <w:bCs/>
            <w:sz w:val="23"/>
            <w:szCs w:val="23"/>
          </w:rPr>
          <w:t xml:space="preserve">a task he executes. For a </w:t>
        </w:r>
      </w:ins>
      <w:ins w:id="581" w:author="Lilian Biber" w:date="2018-08-09T11:34:00Z">
        <w:r w:rsidR="001C69FB">
          <w:rPr>
            <w:bCs/>
            <w:sz w:val="23"/>
            <w:szCs w:val="23"/>
          </w:rPr>
          <w:t xml:space="preserve">VTS </w:t>
        </w:r>
      </w:ins>
      <w:ins w:id="582" w:author="Lilian Biber" w:date="2018-08-09T11:33:00Z">
        <w:r w:rsidR="001C69FB">
          <w:rPr>
            <w:bCs/>
            <w:sz w:val="23"/>
            <w:szCs w:val="23"/>
          </w:rPr>
          <w:t>manager endorsement a</w:t>
        </w:r>
      </w:ins>
      <w:ins w:id="583" w:author="Lilian Biber" w:date="2018-08-07T10:31:00Z">
        <w:r w:rsidRPr="00EF13A5">
          <w:rPr>
            <w:bCs/>
            <w:sz w:val="23"/>
            <w:szCs w:val="23"/>
            <w:rPrChange w:id="584" w:author="Lilian Biber" w:date="2018-08-09T11:17:00Z">
              <w:rPr>
                <w:b/>
                <w:bCs/>
                <w:sz w:val="23"/>
                <w:szCs w:val="23"/>
              </w:rPr>
            </w:rPrChange>
          </w:rPr>
          <w:t xml:space="preserve"> minimum </w:t>
        </w:r>
      </w:ins>
      <w:ins w:id="585" w:author="Lilian Biber" w:date="2018-08-07T11:21:00Z">
        <w:r w:rsidRPr="00EF13A5">
          <w:rPr>
            <w:bCs/>
            <w:sz w:val="23"/>
            <w:szCs w:val="23"/>
            <w:rPrChange w:id="586" w:author="Lilian Biber" w:date="2018-08-09T11:17:00Z">
              <w:rPr>
                <w:b/>
                <w:bCs/>
                <w:sz w:val="23"/>
                <w:szCs w:val="23"/>
              </w:rPr>
            </w:rPrChange>
          </w:rPr>
          <w:t xml:space="preserve">of </w:t>
        </w:r>
      </w:ins>
      <w:ins w:id="587" w:author="Lilian Biber" w:date="2018-08-09T09:23:00Z">
        <w:r w:rsidRPr="00EF13A5">
          <w:rPr>
            <w:bCs/>
            <w:sz w:val="23"/>
            <w:szCs w:val="23"/>
            <w:rPrChange w:id="588" w:author="Lilian Biber" w:date="2018-08-09T11:17:00Z">
              <w:rPr>
                <w:b/>
                <w:bCs/>
                <w:sz w:val="23"/>
                <w:szCs w:val="23"/>
              </w:rPr>
            </w:rPrChange>
          </w:rPr>
          <w:t xml:space="preserve">30 </w:t>
        </w:r>
      </w:ins>
      <w:ins w:id="589" w:author="Lilian Biber" w:date="2018-08-09T11:33:00Z">
        <w:r w:rsidR="001C69FB">
          <w:rPr>
            <w:bCs/>
            <w:sz w:val="23"/>
            <w:szCs w:val="23"/>
          </w:rPr>
          <w:t xml:space="preserve">ECW should be completed. </w:t>
        </w:r>
      </w:ins>
    </w:p>
    <w:p w14:paraId="6294393B" w14:textId="77777777" w:rsidR="002C1CD7" w:rsidRPr="002C1CD7" w:rsidDel="0092738E" w:rsidRDefault="0092738E">
      <w:pPr>
        <w:pStyle w:val="Default"/>
        <w:jc w:val="both"/>
        <w:rPr>
          <w:del w:id="590" w:author="Microsoft Office-gebruiker" w:date="2018-07-31T07:48:00Z"/>
          <w:bCs/>
          <w:sz w:val="23"/>
          <w:szCs w:val="23"/>
        </w:rPr>
      </w:pPr>
      <w:ins w:id="591" w:author="Microsoft Office-gebruiker" w:date="2018-07-31T07:44:00Z">
        <w:r>
          <w:rPr>
            <w:bCs/>
            <w:sz w:val="23"/>
            <w:szCs w:val="23"/>
          </w:rPr>
          <w:t>A number of management tasks can be carried out without thorough knowledge of VTS</w:t>
        </w:r>
      </w:ins>
      <w:ins w:id="592" w:author="Microsoft Office-gebruiker" w:date="2018-07-31T07:45:00Z">
        <w:r>
          <w:rPr>
            <w:bCs/>
            <w:sz w:val="23"/>
            <w:szCs w:val="23"/>
          </w:rPr>
          <w:t xml:space="preserve">’s. However for a number of tasks VTS-knowledge is inevitable. These tasks cannot be carried out without having a VTSO-endorsement. </w:t>
        </w:r>
      </w:ins>
      <w:ins w:id="593" w:author="Microsoft Office-gebruiker" w:date="2018-07-31T07:46:00Z">
        <w:r>
          <w:rPr>
            <w:bCs/>
            <w:sz w:val="23"/>
            <w:szCs w:val="23"/>
          </w:rPr>
          <w:t xml:space="preserve">Finally, some tasks require understanding of the VTS, but do not require a VTS endorsement. </w:t>
        </w:r>
      </w:ins>
      <w:ins w:id="594" w:author="Microsoft Office-gebruiker" w:date="2018-07-31T07:47:00Z">
        <w:r>
          <w:rPr>
            <w:bCs/>
            <w:sz w:val="23"/>
            <w:szCs w:val="23"/>
          </w:rPr>
          <w:t xml:space="preserve">In table ….. you can find the listing of the tasks of VTS-management and the requirements. </w:t>
        </w:r>
      </w:ins>
      <w:del w:id="595" w:author="Microsoft Office-gebruiker" w:date="2018-07-31T07:48:00Z">
        <w:r w:rsidR="002C1CD7" w:rsidRPr="002C1CD7" w:rsidDel="0092738E">
          <w:rPr>
            <w:bCs/>
            <w:sz w:val="23"/>
            <w:szCs w:val="23"/>
          </w:rPr>
          <w:delText xml:space="preserve">Every candidate for a VTS </w:delText>
        </w:r>
        <w:r w:rsidR="002C1CD7" w:rsidDel="0092738E">
          <w:rPr>
            <w:bCs/>
            <w:sz w:val="23"/>
            <w:szCs w:val="23"/>
          </w:rPr>
          <w:delText>Manager</w:delText>
        </w:r>
        <w:r w:rsidR="002C1CD7" w:rsidRPr="002C1CD7" w:rsidDel="0092738E">
          <w:rPr>
            <w:bCs/>
            <w:sz w:val="23"/>
            <w:szCs w:val="23"/>
          </w:rPr>
          <w:delText xml:space="preserve"> endorsement should: </w:delText>
        </w:r>
      </w:del>
    </w:p>
    <w:p w14:paraId="6B6476D4" w14:textId="77777777" w:rsidR="002C1CD7" w:rsidRPr="002C1CD7" w:rsidRDefault="002C1CD7">
      <w:pPr>
        <w:pStyle w:val="Default"/>
        <w:jc w:val="both"/>
        <w:rPr>
          <w:bCs/>
          <w:sz w:val="23"/>
          <w:szCs w:val="23"/>
        </w:rPr>
      </w:pPr>
      <w:del w:id="596" w:author="Microsoft Office-gebruiker" w:date="2018-07-31T07:48:00Z">
        <w:r w:rsidRPr="002C1CD7" w:rsidDel="0092738E">
          <w:rPr>
            <w:bCs/>
            <w:sz w:val="23"/>
            <w:szCs w:val="23"/>
          </w:rPr>
          <w:delText xml:space="preserve">• be in possession of a valid VTS </w:delText>
        </w:r>
        <w:r w:rsidDel="0092738E">
          <w:rPr>
            <w:bCs/>
            <w:sz w:val="23"/>
            <w:szCs w:val="23"/>
          </w:rPr>
          <w:delText>Supervisor</w:delText>
        </w:r>
        <w:r w:rsidRPr="002C1CD7" w:rsidDel="0092738E">
          <w:rPr>
            <w:bCs/>
            <w:sz w:val="23"/>
            <w:szCs w:val="23"/>
          </w:rPr>
          <w:delText xml:space="preserve"> Certificate</w:delText>
        </w:r>
        <w:r w:rsidDel="0092738E">
          <w:rPr>
            <w:bCs/>
            <w:sz w:val="23"/>
            <w:szCs w:val="23"/>
          </w:rPr>
          <w:delText>, if requested, or of</w:delText>
        </w:r>
        <w:r w:rsidRPr="002C1CD7" w:rsidDel="0092738E">
          <w:rPr>
            <w:bCs/>
            <w:sz w:val="23"/>
            <w:szCs w:val="23"/>
          </w:rPr>
          <w:delText xml:space="preserve"> the theoretical and practical knowledge appropriate to the requirements of a VTS</w:delText>
        </w:r>
        <w:r w:rsidR="00387D55" w:rsidDel="0092738E">
          <w:rPr>
            <w:bCs/>
            <w:sz w:val="23"/>
            <w:szCs w:val="23"/>
          </w:rPr>
          <w:delText xml:space="preserve"> Operator or </w:delText>
        </w:r>
        <w:r w:rsidRPr="002C1CD7" w:rsidDel="0092738E">
          <w:rPr>
            <w:bCs/>
            <w:sz w:val="23"/>
            <w:szCs w:val="23"/>
          </w:rPr>
          <w:delText xml:space="preserve"> Supervisor; </w:delText>
        </w:r>
      </w:del>
    </w:p>
    <w:p w14:paraId="082FA086" w14:textId="77777777" w:rsidR="002C1CD7" w:rsidRPr="002C1CD7" w:rsidRDefault="002C1CD7" w:rsidP="002C1CD7">
      <w:pPr>
        <w:pStyle w:val="Default"/>
        <w:jc w:val="both"/>
        <w:rPr>
          <w:bCs/>
          <w:sz w:val="23"/>
          <w:szCs w:val="23"/>
        </w:rPr>
      </w:pPr>
      <w:r w:rsidRPr="002C1CD7">
        <w:rPr>
          <w:bCs/>
          <w:sz w:val="23"/>
          <w:szCs w:val="23"/>
        </w:rPr>
        <w:lastRenderedPageBreak/>
        <w:t xml:space="preserve">• have achieved the International English Language Testing System (IELTS) level 6, or its equivalent; </w:t>
      </w:r>
    </w:p>
    <w:p w14:paraId="262DF1C0" w14:textId="77777777" w:rsidR="002C1CD7" w:rsidRPr="002C1CD7" w:rsidRDefault="002C1CD7" w:rsidP="002C1CD7">
      <w:pPr>
        <w:pStyle w:val="Default"/>
        <w:jc w:val="both"/>
        <w:rPr>
          <w:bCs/>
          <w:sz w:val="23"/>
          <w:szCs w:val="23"/>
        </w:rPr>
      </w:pPr>
      <w:r w:rsidRPr="002C1CD7">
        <w:rPr>
          <w:bCs/>
          <w:sz w:val="23"/>
          <w:szCs w:val="23"/>
        </w:rPr>
        <w:t xml:space="preserve">• satisfy the Competent Authority by passing the appropriate assessment for the accredited course of </w:t>
      </w:r>
      <w:r>
        <w:rPr>
          <w:bCs/>
          <w:sz w:val="23"/>
          <w:szCs w:val="23"/>
        </w:rPr>
        <w:t>Manager</w:t>
      </w:r>
      <w:r w:rsidRPr="002C1CD7">
        <w:rPr>
          <w:bCs/>
          <w:sz w:val="23"/>
          <w:szCs w:val="23"/>
        </w:rPr>
        <w:t xml:space="preserve"> training</w:t>
      </w:r>
      <w:r w:rsidR="00D36E27">
        <w:rPr>
          <w:bCs/>
          <w:sz w:val="23"/>
          <w:szCs w:val="23"/>
        </w:rPr>
        <w:t xml:space="preserve"> </w:t>
      </w:r>
      <w:r w:rsidR="00D36E27" w:rsidRPr="00860EA6">
        <w:rPr>
          <w:bCs/>
          <w:sz w:val="23"/>
          <w:szCs w:val="23"/>
        </w:rPr>
        <w:t>or being in possession of requested prerequisites</w:t>
      </w:r>
      <w:r w:rsidRPr="00860EA6">
        <w:rPr>
          <w:bCs/>
          <w:sz w:val="23"/>
          <w:szCs w:val="23"/>
        </w:rPr>
        <w:t>.</w:t>
      </w:r>
      <w:r w:rsidRPr="002C1CD7">
        <w:rPr>
          <w:bCs/>
          <w:sz w:val="23"/>
          <w:szCs w:val="23"/>
        </w:rPr>
        <w:t xml:space="preserve"> </w:t>
      </w:r>
    </w:p>
    <w:p w14:paraId="4BA007A6" w14:textId="77777777" w:rsidR="002C1CD7" w:rsidRDefault="002C1CD7" w:rsidP="002C1CD7">
      <w:pPr>
        <w:pStyle w:val="Default"/>
        <w:jc w:val="both"/>
        <w:rPr>
          <w:b/>
          <w:bCs/>
          <w:sz w:val="23"/>
          <w:szCs w:val="23"/>
        </w:rPr>
      </w:pPr>
    </w:p>
    <w:p w14:paraId="55524E49" w14:textId="77777777" w:rsidR="002C1CD7" w:rsidRPr="002C1CD7" w:rsidRDefault="002C1CD7" w:rsidP="002C1CD7">
      <w:pPr>
        <w:pStyle w:val="Default"/>
        <w:jc w:val="both"/>
        <w:rPr>
          <w:b/>
          <w:bCs/>
          <w:sz w:val="23"/>
          <w:szCs w:val="23"/>
        </w:rPr>
      </w:pPr>
      <w:r>
        <w:rPr>
          <w:b/>
          <w:bCs/>
          <w:sz w:val="23"/>
          <w:szCs w:val="23"/>
        </w:rPr>
        <w:t xml:space="preserve">3 COURSE INTAKE - LIMITATIONS </w:t>
      </w:r>
    </w:p>
    <w:p w14:paraId="51921E56" w14:textId="77777777" w:rsidR="002C1CD7" w:rsidRPr="002C1CD7" w:rsidRDefault="002C1CD7" w:rsidP="002C1CD7">
      <w:pPr>
        <w:pStyle w:val="Default"/>
        <w:jc w:val="both"/>
        <w:rPr>
          <w:bCs/>
          <w:sz w:val="23"/>
          <w:szCs w:val="23"/>
        </w:rPr>
      </w:pPr>
      <w:r w:rsidRPr="002C1CD7">
        <w:rPr>
          <w:bCs/>
          <w:sz w:val="23"/>
          <w:szCs w:val="23"/>
        </w:rPr>
        <w:t xml:space="preserve">Class sizes may be limited at the discretion of the Competent Authority in order to allow the instructor to give adequate attention to individual participants. In general it is recommended that a maximum of </w:t>
      </w:r>
      <w:r w:rsidR="00B154CA">
        <w:rPr>
          <w:bCs/>
          <w:sz w:val="23"/>
          <w:szCs w:val="23"/>
        </w:rPr>
        <w:t>10</w:t>
      </w:r>
      <w:r w:rsidRPr="002C1CD7">
        <w:rPr>
          <w:bCs/>
          <w:sz w:val="23"/>
          <w:szCs w:val="23"/>
        </w:rPr>
        <w:t xml:space="preserve"> students be the upper limit that a single instructor can be expected to train satisfactorily to the level of competence involved. Larger numbers may be admitted if extra staff and tutorial periods are provided to deal with participants on an individual basis. </w:t>
      </w:r>
    </w:p>
    <w:p w14:paraId="6DA29E95" w14:textId="77777777" w:rsidR="002C1CD7" w:rsidRDefault="002C1CD7" w:rsidP="002C1CD7">
      <w:pPr>
        <w:pStyle w:val="Default"/>
        <w:spacing w:after="120"/>
        <w:jc w:val="both"/>
        <w:rPr>
          <w:sz w:val="22"/>
          <w:szCs w:val="22"/>
        </w:rPr>
      </w:pPr>
      <w:r>
        <w:rPr>
          <w:sz w:val="22"/>
          <w:szCs w:val="22"/>
        </w:rPr>
        <w:t xml:space="preserve">During practical sessions and group activities there may be additional restraints on class size. </w:t>
      </w:r>
    </w:p>
    <w:p w14:paraId="12AAB610" w14:textId="77777777" w:rsidR="00B537A7" w:rsidRDefault="00B537A7" w:rsidP="002C1CD7">
      <w:pPr>
        <w:pStyle w:val="Default"/>
        <w:spacing w:after="120"/>
        <w:jc w:val="both"/>
        <w:rPr>
          <w:sz w:val="22"/>
          <w:szCs w:val="22"/>
        </w:rPr>
      </w:pPr>
    </w:p>
    <w:p w14:paraId="3A174813" w14:textId="77777777" w:rsidR="00CE16C8" w:rsidRPr="00CE16C8" w:rsidRDefault="002C1CD7" w:rsidP="00CE16C8">
      <w:pPr>
        <w:pStyle w:val="Default"/>
        <w:jc w:val="both"/>
        <w:rPr>
          <w:b/>
          <w:bCs/>
          <w:sz w:val="23"/>
          <w:szCs w:val="23"/>
        </w:rPr>
      </w:pPr>
      <w:r>
        <w:rPr>
          <w:b/>
          <w:bCs/>
          <w:sz w:val="23"/>
          <w:szCs w:val="23"/>
        </w:rPr>
        <w:t xml:space="preserve">4 TRAINING STAFF REQUIREMENTS </w:t>
      </w:r>
    </w:p>
    <w:p w14:paraId="2A34C696" w14:textId="77777777" w:rsidR="002C1CD7" w:rsidRDefault="002C1CD7" w:rsidP="002C1CD7">
      <w:pPr>
        <w:pStyle w:val="Default"/>
        <w:spacing w:after="120"/>
        <w:jc w:val="both"/>
        <w:rPr>
          <w:sz w:val="22"/>
          <w:szCs w:val="22"/>
        </w:rPr>
      </w:pPr>
      <w:r>
        <w:rPr>
          <w:sz w:val="22"/>
          <w:szCs w:val="22"/>
        </w:rPr>
        <w:t xml:space="preserve">All instructors and assessors should be appropriately qualified for the particular types and levels of training or assessment required for the course. </w:t>
      </w:r>
    </w:p>
    <w:bookmarkEnd w:id="17"/>
    <w:p w14:paraId="45B33F7C" w14:textId="77777777" w:rsidR="008B32EF" w:rsidRDefault="008B32EF">
      <w:pPr>
        <w:rPr>
          <w:rFonts w:cs="Arial"/>
          <w:b/>
          <w:bCs/>
          <w:color w:val="000000"/>
          <w:sz w:val="32"/>
          <w:szCs w:val="32"/>
          <w:lang w:eastAsia="en-GB"/>
        </w:rPr>
      </w:pPr>
      <w:r>
        <w:rPr>
          <w:b/>
          <w:bCs/>
          <w:sz w:val="32"/>
          <w:szCs w:val="32"/>
        </w:rPr>
        <w:br w:type="page"/>
      </w:r>
    </w:p>
    <w:p w14:paraId="08974D78" w14:textId="77777777" w:rsidR="00ED4CE9" w:rsidRDefault="00ED4CE9" w:rsidP="00ED4CE9">
      <w:pPr>
        <w:pStyle w:val="Default"/>
        <w:jc w:val="both"/>
        <w:rPr>
          <w:b/>
          <w:bCs/>
          <w:sz w:val="32"/>
          <w:szCs w:val="32"/>
        </w:rPr>
      </w:pPr>
      <w:r w:rsidRPr="00066209">
        <w:rPr>
          <w:b/>
          <w:bCs/>
          <w:sz w:val="32"/>
          <w:szCs w:val="32"/>
        </w:rPr>
        <w:lastRenderedPageBreak/>
        <w:t xml:space="preserve">PART </w:t>
      </w:r>
      <w:r w:rsidR="00D36E27">
        <w:rPr>
          <w:b/>
          <w:bCs/>
          <w:sz w:val="32"/>
          <w:szCs w:val="32"/>
        </w:rPr>
        <w:t>C</w:t>
      </w:r>
      <w:r w:rsidRPr="00066209">
        <w:rPr>
          <w:b/>
          <w:bCs/>
          <w:sz w:val="32"/>
          <w:szCs w:val="32"/>
        </w:rPr>
        <w:t xml:space="preserve">- </w:t>
      </w:r>
      <w:r>
        <w:rPr>
          <w:b/>
          <w:bCs/>
          <w:sz w:val="32"/>
          <w:szCs w:val="32"/>
        </w:rPr>
        <w:t>COURSE MODULES</w:t>
      </w:r>
    </w:p>
    <w:p w14:paraId="2F83AAC5" w14:textId="77777777" w:rsidR="00ED4CE9" w:rsidRDefault="00ED4CE9" w:rsidP="00ED4CE9">
      <w:pPr>
        <w:pStyle w:val="Default"/>
        <w:spacing w:before="60" w:after="60"/>
        <w:rPr>
          <w:sz w:val="22"/>
          <w:szCs w:val="22"/>
        </w:rPr>
      </w:pPr>
    </w:p>
    <w:p w14:paraId="693B078E" w14:textId="77777777" w:rsidR="00C53D82" w:rsidRDefault="00522A7C" w:rsidP="004066B0">
      <w:pPr>
        <w:jc w:val="both"/>
        <w:rPr>
          <w:rFonts w:cs="Arial"/>
          <w:szCs w:val="22"/>
          <w:lang w:val="en-US" w:eastAsia="en-GB"/>
        </w:rPr>
      </w:pPr>
      <w:ins w:id="597" w:author="Lilian Biber" w:date="2018-08-09T11:39:00Z">
        <w:r>
          <w:rPr>
            <w:szCs w:val="22"/>
          </w:rPr>
          <w:t xml:space="preserve">Any learning process should be a dynamic mix of </w:t>
        </w:r>
      </w:ins>
      <w:ins w:id="598" w:author="Lilian Biber" w:date="2018-08-09T11:40:00Z">
        <w:r>
          <w:rPr>
            <w:szCs w:val="22"/>
          </w:rPr>
          <w:t>classroom</w:t>
        </w:r>
      </w:ins>
      <w:ins w:id="599" w:author="Lilian Biber" w:date="2018-08-09T11:39:00Z">
        <w:r>
          <w:rPr>
            <w:szCs w:val="22"/>
          </w:rPr>
          <w:t xml:space="preserve"> </w:t>
        </w:r>
      </w:ins>
      <w:ins w:id="600" w:author="Lilian Biber" w:date="2018-08-09T11:40:00Z">
        <w:r>
          <w:rPr>
            <w:szCs w:val="22"/>
          </w:rPr>
          <w:t xml:space="preserve">activities and exercises in which the student plays a central role. However, adult learning should also evolve around the </w:t>
        </w:r>
      </w:ins>
      <w:ins w:id="601" w:author="Lilian Biber" w:date="2018-08-09T11:41:00Z">
        <w:r>
          <w:rPr>
            <w:szCs w:val="22"/>
          </w:rPr>
          <w:t>responsibility</w:t>
        </w:r>
      </w:ins>
      <w:ins w:id="602" w:author="Lilian Biber" w:date="2018-08-09T11:40:00Z">
        <w:r>
          <w:rPr>
            <w:szCs w:val="22"/>
          </w:rPr>
          <w:t xml:space="preserve"> </w:t>
        </w:r>
      </w:ins>
      <w:ins w:id="603" w:author="Lilian Biber" w:date="2018-08-09T11:41:00Z">
        <w:r>
          <w:rPr>
            <w:szCs w:val="22"/>
          </w:rPr>
          <w:t xml:space="preserve">of learners for their own learning process. Each course should send a syllabus to the students before hand and make use of a work book, so that the student can prepare the classroom gatherings. </w:t>
        </w:r>
      </w:ins>
      <w:ins w:id="604" w:author="Lilian Biber" w:date="2018-08-09T11:42:00Z">
        <w:r>
          <w:rPr>
            <w:szCs w:val="22"/>
          </w:rPr>
          <w:t xml:space="preserve">Therefore each course has a Estimated Course Workload, which exceeds classroom activities. </w:t>
        </w:r>
      </w:ins>
      <w:r w:rsidR="00ED4CE9">
        <w:rPr>
          <w:szCs w:val="22"/>
        </w:rPr>
        <w:t xml:space="preserve">The complete course comprises </w:t>
      </w:r>
      <w:del w:id="605" w:author="Lilian Biber" w:date="2018-08-09T11:39:00Z">
        <w:r w:rsidR="00CA45F0" w:rsidDel="00522A7C">
          <w:rPr>
            <w:szCs w:val="22"/>
          </w:rPr>
          <w:delText xml:space="preserve">5 </w:delText>
        </w:r>
      </w:del>
      <w:ins w:id="606" w:author="Lilian Biber" w:date="2018-08-09T11:39:00Z">
        <w:r>
          <w:rPr>
            <w:szCs w:val="22"/>
          </w:rPr>
          <w:t xml:space="preserve">9 </w:t>
        </w:r>
      </w:ins>
      <w:r w:rsidR="00ED4CE9">
        <w:rPr>
          <w:szCs w:val="22"/>
        </w:rPr>
        <w:t xml:space="preserve">modules, each of which deals with a specific course module and subject representing a requirement or function of a VTS </w:t>
      </w:r>
      <w:r w:rsidR="00CE2186">
        <w:rPr>
          <w:szCs w:val="22"/>
        </w:rPr>
        <w:t>Manager</w:t>
      </w:r>
      <w:r w:rsidR="004066B0">
        <w:rPr>
          <w:rFonts w:cs="Arial"/>
          <w:szCs w:val="22"/>
          <w:lang w:val="en-US" w:eastAsia="en-GB"/>
        </w:rPr>
        <w:t xml:space="preserve">, </w:t>
      </w:r>
      <w:r w:rsidR="000B4455" w:rsidRPr="004066B0">
        <w:rPr>
          <w:rFonts w:cs="Arial"/>
          <w:szCs w:val="22"/>
          <w:lang w:val="en-US" w:eastAsia="en-GB"/>
        </w:rPr>
        <w:t xml:space="preserve">followed by simulated exercises and assessment intended to be representative of events and incidents likely to be experienced in a VTS </w:t>
      </w:r>
      <w:r w:rsidR="00387D55">
        <w:rPr>
          <w:rFonts w:cs="Arial"/>
          <w:szCs w:val="22"/>
          <w:lang w:val="en-US" w:eastAsia="en-GB"/>
        </w:rPr>
        <w:t>C</w:t>
      </w:r>
      <w:r w:rsidR="000B4455" w:rsidRPr="004066B0">
        <w:rPr>
          <w:rFonts w:cs="Arial"/>
          <w:szCs w:val="22"/>
          <w:lang w:val="en-US" w:eastAsia="en-GB"/>
        </w:rPr>
        <w:t>entre. The</w:t>
      </w:r>
      <w:r w:rsidR="004066B0">
        <w:rPr>
          <w:rFonts w:cs="Arial"/>
          <w:szCs w:val="22"/>
          <w:lang w:val="en-US" w:eastAsia="en-GB"/>
        </w:rPr>
        <w:t xml:space="preserve"> </w:t>
      </w:r>
      <w:r w:rsidR="000B4455" w:rsidRPr="004066B0">
        <w:rPr>
          <w:rFonts w:cs="Arial"/>
          <w:szCs w:val="22"/>
          <w:lang w:val="en-US" w:eastAsia="en-GB"/>
        </w:rPr>
        <w:t>recommended duration in hours do not include the time necessary for examinations or tests of proficiency.</w:t>
      </w:r>
    </w:p>
    <w:p w14:paraId="189DB113" w14:textId="77777777" w:rsidR="00D36E27" w:rsidRPr="004066B0" w:rsidRDefault="00D36E27" w:rsidP="004066B0">
      <w:pPr>
        <w:jc w:val="both"/>
        <w:rPr>
          <w:szCs w:val="22"/>
          <w:lang w:val="en-US"/>
        </w:rPr>
      </w:pPr>
      <w:r w:rsidRPr="00860EA6">
        <w:rPr>
          <w:rFonts w:cs="Arial"/>
          <w:szCs w:val="22"/>
          <w:lang w:val="en-US" w:eastAsia="en-GB"/>
        </w:rPr>
        <w:t xml:space="preserve">The course </w:t>
      </w:r>
      <w:r w:rsidR="00457E9A" w:rsidRPr="00860EA6">
        <w:rPr>
          <w:rFonts w:cs="Arial"/>
          <w:szCs w:val="22"/>
          <w:lang w:val="en-US" w:eastAsia="en-GB"/>
        </w:rPr>
        <w:t xml:space="preserve">duration will </w:t>
      </w:r>
      <w:r w:rsidRPr="00860EA6">
        <w:rPr>
          <w:rFonts w:cs="Arial"/>
          <w:szCs w:val="22"/>
          <w:lang w:val="en-US" w:eastAsia="en-GB"/>
        </w:rPr>
        <w:t xml:space="preserve">take into account </w:t>
      </w:r>
      <w:r w:rsidR="00457E9A" w:rsidRPr="00860EA6">
        <w:rPr>
          <w:rFonts w:cs="Arial"/>
          <w:szCs w:val="22"/>
          <w:lang w:val="en-US" w:eastAsia="en-GB"/>
        </w:rPr>
        <w:t xml:space="preserve">of prior learning assessment, considering </w:t>
      </w:r>
      <w:r w:rsidRPr="00860EA6">
        <w:rPr>
          <w:rFonts w:cs="Arial"/>
          <w:szCs w:val="22"/>
          <w:lang w:val="en-US" w:eastAsia="en-GB"/>
        </w:rPr>
        <w:t>the possession of equivalent training courses or qualifications already attended.</w:t>
      </w:r>
    </w:p>
    <w:p w14:paraId="749EDB40" w14:textId="77777777" w:rsidR="00C53D82" w:rsidRDefault="00C53D82" w:rsidP="004066B0">
      <w:pPr>
        <w:jc w:val="both"/>
        <w:rPr>
          <w:szCs w:val="22"/>
        </w:rPr>
      </w:pPr>
    </w:p>
    <w:tbl>
      <w:tblPr>
        <w:tblStyle w:val="TableGrid"/>
        <w:tblW w:w="9922" w:type="dxa"/>
        <w:tblLayout w:type="fixed"/>
        <w:tblLook w:val="04A0" w:firstRow="1" w:lastRow="0" w:firstColumn="1" w:lastColumn="0" w:noHBand="0" w:noVBand="1"/>
        <w:tblPrChange w:id="607" w:author="Lilian Biber" w:date="2018-08-07T21:07:00Z">
          <w:tblPr>
            <w:tblStyle w:val="TableGrid"/>
            <w:tblW w:w="10312" w:type="dxa"/>
            <w:tblLayout w:type="fixed"/>
            <w:tblLook w:val="04A0" w:firstRow="1" w:lastRow="0" w:firstColumn="1" w:lastColumn="0" w:noHBand="0" w:noVBand="1"/>
          </w:tblPr>
        </w:tblPrChange>
      </w:tblPr>
      <w:tblGrid>
        <w:gridCol w:w="1644"/>
        <w:gridCol w:w="3402"/>
        <w:gridCol w:w="3402"/>
        <w:gridCol w:w="1474"/>
        <w:tblGridChange w:id="608">
          <w:tblGrid>
            <w:gridCol w:w="1587"/>
            <w:gridCol w:w="57"/>
            <w:gridCol w:w="3288"/>
            <w:gridCol w:w="114"/>
            <w:gridCol w:w="510"/>
            <w:gridCol w:w="2664"/>
            <w:gridCol w:w="228"/>
            <w:gridCol w:w="333"/>
            <w:gridCol w:w="913"/>
            <w:gridCol w:w="228"/>
            <w:gridCol w:w="333"/>
          </w:tblGrid>
        </w:tblGridChange>
      </w:tblGrid>
      <w:tr w:rsidR="0050367B" w14:paraId="7B3E6365" w14:textId="77777777" w:rsidTr="00521340">
        <w:trPr>
          <w:trPrChange w:id="609" w:author="Lilian Biber" w:date="2018-08-07T21:07:00Z">
            <w:trPr>
              <w:gridAfter w:val="0"/>
              <w:wAfter w:w="618" w:type="dxa"/>
            </w:trPr>
          </w:trPrChange>
        </w:trPr>
        <w:tc>
          <w:tcPr>
            <w:tcW w:w="1644" w:type="dxa"/>
            <w:vAlign w:val="center"/>
            <w:tcPrChange w:id="610" w:author="Lilian Biber" w:date="2018-08-07T21:07:00Z">
              <w:tcPr>
                <w:tcW w:w="1644" w:type="dxa"/>
                <w:gridSpan w:val="2"/>
                <w:vAlign w:val="center"/>
              </w:tcPr>
            </w:tcPrChange>
          </w:tcPr>
          <w:p w14:paraId="0D4E0CAE" w14:textId="77777777" w:rsidR="0050367B" w:rsidRDefault="0050367B" w:rsidP="003407BE">
            <w:pPr>
              <w:jc w:val="center"/>
              <w:rPr>
                <w:b/>
              </w:rPr>
            </w:pPr>
            <w:r>
              <w:rPr>
                <w:b/>
              </w:rPr>
              <w:t>Module/Subjects/</w:t>
            </w:r>
          </w:p>
          <w:p w14:paraId="06492E61" w14:textId="77777777" w:rsidR="0050367B" w:rsidRDefault="0050367B" w:rsidP="003407BE">
            <w:pPr>
              <w:jc w:val="center"/>
              <w:rPr>
                <w:i/>
                <w:iCs/>
                <w:szCs w:val="22"/>
              </w:rPr>
            </w:pPr>
            <w:r>
              <w:rPr>
                <w:b/>
              </w:rPr>
              <w:t>Prerequisites</w:t>
            </w:r>
          </w:p>
        </w:tc>
        <w:tc>
          <w:tcPr>
            <w:tcW w:w="3402" w:type="dxa"/>
            <w:vAlign w:val="center"/>
            <w:tcPrChange w:id="611" w:author="Lilian Biber" w:date="2018-08-07T21:07:00Z">
              <w:tcPr>
                <w:tcW w:w="3288" w:type="dxa"/>
                <w:vAlign w:val="center"/>
              </w:tcPr>
            </w:tcPrChange>
          </w:tcPr>
          <w:p w14:paraId="4084F76F" w14:textId="77777777" w:rsidR="0050367B" w:rsidRPr="00521340" w:rsidRDefault="00EF13A5" w:rsidP="003407BE">
            <w:pPr>
              <w:pStyle w:val="Default"/>
              <w:rPr>
                <w:b/>
                <w:sz w:val="22"/>
                <w:szCs w:val="22"/>
                <w:rPrChange w:id="612" w:author="Lilian Biber" w:date="2018-08-07T21:08:00Z">
                  <w:rPr>
                    <w:b/>
                    <w:lang w:val="en-GB" w:eastAsia="en-US"/>
                  </w:rPr>
                </w:rPrChange>
              </w:rPr>
            </w:pPr>
            <w:r w:rsidRPr="00EF13A5">
              <w:rPr>
                <w:b/>
                <w:sz w:val="22"/>
                <w:szCs w:val="22"/>
                <w:rPrChange w:id="613" w:author="Lilian Biber" w:date="2018-08-07T21:08:00Z">
                  <w:rPr>
                    <w:b/>
                  </w:rPr>
                </w:rPrChange>
              </w:rPr>
              <w:t>Tasks/competences (according to IALA V 103) and related</w:t>
            </w:r>
          </w:p>
          <w:p w14:paraId="48154001" w14:textId="77777777" w:rsidR="0050367B" w:rsidRPr="00521340" w:rsidRDefault="00EF13A5" w:rsidP="003407BE">
            <w:pPr>
              <w:pStyle w:val="Default"/>
              <w:rPr>
                <w:b/>
                <w:sz w:val="22"/>
                <w:szCs w:val="22"/>
                <w:rPrChange w:id="614" w:author="Lilian Biber" w:date="2018-08-07T21:08:00Z">
                  <w:rPr>
                    <w:b/>
                    <w:lang w:val="en-GB" w:eastAsia="en-US"/>
                  </w:rPr>
                </w:rPrChange>
              </w:rPr>
            </w:pPr>
            <w:r w:rsidRPr="00EF13A5">
              <w:rPr>
                <w:b/>
                <w:sz w:val="22"/>
                <w:szCs w:val="22"/>
                <w:rPrChange w:id="615" w:author="Lilian Biber" w:date="2018-08-07T21:08:00Z">
                  <w:rPr>
                    <w:b/>
                  </w:rPr>
                </w:rPrChange>
              </w:rPr>
              <w:t>training needs</w:t>
            </w:r>
          </w:p>
          <w:p w14:paraId="724548AB" w14:textId="77777777" w:rsidR="0050367B" w:rsidRPr="00521340" w:rsidRDefault="0050367B" w:rsidP="00EE31E4">
            <w:pPr>
              <w:rPr>
                <w:i/>
                <w:iCs/>
                <w:szCs w:val="22"/>
              </w:rPr>
            </w:pPr>
          </w:p>
        </w:tc>
        <w:tc>
          <w:tcPr>
            <w:tcW w:w="3402" w:type="dxa"/>
            <w:vAlign w:val="center"/>
            <w:tcPrChange w:id="616" w:author="Lilian Biber" w:date="2018-08-07T21:07:00Z">
              <w:tcPr>
                <w:tcW w:w="3288" w:type="dxa"/>
                <w:gridSpan w:val="3"/>
                <w:vAlign w:val="center"/>
              </w:tcPr>
            </w:tcPrChange>
          </w:tcPr>
          <w:p w14:paraId="6701ADF2" w14:textId="77777777" w:rsidR="0050367B" w:rsidRDefault="0050367B" w:rsidP="00CA45F0">
            <w:pPr>
              <w:rPr>
                <w:i/>
                <w:iCs/>
                <w:szCs w:val="22"/>
              </w:rPr>
            </w:pPr>
            <w:r w:rsidRPr="00354A40">
              <w:rPr>
                <w:b/>
              </w:rPr>
              <w:t>Purpose of training/education</w:t>
            </w:r>
          </w:p>
        </w:tc>
        <w:tc>
          <w:tcPr>
            <w:tcW w:w="1474" w:type="dxa"/>
            <w:tcPrChange w:id="617" w:author="Lilian Biber" w:date="2018-08-07T21:07:00Z">
              <w:tcPr>
                <w:tcW w:w="1474" w:type="dxa"/>
                <w:gridSpan w:val="3"/>
              </w:tcPr>
            </w:tcPrChange>
          </w:tcPr>
          <w:p w14:paraId="467B176C" w14:textId="77777777" w:rsidR="0050367B" w:rsidRPr="00354A40" w:rsidRDefault="00522A7C" w:rsidP="00CA45F0">
            <w:pPr>
              <w:rPr>
                <w:b/>
              </w:rPr>
            </w:pPr>
            <w:ins w:id="618" w:author="Lilian Biber" w:date="2018-08-09T11:42:00Z">
              <w:r>
                <w:rPr>
                  <w:b/>
                </w:rPr>
                <w:t>ECW</w:t>
              </w:r>
            </w:ins>
          </w:p>
        </w:tc>
      </w:tr>
      <w:tr w:rsidR="0050367B" w14:paraId="3AFF5415" w14:textId="77777777" w:rsidTr="00521340">
        <w:tblPrEx>
          <w:tblPrExChange w:id="619" w:author="Lilian Biber" w:date="2018-08-07T21:07:00Z">
            <w:tblPrEx>
              <w:tblW w:w="10255" w:type="dxa"/>
            </w:tblPrEx>
          </w:tblPrExChange>
        </w:tblPrEx>
        <w:trPr>
          <w:ins w:id="620" w:author="Lilian Biber" w:date="2018-08-07T11:34:00Z"/>
        </w:trPr>
        <w:tc>
          <w:tcPr>
            <w:tcW w:w="1644" w:type="dxa"/>
            <w:tcPrChange w:id="621" w:author="Lilian Biber" w:date="2018-08-07T21:07:00Z">
              <w:tcPr>
                <w:tcW w:w="1587" w:type="dxa"/>
              </w:tcPr>
            </w:tcPrChange>
          </w:tcPr>
          <w:p w14:paraId="23781FBD" w14:textId="77777777" w:rsidR="000D7B31" w:rsidRDefault="0050367B">
            <w:pPr>
              <w:pStyle w:val="ListParagraph"/>
              <w:numPr>
                <w:ilvl w:val="0"/>
                <w:numId w:val="30"/>
              </w:numPr>
              <w:ind w:left="309" w:hanging="284"/>
              <w:rPr>
                <w:ins w:id="622" w:author="Lilian Biber" w:date="2018-08-07T11:34:00Z"/>
                <w:iCs/>
                <w:szCs w:val="22"/>
                <w:lang w:val="en-GB"/>
              </w:rPr>
              <w:pPrChange w:id="623" w:author="Lilian Biber" w:date="2018-08-07T21:08:00Z">
                <w:pPr>
                  <w:pStyle w:val="ListParagraph"/>
                  <w:numPr>
                    <w:numId w:val="30"/>
                  </w:numPr>
                  <w:ind w:hanging="360"/>
                </w:pPr>
              </w:pPrChange>
            </w:pPr>
            <w:ins w:id="624" w:author="Lilian Biber" w:date="2018-08-07T11:34:00Z">
              <w:r>
                <w:rPr>
                  <w:iCs/>
                  <w:szCs w:val="22"/>
                </w:rPr>
                <w:t>Marine Organisations</w:t>
              </w:r>
            </w:ins>
          </w:p>
          <w:p w14:paraId="52666DDA" w14:textId="77777777" w:rsidR="000D7B31" w:rsidRDefault="000D7B31">
            <w:pPr>
              <w:pStyle w:val="ListParagraph"/>
              <w:ind w:left="309" w:hanging="284"/>
              <w:rPr>
                <w:ins w:id="625" w:author="Lilian Biber" w:date="2018-08-07T11:34:00Z"/>
                <w:iCs/>
                <w:szCs w:val="22"/>
                <w:lang w:val="en-GB"/>
              </w:rPr>
              <w:pPrChange w:id="626" w:author="Lilian Biber" w:date="2018-08-07T21:08:00Z">
                <w:pPr>
                  <w:pStyle w:val="ListParagraph"/>
                  <w:numPr>
                    <w:numId w:val="30"/>
                  </w:numPr>
                  <w:ind w:hanging="360"/>
                </w:pPr>
              </w:pPrChange>
            </w:pPr>
          </w:p>
        </w:tc>
        <w:tc>
          <w:tcPr>
            <w:tcW w:w="3402" w:type="dxa"/>
            <w:tcPrChange w:id="627" w:author="Lilian Biber" w:date="2018-08-07T21:07:00Z">
              <w:tcPr>
                <w:tcW w:w="3969" w:type="dxa"/>
                <w:gridSpan w:val="4"/>
              </w:tcPr>
            </w:tcPrChange>
          </w:tcPr>
          <w:p w14:paraId="3E911604" w14:textId="77777777" w:rsidR="0050367B" w:rsidRPr="0025159D" w:rsidRDefault="0050367B" w:rsidP="00EE31E4">
            <w:pPr>
              <w:pStyle w:val="ListParagraph"/>
              <w:numPr>
                <w:ilvl w:val="0"/>
                <w:numId w:val="28"/>
              </w:numPr>
              <w:autoSpaceDE w:val="0"/>
              <w:autoSpaceDN w:val="0"/>
              <w:adjustRightInd w:val="0"/>
              <w:ind w:left="284" w:hanging="284"/>
              <w:contextualSpacing/>
              <w:jc w:val="both"/>
              <w:rPr>
                <w:ins w:id="628" w:author="Lilian Biber" w:date="2018-08-07T11:34:00Z"/>
                <w:rFonts w:cs="Arial"/>
                <w:color w:val="000000"/>
                <w:lang w:val="en-US"/>
              </w:rPr>
            </w:pPr>
            <w:ins w:id="629" w:author="Lilian Biber" w:date="2018-08-07T11:35:00Z">
              <w:r>
                <w:rPr>
                  <w:rFonts w:cs="Arial"/>
                  <w:color w:val="000000"/>
                  <w:lang w:val="en-US"/>
                </w:rPr>
                <w:t>International / National / Local organistions. Roles and functions of maritime organistions.</w:t>
              </w:r>
            </w:ins>
          </w:p>
        </w:tc>
        <w:tc>
          <w:tcPr>
            <w:tcW w:w="3402" w:type="dxa"/>
            <w:tcPrChange w:id="630" w:author="Lilian Biber" w:date="2018-08-07T21:07:00Z">
              <w:tcPr>
                <w:tcW w:w="3225" w:type="dxa"/>
                <w:gridSpan w:val="3"/>
              </w:tcPr>
            </w:tcPrChange>
          </w:tcPr>
          <w:p w14:paraId="5F067EC7" w14:textId="77777777" w:rsidR="0050367B" w:rsidRPr="00BB1D5D" w:rsidRDefault="0050367B" w:rsidP="00EE31E4">
            <w:pPr>
              <w:pStyle w:val="BodyText"/>
              <w:rPr>
                <w:ins w:id="631" w:author="Lilian Biber" w:date="2018-08-07T11:34:00Z"/>
                <w:lang w:val="en-US"/>
                <w:rPrChange w:id="632" w:author="Lilian Biber" w:date="2018-08-07T11:35:00Z">
                  <w:rPr>
                    <w:ins w:id="633" w:author="Lilian Biber" w:date="2018-08-07T11:34:00Z"/>
                  </w:rPr>
                </w:rPrChange>
              </w:rPr>
            </w:pPr>
          </w:p>
        </w:tc>
        <w:tc>
          <w:tcPr>
            <w:tcW w:w="1474" w:type="dxa"/>
            <w:tcPrChange w:id="634" w:author="Lilian Biber" w:date="2018-08-07T21:07:00Z">
              <w:tcPr>
                <w:tcW w:w="1474" w:type="dxa"/>
                <w:gridSpan w:val="3"/>
              </w:tcPr>
            </w:tcPrChange>
          </w:tcPr>
          <w:p w14:paraId="173A84A4" w14:textId="77777777" w:rsidR="0050367B" w:rsidRPr="0050367B" w:rsidRDefault="003A16B6" w:rsidP="00EE31E4">
            <w:pPr>
              <w:pStyle w:val="BodyText"/>
              <w:rPr>
                <w:ins w:id="635" w:author="Lilian Biber" w:date="2018-08-07T21:04:00Z"/>
                <w:lang w:val="en-US"/>
              </w:rPr>
            </w:pPr>
            <w:ins w:id="636" w:author="Lilian Biber" w:date="2018-08-09T10:01:00Z">
              <w:r>
                <w:rPr>
                  <w:lang w:val="en-US"/>
                </w:rPr>
                <w:t>8</w:t>
              </w:r>
            </w:ins>
          </w:p>
        </w:tc>
      </w:tr>
      <w:tr w:rsidR="000D7B31" w14:paraId="00399D9D" w14:textId="77777777" w:rsidTr="00521340">
        <w:trPr>
          <w:ins w:id="637" w:author="fabrizio" w:date="2018-10-03T12:25:00Z"/>
        </w:trPr>
        <w:tc>
          <w:tcPr>
            <w:tcW w:w="1644" w:type="dxa"/>
          </w:tcPr>
          <w:p w14:paraId="70496E8F" w14:textId="77777777" w:rsidR="000D7B31" w:rsidRDefault="000D7B31">
            <w:pPr>
              <w:pStyle w:val="ListParagraph"/>
              <w:numPr>
                <w:ilvl w:val="0"/>
                <w:numId w:val="30"/>
              </w:numPr>
              <w:ind w:left="309" w:hanging="284"/>
              <w:rPr>
                <w:ins w:id="638" w:author="fabrizio" w:date="2018-10-03T12:25:00Z"/>
                <w:iCs/>
                <w:szCs w:val="22"/>
              </w:rPr>
            </w:pPr>
            <w:ins w:id="639" w:author="fabrizio" w:date="2018-10-03T12:25:00Z">
              <w:r>
                <w:rPr>
                  <w:iCs/>
                  <w:szCs w:val="22"/>
                </w:rPr>
                <w:t xml:space="preserve">Operational </w:t>
              </w:r>
            </w:ins>
          </w:p>
        </w:tc>
        <w:tc>
          <w:tcPr>
            <w:tcW w:w="3402" w:type="dxa"/>
          </w:tcPr>
          <w:p w14:paraId="4C236859" w14:textId="77777777" w:rsidR="000D7B31" w:rsidRDefault="000D7B31" w:rsidP="00EE31E4">
            <w:pPr>
              <w:pStyle w:val="ListParagraph"/>
              <w:numPr>
                <w:ilvl w:val="0"/>
                <w:numId w:val="28"/>
              </w:numPr>
              <w:autoSpaceDE w:val="0"/>
              <w:autoSpaceDN w:val="0"/>
              <w:adjustRightInd w:val="0"/>
              <w:ind w:left="284" w:hanging="284"/>
              <w:contextualSpacing/>
              <w:jc w:val="both"/>
              <w:rPr>
                <w:ins w:id="640" w:author="fabrizio" w:date="2018-10-03T12:25:00Z"/>
                <w:rFonts w:cs="Arial"/>
                <w:color w:val="000000"/>
                <w:lang w:val="en-US"/>
              </w:rPr>
            </w:pPr>
          </w:p>
        </w:tc>
        <w:tc>
          <w:tcPr>
            <w:tcW w:w="3402" w:type="dxa"/>
          </w:tcPr>
          <w:p w14:paraId="0566F6AD" w14:textId="77777777" w:rsidR="000D7B31" w:rsidRPr="00BB1D5D" w:rsidRDefault="000D7B31" w:rsidP="00EE31E4">
            <w:pPr>
              <w:pStyle w:val="BodyText"/>
              <w:rPr>
                <w:ins w:id="641" w:author="fabrizio" w:date="2018-10-03T12:25:00Z"/>
                <w:lang w:val="en-US"/>
              </w:rPr>
            </w:pPr>
          </w:p>
        </w:tc>
        <w:tc>
          <w:tcPr>
            <w:tcW w:w="1474" w:type="dxa"/>
          </w:tcPr>
          <w:p w14:paraId="5A12043E" w14:textId="77777777" w:rsidR="000D7B31" w:rsidRDefault="000D7B31" w:rsidP="00EE31E4">
            <w:pPr>
              <w:pStyle w:val="BodyText"/>
              <w:rPr>
                <w:ins w:id="642" w:author="fabrizio" w:date="2018-10-03T12:25:00Z"/>
                <w:lang w:val="en-US"/>
              </w:rPr>
            </w:pPr>
          </w:p>
        </w:tc>
      </w:tr>
      <w:tr w:rsidR="0050367B" w14:paraId="15E717A6" w14:textId="77777777" w:rsidTr="00521340">
        <w:tblPrEx>
          <w:tblPrExChange w:id="643" w:author="Lilian Biber" w:date="2018-08-07T21:07:00Z">
            <w:tblPrEx>
              <w:tblW w:w="10255" w:type="dxa"/>
            </w:tblPrEx>
          </w:tblPrExChange>
        </w:tblPrEx>
        <w:tc>
          <w:tcPr>
            <w:tcW w:w="1644" w:type="dxa"/>
            <w:tcPrChange w:id="644" w:author="Lilian Biber" w:date="2018-08-07T21:07:00Z">
              <w:tcPr>
                <w:tcW w:w="1587" w:type="dxa"/>
              </w:tcPr>
            </w:tcPrChange>
          </w:tcPr>
          <w:p w14:paraId="3D603068" w14:textId="77777777" w:rsidR="000D7B31" w:rsidRDefault="0050367B">
            <w:pPr>
              <w:pStyle w:val="ListParagraph"/>
              <w:numPr>
                <w:ilvl w:val="0"/>
                <w:numId w:val="30"/>
              </w:numPr>
              <w:ind w:left="309" w:hanging="284"/>
              <w:rPr>
                <w:i/>
                <w:iCs/>
                <w:szCs w:val="22"/>
                <w:lang w:val="en-GB"/>
              </w:rPr>
              <w:pPrChange w:id="645" w:author="Lilian Biber" w:date="2018-08-07T21:08:00Z">
                <w:pPr>
                  <w:pStyle w:val="ListParagraph"/>
                  <w:numPr>
                    <w:numId w:val="30"/>
                  </w:numPr>
                  <w:ind w:hanging="360"/>
                </w:pPr>
              </w:pPrChange>
            </w:pPr>
            <w:r w:rsidRPr="0025159D">
              <w:rPr>
                <w:iCs/>
                <w:szCs w:val="22"/>
              </w:rPr>
              <w:t>Quality Management System</w:t>
            </w:r>
          </w:p>
        </w:tc>
        <w:tc>
          <w:tcPr>
            <w:tcW w:w="3402" w:type="dxa"/>
            <w:tcPrChange w:id="646" w:author="Lilian Biber" w:date="2018-08-07T21:07:00Z">
              <w:tcPr>
                <w:tcW w:w="3969" w:type="dxa"/>
                <w:gridSpan w:val="4"/>
              </w:tcPr>
            </w:tcPrChange>
          </w:tcPr>
          <w:p w14:paraId="2E2DCB3E" w14:textId="77777777" w:rsidR="0050367B" w:rsidRPr="0025159D" w:rsidRDefault="0050367B" w:rsidP="00EE31E4">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Ensuring that the aims and objectives of the VTS are met at all times;  </w:t>
            </w:r>
          </w:p>
          <w:p w14:paraId="2DDAD9FF" w14:textId="77777777" w:rsidR="0050367B" w:rsidRPr="0025159D" w:rsidRDefault="0050367B" w:rsidP="00EE31E4">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Ensuring that the standards set by the Competent/VTS Authority for operator qualifications and training are met; </w:t>
            </w:r>
          </w:p>
          <w:p w14:paraId="3FE9E8A0" w14:textId="77777777" w:rsidR="0050367B" w:rsidRPr="0025159D" w:rsidRDefault="0050367B" w:rsidP="00EE31E4">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Ensuring that the training and certification of VTS personnel are appropriate to the service types being provided; </w:t>
            </w:r>
          </w:p>
          <w:p w14:paraId="0B8E0590" w14:textId="77777777" w:rsidR="0050367B" w:rsidRPr="0025159D" w:rsidRDefault="0050367B" w:rsidP="00EE31E4">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Ensuring VTS quality standards are maintained; </w:t>
            </w:r>
          </w:p>
          <w:p w14:paraId="62782B12" w14:textId="77777777" w:rsidR="0050367B" w:rsidRPr="003407BE" w:rsidRDefault="0050367B" w:rsidP="00387D55">
            <w:pPr>
              <w:pStyle w:val="ListParagraph"/>
              <w:numPr>
                <w:ilvl w:val="0"/>
                <w:numId w:val="28"/>
              </w:numPr>
              <w:autoSpaceDE w:val="0"/>
              <w:autoSpaceDN w:val="0"/>
              <w:adjustRightInd w:val="0"/>
              <w:ind w:left="284" w:hanging="284"/>
              <w:contextualSpacing/>
              <w:jc w:val="both"/>
              <w:rPr>
                <w:i/>
                <w:iCs/>
                <w:szCs w:val="22"/>
                <w:lang w:val="en-US"/>
              </w:rPr>
            </w:pPr>
            <w:r w:rsidRPr="0025159D">
              <w:rPr>
                <w:rFonts w:cs="Arial"/>
                <w:color w:val="000000"/>
                <w:lang w:val="en-US"/>
              </w:rPr>
              <w:t xml:space="preserve">Maintaining awareness of continuing development for the VTS centre(s); </w:t>
            </w:r>
          </w:p>
        </w:tc>
        <w:tc>
          <w:tcPr>
            <w:tcW w:w="3402" w:type="dxa"/>
            <w:tcPrChange w:id="647" w:author="Lilian Biber" w:date="2018-08-07T21:07:00Z">
              <w:tcPr>
                <w:tcW w:w="3225" w:type="dxa"/>
                <w:gridSpan w:val="3"/>
              </w:tcPr>
            </w:tcPrChange>
          </w:tcPr>
          <w:p w14:paraId="37192F80" w14:textId="77777777" w:rsidR="0050367B" w:rsidRPr="0025159D" w:rsidRDefault="0050367B" w:rsidP="00EE31E4">
            <w:pPr>
              <w:pStyle w:val="BodyText"/>
              <w:rPr>
                <w:rFonts w:eastAsia="Times New Roman" w:cs="Arial"/>
                <w:color w:val="222222"/>
                <w:lang w:eastAsia="it-IT"/>
              </w:rPr>
            </w:pPr>
            <w:r w:rsidRPr="00E37899">
              <w:t>H</w:t>
            </w:r>
            <w:r w:rsidRPr="0025159D">
              <w:rPr>
                <w:rFonts w:eastAsia="Times New Roman" w:cs="Arial"/>
                <w:color w:val="222222"/>
                <w:lang w:eastAsia="it-IT"/>
              </w:rPr>
              <w:t>aving the necessary knowledge on QMS in order to apply this methodology to VTS Centre.</w:t>
            </w:r>
          </w:p>
          <w:p w14:paraId="5C4012CC" w14:textId="77777777" w:rsidR="0050367B" w:rsidRDefault="0050367B">
            <w:pPr>
              <w:rPr>
                <w:i/>
                <w:iCs/>
                <w:szCs w:val="22"/>
              </w:rPr>
            </w:pPr>
          </w:p>
        </w:tc>
        <w:tc>
          <w:tcPr>
            <w:tcW w:w="1474" w:type="dxa"/>
            <w:tcPrChange w:id="648" w:author="Lilian Biber" w:date="2018-08-07T21:07:00Z">
              <w:tcPr>
                <w:tcW w:w="1474" w:type="dxa"/>
                <w:gridSpan w:val="3"/>
              </w:tcPr>
            </w:tcPrChange>
          </w:tcPr>
          <w:p w14:paraId="211DF906" w14:textId="77777777" w:rsidR="0050367B" w:rsidRPr="00E37899" w:rsidRDefault="003A16B6" w:rsidP="00EE31E4">
            <w:pPr>
              <w:pStyle w:val="BodyText"/>
            </w:pPr>
            <w:ins w:id="649" w:author="Lilian Biber" w:date="2018-08-09T10:01:00Z">
              <w:r>
                <w:t>8</w:t>
              </w:r>
            </w:ins>
          </w:p>
        </w:tc>
      </w:tr>
      <w:tr w:rsidR="0050367B" w14:paraId="3A4E0956" w14:textId="77777777" w:rsidTr="00521340">
        <w:tblPrEx>
          <w:tblPrExChange w:id="650" w:author="Lilian Biber" w:date="2018-08-07T21:07:00Z">
            <w:tblPrEx>
              <w:tblW w:w="10255" w:type="dxa"/>
            </w:tblPrEx>
          </w:tblPrExChange>
        </w:tblPrEx>
        <w:tc>
          <w:tcPr>
            <w:tcW w:w="1644" w:type="dxa"/>
            <w:tcPrChange w:id="651" w:author="Lilian Biber" w:date="2018-08-07T21:07:00Z">
              <w:tcPr>
                <w:tcW w:w="1587" w:type="dxa"/>
              </w:tcPr>
            </w:tcPrChange>
          </w:tcPr>
          <w:p w14:paraId="5D83052F" w14:textId="77777777" w:rsidR="000D7B31" w:rsidRDefault="0050367B">
            <w:pPr>
              <w:pStyle w:val="ListParagraph"/>
              <w:numPr>
                <w:ilvl w:val="0"/>
                <w:numId w:val="30"/>
              </w:numPr>
              <w:ind w:left="309" w:hanging="309"/>
              <w:rPr>
                <w:iCs/>
                <w:szCs w:val="22"/>
                <w:lang w:val="en-GB"/>
              </w:rPr>
              <w:pPrChange w:id="652" w:author="Lilian Biber" w:date="2018-08-07T21:08:00Z">
                <w:pPr>
                  <w:pStyle w:val="ListParagraph"/>
                  <w:numPr>
                    <w:numId w:val="30"/>
                  </w:numPr>
                  <w:ind w:hanging="360"/>
                </w:pPr>
              </w:pPrChange>
            </w:pPr>
            <w:del w:id="653" w:author="Microsoft Office-gebruiker" w:date="2018-07-31T07:40:00Z">
              <w:r w:rsidDel="007D51B7">
                <w:rPr>
                  <w:iCs/>
                  <w:szCs w:val="22"/>
                </w:rPr>
                <w:delText xml:space="preserve">Crew </w:delText>
              </w:r>
            </w:del>
            <w:ins w:id="654" w:author="Microsoft Office-gebruiker" w:date="2018-07-31T07:40:00Z">
              <w:r>
                <w:rPr>
                  <w:iCs/>
                  <w:szCs w:val="22"/>
                </w:rPr>
                <w:t>Team R</w:t>
              </w:r>
            </w:ins>
            <w:del w:id="655" w:author="Microsoft Office-gebruiker" w:date="2018-07-31T07:40:00Z">
              <w:r w:rsidDel="0092738E">
                <w:rPr>
                  <w:iCs/>
                  <w:szCs w:val="22"/>
                </w:rPr>
                <w:delText>r</w:delText>
              </w:r>
            </w:del>
            <w:r>
              <w:rPr>
                <w:iCs/>
                <w:szCs w:val="22"/>
              </w:rPr>
              <w:t>esource Management applied to VTS</w:t>
            </w:r>
          </w:p>
        </w:tc>
        <w:tc>
          <w:tcPr>
            <w:tcW w:w="3402" w:type="dxa"/>
            <w:tcPrChange w:id="656" w:author="Lilian Biber" w:date="2018-08-07T21:07:00Z">
              <w:tcPr>
                <w:tcW w:w="3969" w:type="dxa"/>
                <w:gridSpan w:val="4"/>
              </w:tcPr>
            </w:tcPrChange>
          </w:tcPr>
          <w:p w14:paraId="066AB9AA" w14:textId="77777777" w:rsidR="0050367B" w:rsidRPr="0025159D" w:rsidRDefault="0050367B" w:rsidP="00CA45F0">
            <w:pPr>
              <w:pStyle w:val="ListParagraph"/>
              <w:numPr>
                <w:ilvl w:val="0"/>
                <w:numId w:val="28"/>
              </w:numPr>
              <w:autoSpaceDE w:val="0"/>
              <w:autoSpaceDN w:val="0"/>
              <w:adjustRightInd w:val="0"/>
              <w:ind w:left="284" w:hanging="284"/>
              <w:contextualSpacing/>
              <w:jc w:val="both"/>
              <w:rPr>
                <w:rFonts w:cs="Arial"/>
                <w:color w:val="000000"/>
                <w:lang w:val="en-US"/>
              </w:rPr>
            </w:pPr>
            <w:commentRangeStart w:id="657"/>
            <w:r>
              <w:rPr>
                <w:rFonts w:cs="Arial"/>
                <w:color w:val="000000"/>
                <w:lang w:val="en-US"/>
              </w:rPr>
              <w:t xml:space="preserve">Managing </w:t>
            </w:r>
            <w:r w:rsidRPr="0025159D">
              <w:rPr>
                <w:rFonts w:cs="Arial"/>
                <w:color w:val="000000"/>
                <w:lang w:val="en-US"/>
              </w:rPr>
              <w:t>and co-ordinating</w:t>
            </w:r>
            <w:r>
              <w:rPr>
                <w:rFonts w:cs="Arial"/>
                <w:color w:val="000000"/>
                <w:lang w:val="en-US"/>
              </w:rPr>
              <w:t xml:space="preserve"> </w:t>
            </w:r>
            <w:r w:rsidRPr="0025159D">
              <w:rPr>
                <w:rFonts w:cs="Arial"/>
                <w:color w:val="000000"/>
                <w:lang w:val="en-US"/>
              </w:rPr>
              <w:t>human resources;</w:t>
            </w:r>
            <w:commentRangeEnd w:id="657"/>
            <w:r>
              <w:rPr>
                <w:rStyle w:val="CommentReference"/>
                <w:lang w:eastAsia="de-DE"/>
              </w:rPr>
              <w:commentReference w:id="657"/>
            </w:r>
          </w:p>
          <w:p w14:paraId="47615D37" w14:textId="77777777" w:rsidR="0050367B" w:rsidRPr="0025159D" w:rsidRDefault="0050367B" w:rsidP="00CA45F0">
            <w:pPr>
              <w:pStyle w:val="ListParagraph"/>
              <w:autoSpaceDE w:val="0"/>
              <w:autoSpaceDN w:val="0"/>
              <w:adjustRightInd w:val="0"/>
              <w:ind w:left="284"/>
              <w:contextualSpacing/>
              <w:jc w:val="both"/>
              <w:rPr>
                <w:rFonts w:cs="Arial"/>
                <w:color w:val="000000"/>
                <w:lang w:val="en-US"/>
              </w:rPr>
            </w:pPr>
          </w:p>
        </w:tc>
        <w:tc>
          <w:tcPr>
            <w:tcW w:w="3402" w:type="dxa"/>
            <w:tcPrChange w:id="658" w:author="Lilian Biber" w:date="2018-08-07T21:07:00Z">
              <w:tcPr>
                <w:tcW w:w="3225" w:type="dxa"/>
                <w:gridSpan w:val="3"/>
              </w:tcPr>
            </w:tcPrChange>
          </w:tcPr>
          <w:p w14:paraId="7D41D221" w14:textId="77777777" w:rsidR="0050367B" w:rsidRDefault="0050367B" w:rsidP="00EE31E4">
            <w:pPr>
              <w:pStyle w:val="BodyText"/>
              <w:rPr>
                <w:b/>
              </w:rPr>
            </w:pPr>
            <w:r>
              <w:t>P</w:t>
            </w:r>
            <w:r w:rsidRPr="00F74E28">
              <w:t>rovide the necessary training/k</w:t>
            </w:r>
            <w:r>
              <w:t>n</w:t>
            </w:r>
            <w:r w:rsidRPr="00F74E28">
              <w:t xml:space="preserve">owledge </w:t>
            </w:r>
            <w:r>
              <w:t xml:space="preserve">for an efficient management of a VTS Centre, </w:t>
            </w:r>
            <w:r w:rsidRPr="00F74E28">
              <w:t>optimiz</w:t>
            </w:r>
            <w:r>
              <w:t>ing</w:t>
            </w:r>
            <w:r w:rsidRPr="00F74E28">
              <w:t xml:space="preserve"> the resources available, making operations safer and more efficient, reduce stress levels and increase the efficiency</w:t>
            </w:r>
          </w:p>
        </w:tc>
        <w:tc>
          <w:tcPr>
            <w:tcW w:w="1474" w:type="dxa"/>
            <w:tcPrChange w:id="659" w:author="Lilian Biber" w:date="2018-08-07T21:07:00Z">
              <w:tcPr>
                <w:tcW w:w="1474" w:type="dxa"/>
                <w:gridSpan w:val="3"/>
              </w:tcPr>
            </w:tcPrChange>
          </w:tcPr>
          <w:p w14:paraId="6127434F" w14:textId="77777777" w:rsidR="0050367B" w:rsidRDefault="0050367B" w:rsidP="00EE31E4">
            <w:pPr>
              <w:pStyle w:val="BodyText"/>
            </w:pPr>
          </w:p>
        </w:tc>
      </w:tr>
      <w:tr w:rsidR="0050367B" w14:paraId="3A453BAA" w14:textId="77777777" w:rsidTr="00521340">
        <w:tblPrEx>
          <w:tblPrExChange w:id="660" w:author="Lilian Biber" w:date="2018-08-07T21:07:00Z">
            <w:tblPrEx>
              <w:tblW w:w="10255" w:type="dxa"/>
            </w:tblPrEx>
          </w:tblPrExChange>
        </w:tblPrEx>
        <w:tc>
          <w:tcPr>
            <w:tcW w:w="1644" w:type="dxa"/>
            <w:tcPrChange w:id="661" w:author="Lilian Biber" w:date="2018-08-07T21:07:00Z">
              <w:tcPr>
                <w:tcW w:w="1587" w:type="dxa"/>
              </w:tcPr>
            </w:tcPrChange>
          </w:tcPr>
          <w:p w14:paraId="5EC907B3" w14:textId="77777777" w:rsidR="000D7B31" w:rsidRDefault="0050367B">
            <w:pPr>
              <w:pStyle w:val="ListParagraph"/>
              <w:numPr>
                <w:ilvl w:val="0"/>
                <w:numId w:val="30"/>
              </w:numPr>
              <w:ind w:left="309" w:hanging="284"/>
              <w:rPr>
                <w:iCs/>
                <w:szCs w:val="22"/>
                <w:lang w:val="en-GB"/>
              </w:rPr>
              <w:pPrChange w:id="662" w:author="Lilian Biber" w:date="2018-08-07T21:09:00Z">
                <w:pPr>
                  <w:pStyle w:val="ListParagraph"/>
                  <w:numPr>
                    <w:numId w:val="30"/>
                  </w:numPr>
                  <w:ind w:hanging="360"/>
                </w:pPr>
              </w:pPrChange>
            </w:pPr>
            <w:r w:rsidRPr="0025159D">
              <w:rPr>
                <w:iCs/>
                <w:szCs w:val="22"/>
              </w:rPr>
              <w:t>VTS Management</w:t>
            </w:r>
          </w:p>
          <w:p w14:paraId="61394799" w14:textId="77777777" w:rsidR="0050367B" w:rsidRDefault="0050367B" w:rsidP="003407BE">
            <w:pPr>
              <w:pStyle w:val="ListParagraph"/>
              <w:rPr>
                <w:iCs/>
                <w:szCs w:val="22"/>
              </w:rPr>
            </w:pPr>
          </w:p>
          <w:p w14:paraId="6D7CB629" w14:textId="77777777" w:rsidR="0050367B" w:rsidRDefault="0050367B" w:rsidP="003407BE">
            <w:pPr>
              <w:pStyle w:val="ListParagraph"/>
              <w:rPr>
                <w:i/>
                <w:iCs/>
                <w:szCs w:val="22"/>
              </w:rPr>
            </w:pPr>
          </w:p>
        </w:tc>
        <w:tc>
          <w:tcPr>
            <w:tcW w:w="3402" w:type="dxa"/>
            <w:tcPrChange w:id="663" w:author="Lilian Biber" w:date="2018-08-07T21:07:00Z">
              <w:tcPr>
                <w:tcW w:w="3969" w:type="dxa"/>
                <w:gridSpan w:val="4"/>
              </w:tcPr>
            </w:tcPrChange>
          </w:tcPr>
          <w:p w14:paraId="64652D37" w14:textId="77777777" w:rsidR="0050367B" w:rsidRPr="0025159D" w:rsidRDefault="0050367B" w:rsidP="003407BE">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lastRenderedPageBreak/>
              <w:t xml:space="preserve">Ensuring that the aims and objectives of the VTS are met at all times; </w:t>
            </w:r>
          </w:p>
          <w:p w14:paraId="18848D98" w14:textId="77777777" w:rsidR="0050367B" w:rsidRPr="0025159D" w:rsidRDefault="0050367B" w:rsidP="003407BE">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lastRenderedPageBreak/>
              <w:t xml:space="preserve">Ensuring that all VTS operations follow current rules, regulations and legislation; </w:t>
            </w:r>
          </w:p>
          <w:p w14:paraId="3038C84D" w14:textId="77777777" w:rsidR="0050367B" w:rsidRPr="0025159D" w:rsidRDefault="0050367B" w:rsidP="003407BE">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Planning and developing of emergency procedures as appropriate to the VTS area of responsibility; </w:t>
            </w:r>
          </w:p>
          <w:p w14:paraId="0D6901C6" w14:textId="77777777" w:rsidR="0050367B" w:rsidRDefault="0050367B" w:rsidP="003407BE">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Ensuring that all adopted standard operating procedures are reviewed and amended as required; </w:t>
            </w:r>
          </w:p>
          <w:p w14:paraId="1075CD91" w14:textId="77777777" w:rsidR="0050367B" w:rsidRDefault="0050367B" w:rsidP="00CA45F0">
            <w:pPr>
              <w:pStyle w:val="ListParagraph"/>
              <w:numPr>
                <w:ilvl w:val="0"/>
                <w:numId w:val="28"/>
              </w:numPr>
              <w:autoSpaceDE w:val="0"/>
              <w:autoSpaceDN w:val="0"/>
              <w:adjustRightInd w:val="0"/>
              <w:ind w:left="284" w:hanging="284"/>
              <w:contextualSpacing/>
              <w:jc w:val="both"/>
              <w:rPr>
                <w:ins w:id="664" w:author="Microsoft Office-gebruiker" w:date="2018-07-31T08:08:00Z"/>
                <w:rFonts w:cs="Arial"/>
                <w:color w:val="000000"/>
                <w:lang w:val="en-US"/>
              </w:rPr>
            </w:pPr>
            <w:r>
              <w:rPr>
                <w:rFonts w:cs="Arial"/>
                <w:color w:val="000000"/>
                <w:lang w:val="en-US"/>
              </w:rPr>
              <w:t xml:space="preserve">Managing </w:t>
            </w:r>
            <w:r w:rsidRPr="0025159D">
              <w:rPr>
                <w:rFonts w:cs="Arial"/>
                <w:color w:val="000000"/>
                <w:lang w:val="en-US"/>
              </w:rPr>
              <w:t>and co-ordinating financial, technical and human resources;</w:t>
            </w:r>
          </w:p>
          <w:p w14:paraId="125BF5D7" w14:textId="77777777" w:rsidR="0050367B" w:rsidRPr="0025159D" w:rsidRDefault="0050367B" w:rsidP="00CA45F0">
            <w:pPr>
              <w:pStyle w:val="ListParagraph"/>
              <w:numPr>
                <w:ilvl w:val="0"/>
                <w:numId w:val="28"/>
              </w:numPr>
              <w:autoSpaceDE w:val="0"/>
              <w:autoSpaceDN w:val="0"/>
              <w:adjustRightInd w:val="0"/>
              <w:ind w:left="284" w:hanging="284"/>
              <w:contextualSpacing/>
              <w:jc w:val="both"/>
              <w:rPr>
                <w:rFonts w:cs="Arial"/>
                <w:color w:val="000000"/>
                <w:lang w:val="en-US"/>
              </w:rPr>
            </w:pPr>
            <w:ins w:id="665" w:author="Microsoft Office-gebruiker" w:date="2018-07-31T08:08:00Z">
              <w:r>
                <w:rPr>
                  <w:rFonts w:cs="Arial"/>
                  <w:color w:val="000000"/>
                  <w:lang w:val="en-US"/>
                </w:rPr>
                <w:t>Privacy legislation</w:t>
              </w:r>
            </w:ins>
          </w:p>
          <w:p w14:paraId="6CF2FB7D" w14:textId="77777777" w:rsidR="0050367B" w:rsidRDefault="0050367B" w:rsidP="00860EA6">
            <w:pPr>
              <w:pStyle w:val="ListParagraph"/>
              <w:autoSpaceDE w:val="0"/>
              <w:autoSpaceDN w:val="0"/>
              <w:adjustRightInd w:val="0"/>
              <w:ind w:left="284"/>
              <w:contextualSpacing/>
              <w:jc w:val="both"/>
              <w:rPr>
                <w:i/>
                <w:iCs/>
                <w:szCs w:val="22"/>
              </w:rPr>
            </w:pPr>
          </w:p>
        </w:tc>
        <w:tc>
          <w:tcPr>
            <w:tcW w:w="3402" w:type="dxa"/>
            <w:tcPrChange w:id="666" w:author="Lilian Biber" w:date="2018-08-07T21:07:00Z">
              <w:tcPr>
                <w:tcW w:w="3225" w:type="dxa"/>
                <w:gridSpan w:val="3"/>
              </w:tcPr>
            </w:tcPrChange>
          </w:tcPr>
          <w:p w14:paraId="40A6E811" w14:textId="77777777" w:rsidR="0050367B" w:rsidRDefault="0050367B" w:rsidP="00CA45F0">
            <w:pPr>
              <w:pStyle w:val="BodyText"/>
              <w:rPr>
                <w:rFonts w:eastAsia="Times New Roman" w:cs="Arial"/>
                <w:color w:val="222222"/>
                <w:lang w:eastAsia="it-IT"/>
              </w:rPr>
            </w:pPr>
            <w:r>
              <w:lastRenderedPageBreak/>
              <w:t>P</w:t>
            </w:r>
            <w:r w:rsidRPr="0025159D">
              <w:rPr>
                <w:rFonts w:eastAsia="Times New Roman" w:cs="Arial"/>
                <w:color w:val="222222"/>
                <w:lang w:eastAsia="it-IT"/>
              </w:rPr>
              <w:t xml:space="preserve">rovide the necessary training for planning VTS Regulation, the VTS manual and managing all </w:t>
            </w:r>
            <w:r w:rsidRPr="0025159D">
              <w:rPr>
                <w:rFonts w:eastAsia="Times New Roman" w:cs="Arial"/>
                <w:color w:val="222222"/>
                <w:lang w:eastAsia="it-IT"/>
              </w:rPr>
              <w:lastRenderedPageBreak/>
              <w:t>other information of interest to the VTS Centre, according to the standards provided by the management systems and taking account of the various port and areas to be audited / monitoring.</w:t>
            </w:r>
          </w:p>
          <w:p w14:paraId="5E219F2D" w14:textId="77777777" w:rsidR="0050367B" w:rsidRDefault="0050367B" w:rsidP="00CA45F0">
            <w:pPr>
              <w:pStyle w:val="BodyText"/>
              <w:ind w:left="360"/>
              <w:rPr>
                <w:i/>
                <w:iCs/>
                <w:szCs w:val="22"/>
              </w:rPr>
            </w:pPr>
          </w:p>
        </w:tc>
        <w:tc>
          <w:tcPr>
            <w:tcW w:w="1474" w:type="dxa"/>
            <w:tcPrChange w:id="667" w:author="Lilian Biber" w:date="2018-08-07T21:07:00Z">
              <w:tcPr>
                <w:tcW w:w="1474" w:type="dxa"/>
                <w:gridSpan w:val="3"/>
              </w:tcPr>
            </w:tcPrChange>
          </w:tcPr>
          <w:p w14:paraId="4AE47ABB" w14:textId="77777777" w:rsidR="0050367B" w:rsidRDefault="003A16B6" w:rsidP="00CA45F0">
            <w:pPr>
              <w:pStyle w:val="BodyText"/>
            </w:pPr>
            <w:ins w:id="668" w:author="Lilian Biber" w:date="2018-08-09T10:02:00Z">
              <w:r>
                <w:lastRenderedPageBreak/>
                <w:t>16</w:t>
              </w:r>
            </w:ins>
          </w:p>
        </w:tc>
      </w:tr>
      <w:tr w:rsidR="0050367B" w14:paraId="1CFB44DA" w14:textId="77777777" w:rsidTr="00521340">
        <w:tblPrEx>
          <w:tblPrExChange w:id="669" w:author="Lilian Biber" w:date="2018-08-07T21:07:00Z">
            <w:tblPrEx>
              <w:tblW w:w="10255" w:type="dxa"/>
            </w:tblPrEx>
          </w:tblPrExChange>
        </w:tblPrEx>
        <w:tc>
          <w:tcPr>
            <w:tcW w:w="1644" w:type="dxa"/>
            <w:tcPrChange w:id="670" w:author="Lilian Biber" w:date="2018-08-07T21:07:00Z">
              <w:tcPr>
                <w:tcW w:w="1587" w:type="dxa"/>
              </w:tcPr>
            </w:tcPrChange>
          </w:tcPr>
          <w:p w14:paraId="0D0EB989" w14:textId="77777777" w:rsidR="000D7B31" w:rsidRDefault="0050367B">
            <w:pPr>
              <w:pStyle w:val="Default"/>
              <w:numPr>
                <w:ilvl w:val="0"/>
                <w:numId w:val="30"/>
              </w:numPr>
              <w:ind w:left="309" w:hanging="309"/>
              <w:jc w:val="both"/>
              <w:rPr>
                <w:iCs/>
                <w:sz w:val="22"/>
                <w:szCs w:val="22"/>
                <w:lang w:val="en-GB" w:eastAsia="en-US"/>
              </w:rPr>
              <w:pPrChange w:id="671" w:author="Lilian Biber" w:date="2018-08-07T21:16:00Z">
                <w:pPr>
                  <w:pStyle w:val="Default"/>
                  <w:numPr>
                    <w:numId w:val="30"/>
                  </w:numPr>
                  <w:ind w:left="567" w:hanging="425"/>
                  <w:jc w:val="both"/>
                </w:pPr>
              </w:pPrChange>
            </w:pPr>
            <w:del w:id="672" w:author="fabrizio" w:date="2018-10-03T12:34:00Z">
              <w:r w:rsidRPr="0025159D" w:rsidDel="000D7B31">
                <w:rPr>
                  <w:iCs/>
                  <w:sz w:val="22"/>
                  <w:szCs w:val="22"/>
                </w:rPr>
                <w:delText>Emergency</w:delText>
              </w:r>
            </w:del>
            <w:r w:rsidRPr="0025159D">
              <w:rPr>
                <w:iCs/>
                <w:sz w:val="22"/>
                <w:szCs w:val="22"/>
              </w:rPr>
              <w:t xml:space="preserve"> Communication</w:t>
            </w:r>
          </w:p>
          <w:p w14:paraId="08F068E8" w14:textId="77777777" w:rsidR="0050367B" w:rsidRDefault="0050367B" w:rsidP="00D06ABA">
            <w:pPr>
              <w:pStyle w:val="Default"/>
              <w:jc w:val="both"/>
              <w:rPr>
                <w:iCs/>
                <w:sz w:val="22"/>
                <w:szCs w:val="22"/>
              </w:rPr>
            </w:pPr>
          </w:p>
          <w:p w14:paraId="09F53F3C" w14:textId="77777777" w:rsidR="0050367B" w:rsidRDefault="0050367B" w:rsidP="00D06ABA">
            <w:pPr>
              <w:jc w:val="both"/>
              <w:rPr>
                <w:i/>
                <w:iCs/>
                <w:szCs w:val="22"/>
              </w:rPr>
            </w:pPr>
          </w:p>
        </w:tc>
        <w:tc>
          <w:tcPr>
            <w:tcW w:w="3402" w:type="dxa"/>
            <w:tcPrChange w:id="673" w:author="Lilian Biber" w:date="2018-08-07T21:07:00Z">
              <w:tcPr>
                <w:tcW w:w="3969" w:type="dxa"/>
                <w:gridSpan w:val="4"/>
              </w:tcPr>
            </w:tcPrChange>
          </w:tcPr>
          <w:p w14:paraId="2087A80E" w14:textId="77777777" w:rsidR="0050367B" w:rsidRPr="0025159D" w:rsidRDefault="0050367B" w:rsidP="003407BE">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Developing and maintaining a good public information and relations program; </w:t>
            </w:r>
          </w:p>
          <w:p w14:paraId="0F46F0F6" w14:textId="77777777" w:rsidR="0050367B" w:rsidRPr="0025159D" w:rsidRDefault="0050367B" w:rsidP="003407BE">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Ensuring compliance with evidentiary provisions in the event of an incident or accident occurring in the VTS area. </w:t>
            </w:r>
          </w:p>
          <w:p w14:paraId="2F96D8F9" w14:textId="77777777" w:rsidR="0050367B" w:rsidRPr="0025159D" w:rsidRDefault="0050367B" w:rsidP="003407BE">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ensuring that all such events are properly recorded and readily available for examination by the Competent/VTS Authority. </w:t>
            </w:r>
          </w:p>
          <w:p w14:paraId="490E867F" w14:textId="77777777" w:rsidR="0050367B" w:rsidRPr="003407BE" w:rsidRDefault="0050367B">
            <w:pPr>
              <w:rPr>
                <w:i/>
                <w:iCs/>
                <w:szCs w:val="22"/>
                <w:lang w:val="en-US"/>
              </w:rPr>
            </w:pPr>
          </w:p>
        </w:tc>
        <w:tc>
          <w:tcPr>
            <w:tcW w:w="3402" w:type="dxa"/>
            <w:tcPrChange w:id="674" w:author="Lilian Biber" w:date="2018-08-07T21:07:00Z">
              <w:tcPr>
                <w:tcW w:w="3225" w:type="dxa"/>
                <w:gridSpan w:val="3"/>
              </w:tcPr>
            </w:tcPrChange>
          </w:tcPr>
          <w:p w14:paraId="4D4A9F43" w14:textId="77777777" w:rsidR="0050367B" w:rsidRPr="0025159D" w:rsidRDefault="0050367B" w:rsidP="003407BE">
            <w:pPr>
              <w:pStyle w:val="BodyText"/>
            </w:pPr>
            <w:r w:rsidRPr="0025159D">
              <w:t>Manage strategies to develop proper communication in crisis situation that has in the media and in public opinion the main target of comparison</w:t>
            </w:r>
          </w:p>
          <w:p w14:paraId="42CCA11C" w14:textId="77777777" w:rsidR="0050367B" w:rsidRDefault="0050367B">
            <w:pPr>
              <w:rPr>
                <w:i/>
                <w:iCs/>
                <w:szCs w:val="22"/>
              </w:rPr>
            </w:pPr>
          </w:p>
        </w:tc>
        <w:tc>
          <w:tcPr>
            <w:tcW w:w="1474" w:type="dxa"/>
            <w:tcPrChange w:id="675" w:author="Lilian Biber" w:date="2018-08-07T21:07:00Z">
              <w:tcPr>
                <w:tcW w:w="1474" w:type="dxa"/>
                <w:gridSpan w:val="3"/>
              </w:tcPr>
            </w:tcPrChange>
          </w:tcPr>
          <w:p w14:paraId="3F4D8BDC" w14:textId="77777777" w:rsidR="0050367B" w:rsidRPr="0025159D" w:rsidRDefault="003A16B6" w:rsidP="003407BE">
            <w:pPr>
              <w:pStyle w:val="BodyText"/>
            </w:pPr>
            <w:ins w:id="676" w:author="Lilian Biber" w:date="2018-08-09T10:02:00Z">
              <w:r>
                <w:t>8</w:t>
              </w:r>
            </w:ins>
          </w:p>
        </w:tc>
      </w:tr>
      <w:tr w:rsidR="0050367B" w14:paraId="2000A323" w14:textId="77777777" w:rsidTr="00521340">
        <w:tblPrEx>
          <w:tblPrExChange w:id="677" w:author="Lilian Biber" w:date="2018-08-07T21:07:00Z">
            <w:tblPrEx>
              <w:tblW w:w="10255" w:type="dxa"/>
            </w:tblPrEx>
          </w:tblPrExChange>
        </w:tblPrEx>
        <w:tc>
          <w:tcPr>
            <w:tcW w:w="1644" w:type="dxa"/>
            <w:tcPrChange w:id="678" w:author="Lilian Biber" w:date="2018-08-07T21:07:00Z">
              <w:tcPr>
                <w:tcW w:w="1587" w:type="dxa"/>
              </w:tcPr>
            </w:tcPrChange>
          </w:tcPr>
          <w:p w14:paraId="6E8D0F12" w14:textId="77777777" w:rsidR="0050367B" w:rsidRPr="00D06ABA" w:rsidRDefault="0050367B">
            <w:pPr>
              <w:pStyle w:val="Default"/>
              <w:numPr>
                <w:ilvl w:val="0"/>
                <w:numId w:val="30"/>
              </w:numPr>
              <w:tabs>
                <w:tab w:val="left" w:pos="709"/>
              </w:tabs>
              <w:ind w:left="142" w:hanging="142"/>
              <w:jc w:val="both"/>
              <w:rPr>
                <w:iCs/>
                <w:sz w:val="22"/>
                <w:szCs w:val="22"/>
              </w:rPr>
              <w:pPrChange w:id="679" w:author="fabrizio" w:date="2018-10-03T12:36:00Z">
                <w:pPr>
                  <w:pStyle w:val="Default"/>
                  <w:numPr>
                    <w:numId w:val="30"/>
                  </w:numPr>
                  <w:tabs>
                    <w:tab w:val="left" w:pos="709"/>
                  </w:tabs>
                  <w:ind w:left="720" w:hanging="360"/>
                  <w:jc w:val="both"/>
                </w:pPr>
              </w:pPrChange>
            </w:pPr>
            <w:r w:rsidRPr="00D06ABA">
              <w:rPr>
                <w:iCs/>
                <w:sz w:val="22"/>
                <w:szCs w:val="22"/>
              </w:rPr>
              <w:t xml:space="preserve">Risk management </w:t>
            </w:r>
            <w:del w:id="680" w:author="fabrizio" w:date="2018-10-03T12:36:00Z">
              <w:r w:rsidRPr="00D06ABA" w:rsidDel="00387162">
                <w:rPr>
                  <w:iCs/>
                  <w:sz w:val="22"/>
                  <w:szCs w:val="22"/>
                </w:rPr>
                <w:delText>Toolbox - IALA Seminar</w:delText>
              </w:r>
            </w:del>
          </w:p>
        </w:tc>
        <w:tc>
          <w:tcPr>
            <w:tcW w:w="3402" w:type="dxa"/>
            <w:tcPrChange w:id="681" w:author="Lilian Biber" w:date="2018-08-07T21:07:00Z">
              <w:tcPr>
                <w:tcW w:w="3969" w:type="dxa"/>
                <w:gridSpan w:val="4"/>
              </w:tcPr>
            </w:tcPrChange>
          </w:tcPr>
          <w:p w14:paraId="3488285D" w14:textId="77777777" w:rsidR="0050367B" w:rsidRPr="0025159D" w:rsidRDefault="0050367B" w:rsidP="00E37899">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Planning and developing of emergency procedures as appropriate to the VTS area of responsibility; </w:t>
            </w:r>
          </w:p>
          <w:p w14:paraId="66815751" w14:textId="77777777" w:rsidR="0050367B" w:rsidRPr="00E37899" w:rsidRDefault="0050367B">
            <w:pPr>
              <w:rPr>
                <w:i/>
                <w:iCs/>
                <w:szCs w:val="22"/>
                <w:lang w:val="en-US"/>
              </w:rPr>
            </w:pPr>
          </w:p>
        </w:tc>
        <w:tc>
          <w:tcPr>
            <w:tcW w:w="3402" w:type="dxa"/>
            <w:tcPrChange w:id="682" w:author="Lilian Biber" w:date="2018-08-07T21:07:00Z">
              <w:tcPr>
                <w:tcW w:w="3225" w:type="dxa"/>
                <w:gridSpan w:val="3"/>
              </w:tcPr>
            </w:tcPrChange>
          </w:tcPr>
          <w:p w14:paraId="0AFFAEF9" w14:textId="77777777" w:rsidR="0050367B" w:rsidRPr="00E37899" w:rsidRDefault="0050367B">
            <w:pPr>
              <w:rPr>
                <w:iCs/>
                <w:szCs w:val="22"/>
              </w:rPr>
            </w:pPr>
            <w:r w:rsidRPr="00E37899">
              <w:rPr>
                <w:iCs/>
                <w:szCs w:val="22"/>
              </w:rPr>
              <w:t xml:space="preserve">Provide the instruments to analyse and calculate risks in a VTS Area in order to plan and develop </w:t>
            </w:r>
            <w:r>
              <w:rPr>
                <w:iCs/>
                <w:szCs w:val="22"/>
              </w:rPr>
              <w:t xml:space="preserve">VTS </w:t>
            </w:r>
            <w:r w:rsidRPr="00E37899">
              <w:rPr>
                <w:iCs/>
                <w:szCs w:val="22"/>
              </w:rPr>
              <w:t>procedures</w:t>
            </w:r>
          </w:p>
        </w:tc>
        <w:tc>
          <w:tcPr>
            <w:tcW w:w="1474" w:type="dxa"/>
            <w:tcPrChange w:id="683" w:author="Lilian Biber" w:date="2018-08-07T21:07:00Z">
              <w:tcPr>
                <w:tcW w:w="1474" w:type="dxa"/>
                <w:gridSpan w:val="3"/>
              </w:tcPr>
            </w:tcPrChange>
          </w:tcPr>
          <w:p w14:paraId="0DE83331" w14:textId="77777777" w:rsidR="0050367B" w:rsidRPr="00E37899" w:rsidRDefault="003A16B6">
            <w:pPr>
              <w:rPr>
                <w:iCs/>
                <w:szCs w:val="22"/>
              </w:rPr>
            </w:pPr>
            <w:ins w:id="684" w:author="Lilian Biber" w:date="2018-08-09T10:02:00Z">
              <w:r>
                <w:rPr>
                  <w:iCs/>
                  <w:szCs w:val="22"/>
                </w:rPr>
                <w:t>8</w:t>
              </w:r>
            </w:ins>
          </w:p>
        </w:tc>
      </w:tr>
      <w:tr w:rsidR="0050367B" w14:paraId="7E7252AE" w14:textId="77777777" w:rsidTr="00521340">
        <w:tblPrEx>
          <w:tblPrExChange w:id="685" w:author="Lilian Biber" w:date="2018-08-07T21:07:00Z">
            <w:tblPrEx>
              <w:tblW w:w="10255" w:type="dxa"/>
            </w:tblPrEx>
          </w:tblPrExChange>
        </w:tblPrEx>
        <w:trPr>
          <w:ins w:id="686" w:author="Microsoft Office-gebruiker" w:date="2018-08-01T15:37:00Z"/>
        </w:trPr>
        <w:tc>
          <w:tcPr>
            <w:tcW w:w="1644" w:type="dxa"/>
            <w:tcPrChange w:id="687" w:author="Lilian Biber" w:date="2018-08-07T21:07:00Z">
              <w:tcPr>
                <w:tcW w:w="1587" w:type="dxa"/>
              </w:tcPr>
            </w:tcPrChange>
          </w:tcPr>
          <w:p w14:paraId="537F425E" w14:textId="77777777" w:rsidR="0050367B" w:rsidRPr="00D06ABA" w:rsidRDefault="0050367B" w:rsidP="00D06ABA">
            <w:pPr>
              <w:pStyle w:val="Default"/>
              <w:numPr>
                <w:ilvl w:val="0"/>
                <w:numId w:val="30"/>
              </w:numPr>
              <w:tabs>
                <w:tab w:val="left" w:pos="709"/>
              </w:tabs>
              <w:ind w:left="142" w:hanging="142"/>
              <w:jc w:val="both"/>
              <w:rPr>
                <w:ins w:id="688" w:author="Microsoft Office-gebruiker" w:date="2018-08-01T15:37:00Z"/>
                <w:iCs/>
                <w:sz w:val="22"/>
                <w:szCs w:val="22"/>
              </w:rPr>
            </w:pPr>
            <w:ins w:id="689" w:author="Microsoft Office-gebruiker" w:date="2018-08-01T15:37:00Z">
              <w:r>
                <w:rPr>
                  <w:iCs/>
                  <w:sz w:val="22"/>
                  <w:szCs w:val="22"/>
                </w:rPr>
                <w:t>Equipment</w:t>
              </w:r>
            </w:ins>
          </w:p>
        </w:tc>
        <w:tc>
          <w:tcPr>
            <w:tcW w:w="3402" w:type="dxa"/>
            <w:tcPrChange w:id="690" w:author="Lilian Biber" w:date="2018-08-07T21:07:00Z">
              <w:tcPr>
                <w:tcW w:w="3969" w:type="dxa"/>
                <w:gridSpan w:val="4"/>
              </w:tcPr>
            </w:tcPrChange>
          </w:tcPr>
          <w:p w14:paraId="5421E305" w14:textId="77777777" w:rsidR="0050367B" w:rsidRPr="0025159D" w:rsidRDefault="0050367B" w:rsidP="00E37899">
            <w:pPr>
              <w:pStyle w:val="ListParagraph"/>
              <w:numPr>
                <w:ilvl w:val="0"/>
                <w:numId w:val="28"/>
              </w:numPr>
              <w:autoSpaceDE w:val="0"/>
              <w:autoSpaceDN w:val="0"/>
              <w:adjustRightInd w:val="0"/>
              <w:ind w:left="284" w:hanging="284"/>
              <w:contextualSpacing/>
              <w:jc w:val="both"/>
              <w:rPr>
                <w:ins w:id="691" w:author="Microsoft Office-gebruiker" w:date="2018-08-01T15:37:00Z"/>
                <w:rFonts w:cs="Arial"/>
                <w:color w:val="000000"/>
                <w:lang w:val="en-US"/>
              </w:rPr>
            </w:pPr>
            <w:ins w:id="692" w:author="Microsoft Office-gebruiker" w:date="2018-08-01T16:04:00Z">
              <w:r>
                <w:rPr>
                  <w:rFonts w:cs="Arial"/>
                  <w:color w:val="000000"/>
                  <w:lang w:val="en-US"/>
                </w:rPr>
                <w:t>Equipment</w:t>
              </w:r>
            </w:ins>
          </w:p>
        </w:tc>
        <w:tc>
          <w:tcPr>
            <w:tcW w:w="3402" w:type="dxa"/>
            <w:tcPrChange w:id="693" w:author="Lilian Biber" w:date="2018-08-07T21:07:00Z">
              <w:tcPr>
                <w:tcW w:w="3225" w:type="dxa"/>
                <w:gridSpan w:val="3"/>
              </w:tcPr>
            </w:tcPrChange>
          </w:tcPr>
          <w:p w14:paraId="330F0C9C" w14:textId="77777777" w:rsidR="0050367B" w:rsidRPr="00E37899" w:rsidRDefault="0050367B">
            <w:pPr>
              <w:rPr>
                <w:ins w:id="694" w:author="Microsoft Office-gebruiker" w:date="2018-08-01T15:37:00Z"/>
                <w:iCs/>
                <w:szCs w:val="22"/>
              </w:rPr>
            </w:pPr>
          </w:p>
        </w:tc>
        <w:tc>
          <w:tcPr>
            <w:tcW w:w="1474" w:type="dxa"/>
            <w:tcPrChange w:id="695" w:author="Lilian Biber" w:date="2018-08-07T21:07:00Z">
              <w:tcPr>
                <w:tcW w:w="1474" w:type="dxa"/>
                <w:gridSpan w:val="3"/>
              </w:tcPr>
            </w:tcPrChange>
          </w:tcPr>
          <w:p w14:paraId="636395AF" w14:textId="77777777" w:rsidR="0050367B" w:rsidRPr="00E37899" w:rsidRDefault="003A16B6">
            <w:pPr>
              <w:rPr>
                <w:ins w:id="696" w:author="Lilian Biber" w:date="2018-08-07T21:04:00Z"/>
                <w:iCs/>
                <w:szCs w:val="22"/>
              </w:rPr>
            </w:pPr>
            <w:ins w:id="697" w:author="Lilian Biber" w:date="2018-08-09T10:01:00Z">
              <w:r>
                <w:rPr>
                  <w:iCs/>
                  <w:szCs w:val="22"/>
                </w:rPr>
                <w:t>4</w:t>
              </w:r>
            </w:ins>
          </w:p>
        </w:tc>
      </w:tr>
      <w:tr w:rsidR="003A16B6" w14:paraId="210D020B" w14:textId="77777777" w:rsidTr="00521340">
        <w:trPr>
          <w:ins w:id="698" w:author="Lilian Biber" w:date="2018-08-09T10:01:00Z"/>
        </w:trPr>
        <w:tc>
          <w:tcPr>
            <w:tcW w:w="1644" w:type="dxa"/>
          </w:tcPr>
          <w:p w14:paraId="02DAE3F0" w14:textId="77777777" w:rsidR="003A16B6" w:rsidRDefault="003A16B6" w:rsidP="00D06ABA">
            <w:pPr>
              <w:pStyle w:val="Default"/>
              <w:numPr>
                <w:ilvl w:val="0"/>
                <w:numId w:val="30"/>
              </w:numPr>
              <w:tabs>
                <w:tab w:val="left" w:pos="709"/>
              </w:tabs>
              <w:ind w:left="142" w:hanging="142"/>
              <w:jc w:val="both"/>
              <w:rPr>
                <w:ins w:id="699" w:author="Lilian Biber" w:date="2018-08-09T10:01:00Z"/>
                <w:iCs/>
                <w:sz w:val="22"/>
                <w:szCs w:val="22"/>
              </w:rPr>
            </w:pPr>
            <w:ins w:id="700" w:author="Lilian Biber" w:date="2018-08-09T10:01:00Z">
              <w:r>
                <w:rPr>
                  <w:iCs/>
                  <w:sz w:val="22"/>
                  <w:szCs w:val="22"/>
                </w:rPr>
                <w:t>Administrative procedures</w:t>
              </w:r>
            </w:ins>
          </w:p>
        </w:tc>
        <w:tc>
          <w:tcPr>
            <w:tcW w:w="3402" w:type="dxa"/>
          </w:tcPr>
          <w:p w14:paraId="22671215" w14:textId="77777777" w:rsidR="003A16B6" w:rsidRDefault="003A16B6" w:rsidP="00E37899">
            <w:pPr>
              <w:pStyle w:val="ListParagraph"/>
              <w:numPr>
                <w:ilvl w:val="0"/>
                <w:numId w:val="28"/>
              </w:numPr>
              <w:autoSpaceDE w:val="0"/>
              <w:autoSpaceDN w:val="0"/>
              <w:adjustRightInd w:val="0"/>
              <w:ind w:left="284" w:hanging="284"/>
              <w:contextualSpacing/>
              <w:jc w:val="both"/>
              <w:rPr>
                <w:ins w:id="701" w:author="Lilian Biber" w:date="2018-08-09T10:01:00Z"/>
                <w:rFonts w:cs="Arial"/>
                <w:color w:val="000000"/>
                <w:lang w:val="en-US"/>
              </w:rPr>
            </w:pPr>
          </w:p>
        </w:tc>
        <w:tc>
          <w:tcPr>
            <w:tcW w:w="3402" w:type="dxa"/>
          </w:tcPr>
          <w:p w14:paraId="672D6354" w14:textId="77777777" w:rsidR="003A16B6" w:rsidRPr="00E37899" w:rsidRDefault="003A16B6">
            <w:pPr>
              <w:rPr>
                <w:ins w:id="702" w:author="Lilian Biber" w:date="2018-08-09T10:01:00Z"/>
                <w:iCs/>
                <w:szCs w:val="22"/>
              </w:rPr>
            </w:pPr>
          </w:p>
        </w:tc>
        <w:tc>
          <w:tcPr>
            <w:tcW w:w="1474" w:type="dxa"/>
          </w:tcPr>
          <w:p w14:paraId="53488B18" w14:textId="77777777" w:rsidR="003A16B6" w:rsidRDefault="003A16B6">
            <w:pPr>
              <w:rPr>
                <w:ins w:id="703" w:author="Lilian Biber" w:date="2018-08-09T10:01:00Z"/>
                <w:iCs/>
                <w:szCs w:val="22"/>
              </w:rPr>
            </w:pPr>
            <w:ins w:id="704" w:author="Lilian Biber" w:date="2018-08-09T10:01:00Z">
              <w:r>
                <w:rPr>
                  <w:iCs/>
                  <w:szCs w:val="22"/>
                </w:rPr>
                <w:t>4</w:t>
              </w:r>
            </w:ins>
          </w:p>
        </w:tc>
      </w:tr>
      <w:tr w:rsidR="000B6A98" w14:paraId="2DD019CF" w14:textId="77777777" w:rsidTr="00521340">
        <w:trPr>
          <w:ins w:id="705" w:author="Lilian Biber" w:date="2018-08-09T11:37:00Z"/>
        </w:trPr>
        <w:tc>
          <w:tcPr>
            <w:tcW w:w="1644" w:type="dxa"/>
          </w:tcPr>
          <w:p w14:paraId="0B14302C" w14:textId="77777777" w:rsidR="000B6A98" w:rsidRDefault="000B6A98" w:rsidP="00D06ABA">
            <w:pPr>
              <w:pStyle w:val="Default"/>
              <w:numPr>
                <w:ilvl w:val="0"/>
                <w:numId w:val="30"/>
              </w:numPr>
              <w:tabs>
                <w:tab w:val="left" w:pos="709"/>
              </w:tabs>
              <w:ind w:left="142" w:hanging="142"/>
              <w:jc w:val="both"/>
              <w:rPr>
                <w:ins w:id="706" w:author="Lilian Biber" w:date="2018-08-09T11:37:00Z"/>
                <w:iCs/>
                <w:sz w:val="22"/>
                <w:szCs w:val="22"/>
              </w:rPr>
            </w:pPr>
            <w:ins w:id="707" w:author="Lilian Biber" w:date="2018-08-09T11:37:00Z">
              <w:r>
                <w:rPr>
                  <w:iCs/>
                  <w:sz w:val="22"/>
                  <w:szCs w:val="22"/>
                </w:rPr>
                <w:t>English language</w:t>
              </w:r>
            </w:ins>
          </w:p>
        </w:tc>
        <w:tc>
          <w:tcPr>
            <w:tcW w:w="3402" w:type="dxa"/>
          </w:tcPr>
          <w:p w14:paraId="2088C919" w14:textId="77777777" w:rsidR="000B6A98" w:rsidRDefault="000B6A98" w:rsidP="00E37899">
            <w:pPr>
              <w:pStyle w:val="ListParagraph"/>
              <w:numPr>
                <w:ilvl w:val="0"/>
                <w:numId w:val="28"/>
              </w:numPr>
              <w:autoSpaceDE w:val="0"/>
              <w:autoSpaceDN w:val="0"/>
              <w:adjustRightInd w:val="0"/>
              <w:ind w:left="284" w:hanging="284"/>
              <w:contextualSpacing/>
              <w:jc w:val="both"/>
              <w:rPr>
                <w:ins w:id="708" w:author="Lilian Biber" w:date="2018-08-09T11:37:00Z"/>
                <w:rFonts w:cs="Arial"/>
                <w:color w:val="000000"/>
                <w:lang w:val="en-US"/>
              </w:rPr>
            </w:pPr>
          </w:p>
        </w:tc>
        <w:tc>
          <w:tcPr>
            <w:tcW w:w="3402" w:type="dxa"/>
          </w:tcPr>
          <w:p w14:paraId="3A979801" w14:textId="77777777" w:rsidR="000B6A98" w:rsidRPr="00E37899" w:rsidRDefault="000B6A98">
            <w:pPr>
              <w:rPr>
                <w:ins w:id="709" w:author="Lilian Biber" w:date="2018-08-09T11:37:00Z"/>
                <w:iCs/>
                <w:szCs w:val="22"/>
              </w:rPr>
            </w:pPr>
          </w:p>
        </w:tc>
        <w:tc>
          <w:tcPr>
            <w:tcW w:w="1474" w:type="dxa"/>
          </w:tcPr>
          <w:p w14:paraId="64AF229F" w14:textId="77777777" w:rsidR="000B6A98" w:rsidRDefault="00522A7C">
            <w:pPr>
              <w:rPr>
                <w:ins w:id="710" w:author="Lilian Biber" w:date="2018-08-09T11:37:00Z"/>
                <w:iCs/>
                <w:szCs w:val="22"/>
              </w:rPr>
            </w:pPr>
            <w:ins w:id="711" w:author="Lilian Biber" w:date="2018-08-09T11:42:00Z">
              <w:r>
                <w:rPr>
                  <w:iCs/>
                  <w:szCs w:val="22"/>
                </w:rPr>
                <w:t>24</w:t>
              </w:r>
            </w:ins>
          </w:p>
        </w:tc>
      </w:tr>
    </w:tbl>
    <w:p w14:paraId="237AF131" w14:textId="77777777" w:rsidR="00C53D82" w:rsidRDefault="00C53D82">
      <w:pPr>
        <w:rPr>
          <w:i/>
          <w:iCs/>
          <w:szCs w:val="22"/>
        </w:rPr>
      </w:pPr>
    </w:p>
    <w:p w14:paraId="3E83BA38" w14:textId="77777777" w:rsidR="00EE31E4" w:rsidRDefault="00EE31E4">
      <w:pPr>
        <w:rPr>
          <w:i/>
          <w:iCs/>
          <w:szCs w:val="22"/>
        </w:rPr>
      </w:pPr>
      <w:r>
        <w:rPr>
          <w:i/>
          <w:iCs/>
          <w:szCs w:val="22"/>
        </w:rPr>
        <w:br w:type="page"/>
      </w:r>
    </w:p>
    <w:p w14:paraId="5E8BD2E1" w14:textId="77777777" w:rsidR="00C53D82" w:rsidRDefault="00C53D82">
      <w:pPr>
        <w:rPr>
          <w:i/>
          <w:iCs/>
          <w:szCs w:val="22"/>
        </w:rPr>
      </w:pPr>
    </w:p>
    <w:p w14:paraId="3525E817" w14:textId="77777777" w:rsidR="00457E9A" w:rsidRDefault="00457E9A">
      <w:pPr>
        <w:rPr>
          <w:i/>
          <w:iCs/>
          <w:szCs w:val="22"/>
        </w:rPr>
      </w:pPr>
    </w:p>
    <w:p w14:paraId="0A4598D8" w14:textId="77777777" w:rsidR="00C53D82" w:rsidRPr="00B35639" w:rsidRDefault="007A7BA8" w:rsidP="00B35639">
      <w:pPr>
        <w:jc w:val="center"/>
        <w:rPr>
          <w:b/>
          <w:iCs/>
          <w:szCs w:val="22"/>
        </w:rPr>
      </w:pPr>
      <w:r w:rsidRPr="00B35639">
        <w:rPr>
          <w:b/>
          <w:iCs/>
          <w:szCs w:val="22"/>
        </w:rPr>
        <w:t>MODULE 1 - QUALITY MANAGEMENT SYSTEM</w:t>
      </w:r>
    </w:p>
    <w:p w14:paraId="2B054BD2" w14:textId="77777777" w:rsidR="007A7BA8" w:rsidRDefault="007A7BA8" w:rsidP="00B35639">
      <w:pPr>
        <w:jc w:val="center"/>
        <w:rPr>
          <w:iCs/>
          <w:szCs w:val="22"/>
        </w:rPr>
      </w:pPr>
    </w:p>
    <w:p w14:paraId="053A775B" w14:textId="77777777" w:rsidR="004066B0" w:rsidRPr="00B35639" w:rsidRDefault="004066B0" w:rsidP="004066B0">
      <w:pPr>
        <w:autoSpaceDE w:val="0"/>
        <w:autoSpaceDN w:val="0"/>
        <w:adjustRightInd w:val="0"/>
        <w:rPr>
          <w:rFonts w:cs="Arial"/>
          <w:b/>
          <w:bCs/>
          <w:szCs w:val="22"/>
          <w:lang w:val="en-US" w:eastAsia="en-GB"/>
        </w:rPr>
      </w:pPr>
      <w:r w:rsidRPr="00B35639">
        <w:rPr>
          <w:rFonts w:cs="Arial"/>
          <w:b/>
          <w:bCs/>
          <w:szCs w:val="22"/>
          <w:lang w:val="en-US" w:eastAsia="en-GB"/>
        </w:rPr>
        <w:t>1.1 INTRODUCTION</w:t>
      </w:r>
    </w:p>
    <w:p w14:paraId="2F019D26" w14:textId="77777777" w:rsidR="004066B0" w:rsidRDefault="004066B0" w:rsidP="004066B0">
      <w:pPr>
        <w:autoSpaceDE w:val="0"/>
        <w:autoSpaceDN w:val="0"/>
        <w:adjustRightInd w:val="0"/>
        <w:rPr>
          <w:rFonts w:cs="Arial"/>
          <w:szCs w:val="22"/>
          <w:lang w:val="en-US" w:eastAsia="en-GB"/>
        </w:rPr>
      </w:pPr>
      <w:r w:rsidRPr="00B35639">
        <w:rPr>
          <w:rFonts w:cs="Arial"/>
          <w:szCs w:val="22"/>
          <w:lang w:val="en-US" w:eastAsia="en-GB"/>
        </w:rPr>
        <w:t xml:space="preserve">Instructors for this module should be skilled in </w:t>
      </w:r>
      <w:r>
        <w:rPr>
          <w:rFonts w:cs="Arial"/>
          <w:szCs w:val="22"/>
          <w:lang w:val="en-US" w:eastAsia="en-GB"/>
        </w:rPr>
        <w:t xml:space="preserve">ISO 9000 and Quality </w:t>
      </w:r>
      <w:r w:rsidRPr="00B35639">
        <w:rPr>
          <w:rFonts w:cs="Arial"/>
          <w:szCs w:val="22"/>
          <w:lang w:val="en-US" w:eastAsia="en-GB"/>
        </w:rPr>
        <w:t xml:space="preserve"> </w:t>
      </w:r>
      <w:r>
        <w:rPr>
          <w:rFonts w:cs="Arial"/>
          <w:szCs w:val="22"/>
          <w:lang w:val="en-US" w:eastAsia="en-GB"/>
        </w:rPr>
        <w:t xml:space="preserve">Management System </w:t>
      </w:r>
      <w:r w:rsidRPr="004066B0">
        <w:rPr>
          <w:rFonts w:cs="Arial"/>
          <w:szCs w:val="22"/>
          <w:lang w:val="en-US" w:eastAsia="en-GB"/>
        </w:rPr>
        <w:t>(</w:t>
      </w:r>
      <w:r>
        <w:rPr>
          <w:rFonts w:cs="Arial"/>
          <w:szCs w:val="22"/>
          <w:lang w:val="en-US" w:eastAsia="en-GB"/>
        </w:rPr>
        <w:t>QMS</w:t>
      </w:r>
      <w:r w:rsidRPr="00B35639">
        <w:rPr>
          <w:rFonts w:cs="Arial"/>
          <w:szCs w:val="22"/>
          <w:lang w:val="en-US" w:eastAsia="en-GB"/>
        </w:rPr>
        <w:t>).</w:t>
      </w:r>
    </w:p>
    <w:p w14:paraId="6BF69265" w14:textId="77777777" w:rsidR="004066B0" w:rsidRPr="00B35639" w:rsidRDefault="004066B0" w:rsidP="004066B0">
      <w:pPr>
        <w:autoSpaceDE w:val="0"/>
        <w:autoSpaceDN w:val="0"/>
        <w:adjustRightInd w:val="0"/>
        <w:rPr>
          <w:rFonts w:cs="Arial"/>
          <w:szCs w:val="22"/>
          <w:lang w:val="en-US" w:eastAsia="en-GB"/>
        </w:rPr>
      </w:pPr>
    </w:p>
    <w:p w14:paraId="6D5B137E" w14:textId="77777777" w:rsidR="004066B0" w:rsidRPr="00AB62D6" w:rsidRDefault="004066B0" w:rsidP="004066B0">
      <w:pPr>
        <w:autoSpaceDE w:val="0"/>
        <w:autoSpaceDN w:val="0"/>
        <w:adjustRightInd w:val="0"/>
        <w:rPr>
          <w:rFonts w:cs="Arial"/>
          <w:szCs w:val="22"/>
          <w:lang w:val="en-US" w:eastAsia="en-GB"/>
        </w:rPr>
      </w:pPr>
      <w:r w:rsidRPr="00AB62D6">
        <w:rPr>
          <w:rFonts w:cs="Arial"/>
          <w:szCs w:val="22"/>
          <w:lang w:val="en-US" w:eastAsia="en-GB"/>
        </w:rPr>
        <w:t>1.1.1 Background</w:t>
      </w:r>
    </w:p>
    <w:p w14:paraId="5A07AAB4" w14:textId="77777777" w:rsidR="000A332F" w:rsidRDefault="000A332F" w:rsidP="000A332F">
      <w:pPr>
        <w:autoSpaceDE w:val="0"/>
        <w:autoSpaceDN w:val="0"/>
        <w:adjustRightInd w:val="0"/>
        <w:rPr>
          <w:rFonts w:cs="Arial"/>
          <w:szCs w:val="22"/>
          <w:lang w:val="en-US" w:eastAsia="en-GB"/>
        </w:rPr>
      </w:pPr>
      <w:r>
        <w:rPr>
          <w:rFonts w:cs="Arial"/>
          <w:szCs w:val="22"/>
          <w:lang w:val="en-US" w:eastAsia="en-GB"/>
        </w:rPr>
        <w:t>A QMS  provides an organization</w:t>
      </w:r>
      <w:r w:rsidR="0047798A">
        <w:rPr>
          <w:rFonts w:cs="Arial"/>
          <w:szCs w:val="22"/>
          <w:lang w:val="en-US" w:eastAsia="en-GB"/>
        </w:rPr>
        <w:t xml:space="preserve"> </w:t>
      </w:r>
      <w:r>
        <w:rPr>
          <w:rFonts w:cs="Arial"/>
          <w:szCs w:val="22"/>
          <w:lang w:val="en-US" w:eastAsia="en-GB"/>
        </w:rPr>
        <w:t>of the  VTS Center activities.</w:t>
      </w:r>
    </w:p>
    <w:p w14:paraId="732CA4D0" w14:textId="77777777" w:rsidR="000A332F" w:rsidRDefault="000A332F" w:rsidP="000A332F">
      <w:pPr>
        <w:autoSpaceDE w:val="0"/>
        <w:autoSpaceDN w:val="0"/>
        <w:adjustRightInd w:val="0"/>
        <w:rPr>
          <w:rFonts w:cs="Arial"/>
          <w:szCs w:val="22"/>
          <w:lang w:val="en-US" w:eastAsia="en-GB"/>
        </w:rPr>
      </w:pPr>
      <w:r>
        <w:rPr>
          <w:rFonts w:cs="Arial"/>
          <w:szCs w:val="22"/>
          <w:lang w:val="en-US" w:eastAsia="en-GB"/>
        </w:rPr>
        <w:t>It guarantees an efficient and effective organization of procedures and resources, and ensures a control of corrective actions which results in a process of  continuous improvement .</w:t>
      </w:r>
    </w:p>
    <w:p w14:paraId="12BBAF35" w14:textId="77777777" w:rsidR="00B35639" w:rsidRDefault="00B35639" w:rsidP="004066B0">
      <w:pPr>
        <w:autoSpaceDE w:val="0"/>
        <w:autoSpaceDN w:val="0"/>
        <w:adjustRightInd w:val="0"/>
        <w:rPr>
          <w:rFonts w:cs="Arial"/>
          <w:szCs w:val="22"/>
          <w:lang w:val="en-US" w:eastAsia="en-GB"/>
        </w:rPr>
      </w:pPr>
    </w:p>
    <w:p w14:paraId="453D509B" w14:textId="77777777" w:rsidR="004066B0" w:rsidRDefault="004066B0" w:rsidP="00B35639">
      <w:pPr>
        <w:jc w:val="both"/>
        <w:rPr>
          <w:iCs/>
          <w:szCs w:val="22"/>
        </w:rPr>
      </w:pPr>
      <w:r w:rsidRPr="00AB62D6">
        <w:rPr>
          <w:rFonts w:cs="Arial"/>
          <w:b/>
          <w:bCs/>
          <w:szCs w:val="22"/>
          <w:lang w:val="en-US" w:eastAsia="en-GB"/>
        </w:rPr>
        <w:t>1.2 SUBJECT FRAMEWORK</w:t>
      </w:r>
    </w:p>
    <w:p w14:paraId="5C4A27AB" w14:textId="77777777" w:rsidR="007A7BA8" w:rsidRDefault="00B35639" w:rsidP="00B35639">
      <w:pPr>
        <w:jc w:val="both"/>
        <w:rPr>
          <w:iCs/>
          <w:szCs w:val="22"/>
        </w:rPr>
      </w:pPr>
      <w:r>
        <w:rPr>
          <w:iCs/>
          <w:szCs w:val="22"/>
        </w:rPr>
        <w:t xml:space="preserve">1.2.1 </w:t>
      </w:r>
      <w:r w:rsidR="007A7BA8">
        <w:rPr>
          <w:iCs/>
          <w:szCs w:val="22"/>
        </w:rPr>
        <w:t>Purpose:</w:t>
      </w:r>
    </w:p>
    <w:p w14:paraId="23E0B166" w14:textId="77777777" w:rsidR="007A7BA8" w:rsidRDefault="007A7BA8" w:rsidP="00B35639">
      <w:pPr>
        <w:jc w:val="both"/>
        <w:rPr>
          <w:iCs/>
          <w:szCs w:val="22"/>
        </w:rPr>
      </w:pPr>
      <w:r>
        <w:rPr>
          <w:iCs/>
          <w:szCs w:val="22"/>
        </w:rPr>
        <w:t>Provide the necessary training on the ISO 9001 and its eight core principles in order to apply this methodology to VTS Centre</w:t>
      </w:r>
    </w:p>
    <w:p w14:paraId="7E026D91" w14:textId="77777777" w:rsidR="007A7BA8" w:rsidRDefault="007A7BA8" w:rsidP="00B35639">
      <w:pPr>
        <w:jc w:val="both"/>
        <w:rPr>
          <w:iCs/>
          <w:szCs w:val="22"/>
        </w:rPr>
      </w:pPr>
    </w:p>
    <w:p w14:paraId="3E3259DF" w14:textId="77777777" w:rsidR="007A7BA8" w:rsidRDefault="00B35639" w:rsidP="00B35639">
      <w:pPr>
        <w:jc w:val="both"/>
        <w:rPr>
          <w:iCs/>
          <w:szCs w:val="22"/>
        </w:rPr>
      </w:pPr>
      <w:r>
        <w:rPr>
          <w:iCs/>
          <w:szCs w:val="22"/>
        </w:rPr>
        <w:t xml:space="preserve">1.2.2 </w:t>
      </w:r>
      <w:r w:rsidR="007A7BA8">
        <w:rPr>
          <w:iCs/>
          <w:szCs w:val="22"/>
        </w:rPr>
        <w:t>Aims:</w:t>
      </w:r>
    </w:p>
    <w:p w14:paraId="2CAEA624" w14:textId="77777777" w:rsidR="007A7BA8" w:rsidRDefault="007A7BA8" w:rsidP="00B35639">
      <w:pPr>
        <w:jc w:val="both"/>
        <w:rPr>
          <w:iCs/>
          <w:szCs w:val="22"/>
        </w:rPr>
      </w:pPr>
      <w:r>
        <w:rPr>
          <w:iCs/>
          <w:szCs w:val="22"/>
        </w:rPr>
        <w:t xml:space="preserve">At the end of the module </w:t>
      </w:r>
      <w:r w:rsidR="000A332F">
        <w:t>the course participant possesses knowledge of </w:t>
      </w:r>
      <w:r>
        <w:rPr>
          <w:iCs/>
          <w:szCs w:val="22"/>
        </w:rPr>
        <w:t>:</w:t>
      </w:r>
    </w:p>
    <w:p w14:paraId="43287CA8" w14:textId="77777777" w:rsidR="007A7BA8" w:rsidRDefault="007A7BA8" w:rsidP="00B35639">
      <w:pPr>
        <w:pStyle w:val="ListParagraph"/>
        <w:numPr>
          <w:ilvl w:val="0"/>
          <w:numId w:val="26"/>
        </w:numPr>
        <w:jc w:val="both"/>
        <w:rPr>
          <w:iCs/>
          <w:szCs w:val="22"/>
        </w:rPr>
      </w:pPr>
      <w:r>
        <w:rPr>
          <w:iCs/>
          <w:szCs w:val="22"/>
        </w:rPr>
        <w:t>ISO 9001 principles;</w:t>
      </w:r>
    </w:p>
    <w:p w14:paraId="0343211C" w14:textId="77777777" w:rsidR="007A7BA8" w:rsidRPr="00B35639" w:rsidRDefault="007A7BA8" w:rsidP="00B35639">
      <w:pPr>
        <w:pStyle w:val="ListParagraph"/>
        <w:numPr>
          <w:ilvl w:val="0"/>
          <w:numId w:val="26"/>
        </w:numPr>
        <w:jc w:val="both"/>
        <w:rPr>
          <w:iCs/>
          <w:szCs w:val="22"/>
        </w:rPr>
      </w:pPr>
      <w:r>
        <w:rPr>
          <w:iCs/>
          <w:szCs w:val="22"/>
        </w:rPr>
        <w:t xml:space="preserve">The </w:t>
      </w:r>
      <w:r w:rsidR="0089690B" w:rsidRPr="00B35639">
        <w:rPr>
          <w:iCs/>
          <w:szCs w:val="22"/>
        </w:rPr>
        <w:t>relationship between quality management and customer satisfaction;</w:t>
      </w:r>
    </w:p>
    <w:p w14:paraId="4159EE1D" w14:textId="77777777" w:rsidR="0089690B" w:rsidRPr="00B35639" w:rsidRDefault="0089690B" w:rsidP="00B35639">
      <w:pPr>
        <w:pStyle w:val="ListParagraph"/>
        <w:numPr>
          <w:ilvl w:val="0"/>
          <w:numId w:val="26"/>
        </w:numPr>
        <w:jc w:val="both"/>
        <w:rPr>
          <w:iCs/>
          <w:szCs w:val="22"/>
        </w:rPr>
      </w:pPr>
      <w:r>
        <w:rPr>
          <w:iCs/>
          <w:szCs w:val="22"/>
        </w:rPr>
        <w:t xml:space="preserve">The </w:t>
      </w:r>
      <w:r w:rsidRPr="00B35639">
        <w:rPr>
          <w:iCs/>
          <w:szCs w:val="22"/>
        </w:rPr>
        <w:t>terms commonly used in quality management;</w:t>
      </w:r>
    </w:p>
    <w:p w14:paraId="32109831" w14:textId="77777777" w:rsidR="0089690B" w:rsidRPr="00B35639" w:rsidRDefault="0089690B" w:rsidP="00B35639">
      <w:pPr>
        <w:pStyle w:val="ListParagraph"/>
        <w:numPr>
          <w:ilvl w:val="0"/>
          <w:numId w:val="26"/>
        </w:numPr>
        <w:jc w:val="both"/>
        <w:rPr>
          <w:iCs/>
          <w:szCs w:val="22"/>
        </w:rPr>
      </w:pPr>
      <w:r>
        <w:rPr>
          <w:iCs/>
          <w:szCs w:val="22"/>
        </w:rPr>
        <w:t>points</w:t>
      </w:r>
      <w:r w:rsidRPr="00B35639">
        <w:rPr>
          <w:iCs/>
          <w:szCs w:val="22"/>
        </w:rPr>
        <w:t xml:space="preserve"> under ISO 9001</w:t>
      </w:r>
    </w:p>
    <w:p w14:paraId="41AB6F7C" w14:textId="77777777" w:rsidR="0089690B" w:rsidRPr="00B35639" w:rsidRDefault="0089690B" w:rsidP="00B35639">
      <w:pPr>
        <w:jc w:val="both"/>
        <w:rPr>
          <w:iCs/>
          <w:szCs w:val="22"/>
        </w:rPr>
      </w:pPr>
      <w:r w:rsidRPr="00B35639">
        <w:rPr>
          <w:iCs/>
          <w:szCs w:val="22"/>
        </w:rPr>
        <w:t>and he is capable of:</w:t>
      </w:r>
    </w:p>
    <w:p w14:paraId="68E0C029" w14:textId="77777777" w:rsidR="0089690B" w:rsidRPr="00B35639" w:rsidRDefault="0089690B" w:rsidP="00B35639">
      <w:pPr>
        <w:pStyle w:val="ListParagraph"/>
        <w:numPr>
          <w:ilvl w:val="0"/>
          <w:numId w:val="26"/>
        </w:numPr>
        <w:jc w:val="both"/>
        <w:rPr>
          <w:iCs/>
          <w:szCs w:val="22"/>
        </w:rPr>
      </w:pPr>
      <w:r w:rsidRPr="00B35639">
        <w:rPr>
          <w:iCs/>
          <w:szCs w:val="22"/>
        </w:rPr>
        <w:t>identify customer requirements and regulatory requirements;</w:t>
      </w:r>
    </w:p>
    <w:p w14:paraId="1138D61D" w14:textId="77777777" w:rsidR="0089690B" w:rsidRPr="00B35639" w:rsidRDefault="0089690B" w:rsidP="00B35639">
      <w:pPr>
        <w:pStyle w:val="ListParagraph"/>
        <w:numPr>
          <w:ilvl w:val="0"/>
          <w:numId w:val="26"/>
        </w:numPr>
        <w:jc w:val="both"/>
        <w:rPr>
          <w:iCs/>
          <w:szCs w:val="22"/>
        </w:rPr>
      </w:pPr>
      <w:r w:rsidRPr="00B35639">
        <w:rPr>
          <w:iCs/>
          <w:szCs w:val="22"/>
        </w:rPr>
        <w:t>plan, organize and monitor the performances of the processes;</w:t>
      </w:r>
    </w:p>
    <w:p w14:paraId="4C7ADB9E" w14:textId="77777777" w:rsidR="0004007A" w:rsidRPr="0004007A" w:rsidRDefault="0089690B" w:rsidP="0004007A">
      <w:pPr>
        <w:pStyle w:val="ListParagraph"/>
        <w:numPr>
          <w:ilvl w:val="0"/>
          <w:numId w:val="26"/>
        </w:numPr>
        <w:jc w:val="both"/>
        <w:rPr>
          <w:iCs/>
          <w:szCs w:val="22"/>
        </w:rPr>
      </w:pPr>
      <w:r w:rsidRPr="00B35639">
        <w:rPr>
          <w:iCs/>
          <w:szCs w:val="22"/>
        </w:rPr>
        <w:t>identify and pursue areas of improvement.</w:t>
      </w:r>
    </w:p>
    <w:p w14:paraId="2048285F" w14:textId="77777777" w:rsidR="00B35639" w:rsidRDefault="00B35639">
      <w:pPr>
        <w:rPr>
          <w:b/>
          <w:szCs w:val="22"/>
          <w:u w:val="single"/>
        </w:rPr>
      </w:pPr>
    </w:p>
    <w:tbl>
      <w:tblPr>
        <w:tblStyle w:val="TableGrid"/>
        <w:tblW w:w="9494" w:type="dxa"/>
        <w:tblLayout w:type="fixed"/>
        <w:tblLook w:val="04A0" w:firstRow="1" w:lastRow="0" w:firstColumn="1" w:lastColumn="0" w:noHBand="0" w:noVBand="1"/>
      </w:tblPr>
      <w:tblGrid>
        <w:gridCol w:w="3936"/>
        <w:gridCol w:w="1984"/>
        <w:gridCol w:w="1843"/>
        <w:gridCol w:w="1731"/>
      </w:tblGrid>
      <w:tr w:rsidR="006D2E3D" w14:paraId="5E4C98F2" w14:textId="77777777" w:rsidTr="0050367B">
        <w:tc>
          <w:tcPr>
            <w:tcW w:w="3936" w:type="dxa"/>
            <w:vMerge w:val="restart"/>
          </w:tcPr>
          <w:p w14:paraId="0B41948A" w14:textId="77777777" w:rsidR="006D2E3D" w:rsidRDefault="006D2E3D">
            <w:pPr>
              <w:rPr>
                <w:b/>
                <w:szCs w:val="22"/>
                <w:u w:val="single"/>
              </w:rPr>
            </w:pPr>
            <w:r>
              <w:rPr>
                <w:b/>
                <w:szCs w:val="22"/>
                <w:u w:val="single"/>
              </w:rPr>
              <w:t>Subject Area</w:t>
            </w:r>
          </w:p>
        </w:tc>
        <w:tc>
          <w:tcPr>
            <w:tcW w:w="1984" w:type="dxa"/>
            <w:vMerge w:val="restart"/>
          </w:tcPr>
          <w:p w14:paraId="6DEC254E" w14:textId="77777777" w:rsidR="006D2E3D" w:rsidRDefault="006D2E3D">
            <w:pPr>
              <w:rPr>
                <w:b/>
                <w:szCs w:val="22"/>
                <w:u w:val="single"/>
              </w:rPr>
            </w:pPr>
            <w:r>
              <w:rPr>
                <w:b/>
                <w:szCs w:val="22"/>
                <w:u w:val="single"/>
              </w:rPr>
              <w:t>Reccomended Competence Level</w:t>
            </w:r>
          </w:p>
        </w:tc>
        <w:tc>
          <w:tcPr>
            <w:tcW w:w="3574" w:type="dxa"/>
            <w:gridSpan w:val="2"/>
          </w:tcPr>
          <w:p w14:paraId="176023DD" w14:textId="77777777" w:rsidR="006D2E3D" w:rsidRDefault="006D2E3D" w:rsidP="00AB62D6">
            <w:pPr>
              <w:jc w:val="center"/>
              <w:rPr>
                <w:b/>
                <w:szCs w:val="22"/>
                <w:u w:val="single"/>
              </w:rPr>
            </w:pPr>
            <w:r>
              <w:rPr>
                <w:b/>
                <w:szCs w:val="22"/>
                <w:u w:val="single"/>
              </w:rPr>
              <w:t>Recommended Hours</w:t>
            </w:r>
          </w:p>
        </w:tc>
      </w:tr>
      <w:tr w:rsidR="006D2E3D" w14:paraId="6C783952" w14:textId="77777777" w:rsidTr="0050367B">
        <w:tc>
          <w:tcPr>
            <w:tcW w:w="3936" w:type="dxa"/>
            <w:vMerge/>
          </w:tcPr>
          <w:p w14:paraId="3B945694" w14:textId="77777777" w:rsidR="006D2E3D" w:rsidRDefault="006D2E3D">
            <w:pPr>
              <w:rPr>
                <w:b/>
                <w:szCs w:val="22"/>
                <w:u w:val="single"/>
              </w:rPr>
            </w:pPr>
          </w:p>
        </w:tc>
        <w:tc>
          <w:tcPr>
            <w:tcW w:w="1984" w:type="dxa"/>
            <w:vMerge/>
          </w:tcPr>
          <w:p w14:paraId="44CA3D5D" w14:textId="77777777" w:rsidR="006D2E3D" w:rsidRDefault="006D2E3D">
            <w:pPr>
              <w:rPr>
                <w:b/>
                <w:szCs w:val="22"/>
                <w:u w:val="single"/>
              </w:rPr>
            </w:pPr>
          </w:p>
        </w:tc>
        <w:tc>
          <w:tcPr>
            <w:tcW w:w="1843" w:type="dxa"/>
          </w:tcPr>
          <w:p w14:paraId="1DA0EB35" w14:textId="77777777" w:rsidR="006D2E3D" w:rsidRDefault="006D2E3D">
            <w:pPr>
              <w:rPr>
                <w:b/>
                <w:szCs w:val="22"/>
                <w:u w:val="single"/>
              </w:rPr>
            </w:pPr>
            <w:r>
              <w:rPr>
                <w:b/>
                <w:szCs w:val="22"/>
                <w:u w:val="single"/>
              </w:rPr>
              <w:t>Presentations/ Lectures</w:t>
            </w:r>
            <w:ins w:id="712" w:author="Lilian Biber" w:date="2018-08-09T11:38:00Z">
              <w:r w:rsidR="00522A7C">
                <w:rPr>
                  <w:b/>
                  <w:szCs w:val="22"/>
                  <w:u w:val="single"/>
                </w:rPr>
                <w:t xml:space="preserve"> / exercises</w:t>
              </w:r>
            </w:ins>
          </w:p>
        </w:tc>
        <w:tc>
          <w:tcPr>
            <w:tcW w:w="1731" w:type="dxa"/>
          </w:tcPr>
          <w:p w14:paraId="416C229A" w14:textId="77777777" w:rsidR="006D2E3D" w:rsidRDefault="006D2E3D">
            <w:pPr>
              <w:rPr>
                <w:b/>
                <w:szCs w:val="22"/>
                <w:u w:val="single"/>
              </w:rPr>
            </w:pPr>
            <w:del w:id="713" w:author="Lilian Biber" w:date="2018-08-07T20:56:00Z">
              <w:r w:rsidDel="0050367B">
                <w:rPr>
                  <w:b/>
                  <w:szCs w:val="22"/>
                  <w:u w:val="single"/>
                </w:rPr>
                <w:delText>Exercises/ simulation</w:delText>
              </w:r>
            </w:del>
            <w:ins w:id="714" w:author="Lilian Biber" w:date="2018-08-09T11:37:00Z">
              <w:r w:rsidR="00522A7C">
                <w:rPr>
                  <w:b/>
                  <w:szCs w:val="22"/>
                  <w:u w:val="single"/>
                </w:rPr>
                <w:t>ECW</w:t>
              </w:r>
            </w:ins>
          </w:p>
        </w:tc>
      </w:tr>
      <w:tr w:rsidR="0050367B" w:rsidRPr="00AB62D6" w14:paraId="314E546F" w14:textId="77777777" w:rsidTr="0050367B">
        <w:tc>
          <w:tcPr>
            <w:tcW w:w="3936" w:type="dxa"/>
          </w:tcPr>
          <w:p w14:paraId="5B3BF4A6" w14:textId="77777777" w:rsidR="0050367B" w:rsidRDefault="0050367B" w:rsidP="0050367B">
            <w:pPr>
              <w:rPr>
                <w:sz w:val="20"/>
                <w:szCs w:val="20"/>
              </w:rPr>
            </w:pPr>
            <w:commentRangeStart w:id="715"/>
            <w:r>
              <w:rPr>
                <w:sz w:val="20"/>
                <w:szCs w:val="20"/>
              </w:rPr>
              <w:t xml:space="preserve">ISO 9001 </w:t>
            </w:r>
            <w:commentRangeEnd w:id="715"/>
            <w:r>
              <w:rPr>
                <w:rStyle w:val="CommentReference"/>
                <w:lang w:eastAsia="de-DE"/>
              </w:rPr>
              <w:commentReference w:id="715"/>
            </w:r>
            <w:r>
              <w:rPr>
                <w:sz w:val="20"/>
                <w:szCs w:val="20"/>
              </w:rPr>
              <w:t>aim and its enforcement</w:t>
            </w:r>
          </w:p>
          <w:p w14:paraId="262579DE" w14:textId="77777777" w:rsidR="0050367B" w:rsidRPr="00AB62D6" w:rsidRDefault="0050367B" w:rsidP="0050367B">
            <w:pPr>
              <w:rPr>
                <w:sz w:val="20"/>
                <w:szCs w:val="20"/>
              </w:rPr>
            </w:pPr>
          </w:p>
        </w:tc>
        <w:tc>
          <w:tcPr>
            <w:tcW w:w="1984" w:type="dxa"/>
            <w:vAlign w:val="center"/>
          </w:tcPr>
          <w:p w14:paraId="06C11344" w14:textId="77777777" w:rsidR="0050367B" w:rsidRPr="00AB62D6" w:rsidRDefault="0050367B" w:rsidP="0050367B">
            <w:pPr>
              <w:jc w:val="center"/>
              <w:rPr>
                <w:sz w:val="20"/>
                <w:szCs w:val="20"/>
              </w:rPr>
            </w:pPr>
            <w:r>
              <w:rPr>
                <w:sz w:val="20"/>
                <w:szCs w:val="20"/>
              </w:rPr>
              <w:t>3</w:t>
            </w:r>
          </w:p>
        </w:tc>
        <w:tc>
          <w:tcPr>
            <w:tcW w:w="1843" w:type="dxa"/>
            <w:vAlign w:val="center"/>
          </w:tcPr>
          <w:p w14:paraId="380CD479" w14:textId="77777777" w:rsidR="0050367B" w:rsidRPr="00AB62D6" w:rsidRDefault="0050367B" w:rsidP="0050367B">
            <w:pPr>
              <w:jc w:val="center"/>
              <w:rPr>
                <w:sz w:val="20"/>
                <w:szCs w:val="20"/>
              </w:rPr>
            </w:pPr>
            <w:r>
              <w:rPr>
                <w:sz w:val="20"/>
                <w:szCs w:val="20"/>
              </w:rPr>
              <w:t>1</w:t>
            </w:r>
          </w:p>
        </w:tc>
        <w:tc>
          <w:tcPr>
            <w:tcW w:w="1731" w:type="dxa"/>
            <w:vAlign w:val="center"/>
          </w:tcPr>
          <w:p w14:paraId="5F3FE558" w14:textId="77777777" w:rsidR="0050367B" w:rsidRPr="00AB62D6" w:rsidRDefault="00522A7C" w:rsidP="0050367B">
            <w:pPr>
              <w:jc w:val="center"/>
              <w:rPr>
                <w:sz w:val="20"/>
                <w:szCs w:val="20"/>
              </w:rPr>
            </w:pPr>
            <w:ins w:id="716" w:author="Lilian Biber" w:date="2018-08-09T11:38:00Z">
              <w:r>
                <w:rPr>
                  <w:sz w:val="20"/>
                  <w:szCs w:val="20"/>
                </w:rPr>
                <w:t>2</w:t>
              </w:r>
            </w:ins>
          </w:p>
        </w:tc>
      </w:tr>
      <w:tr w:rsidR="0050367B" w:rsidRPr="00AB62D6" w14:paraId="3647CCB8" w14:textId="77777777" w:rsidTr="0050367B">
        <w:tc>
          <w:tcPr>
            <w:tcW w:w="3936" w:type="dxa"/>
          </w:tcPr>
          <w:p w14:paraId="2509FCA5" w14:textId="77777777" w:rsidR="0050367B" w:rsidRPr="00AB62D6" w:rsidRDefault="0050367B" w:rsidP="0050367B">
            <w:pPr>
              <w:rPr>
                <w:sz w:val="20"/>
                <w:szCs w:val="20"/>
              </w:rPr>
            </w:pPr>
            <w:r>
              <w:rPr>
                <w:sz w:val="20"/>
                <w:szCs w:val="20"/>
              </w:rPr>
              <w:t>8 principles of quality</w:t>
            </w:r>
          </w:p>
        </w:tc>
        <w:tc>
          <w:tcPr>
            <w:tcW w:w="1984" w:type="dxa"/>
            <w:vAlign w:val="center"/>
          </w:tcPr>
          <w:p w14:paraId="0B2E0303" w14:textId="77777777" w:rsidR="0050367B" w:rsidRPr="00AB62D6" w:rsidRDefault="0050367B" w:rsidP="0050367B">
            <w:pPr>
              <w:jc w:val="center"/>
              <w:rPr>
                <w:sz w:val="20"/>
                <w:szCs w:val="20"/>
              </w:rPr>
            </w:pPr>
            <w:r>
              <w:rPr>
                <w:sz w:val="20"/>
                <w:szCs w:val="20"/>
              </w:rPr>
              <w:t>3</w:t>
            </w:r>
          </w:p>
        </w:tc>
        <w:tc>
          <w:tcPr>
            <w:tcW w:w="1843" w:type="dxa"/>
            <w:vAlign w:val="center"/>
          </w:tcPr>
          <w:p w14:paraId="7F363EFC" w14:textId="77777777" w:rsidR="0050367B" w:rsidRPr="00AB62D6" w:rsidRDefault="0050367B" w:rsidP="0050367B">
            <w:pPr>
              <w:jc w:val="center"/>
              <w:rPr>
                <w:sz w:val="20"/>
                <w:szCs w:val="20"/>
              </w:rPr>
            </w:pPr>
            <w:r>
              <w:rPr>
                <w:sz w:val="20"/>
                <w:szCs w:val="20"/>
              </w:rPr>
              <w:t>1</w:t>
            </w:r>
          </w:p>
        </w:tc>
        <w:tc>
          <w:tcPr>
            <w:tcW w:w="1731" w:type="dxa"/>
            <w:vAlign w:val="center"/>
          </w:tcPr>
          <w:p w14:paraId="5F1B52E4" w14:textId="77777777" w:rsidR="0050367B" w:rsidRPr="00AB62D6" w:rsidRDefault="00522A7C" w:rsidP="0050367B">
            <w:pPr>
              <w:jc w:val="center"/>
              <w:rPr>
                <w:sz w:val="20"/>
                <w:szCs w:val="20"/>
              </w:rPr>
            </w:pPr>
            <w:ins w:id="717" w:author="Lilian Biber" w:date="2018-08-09T11:38:00Z">
              <w:r>
                <w:rPr>
                  <w:sz w:val="20"/>
                  <w:szCs w:val="20"/>
                </w:rPr>
                <w:t>2</w:t>
              </w:r>
            </w:ins>
          </w:p>
        </w:tc>
      </w:tr>
      <w:tr w:rsidR="0050367B" w:rsidRPr="00AB62D6" w14:paraId="50B97BA3" w14:textId="77777777" w:rsidTr="0050367B">
        <w:tc>
          <w:tcPr>
            <w:tcW w:w="3936" w:type="dxa"/>
          </w:tcPr>
          <w:p w14:paraId="7B858B27" w14:textId="77777777" w:rsidR="0050367B" w:rsidRPr="00AB62D6" w:rsidRDefault="0050367B" w:rsidP="0050367B">
            <w:pPr>
              <w:rPr>
                <w:sz w:val="20"/>
                <w:szCs w:val="20"/>
              </w:rPr>
            </w:pPr>
            <w:r>
              <w:rPr>
                <w:sz w:val="20"/>
                <w:szCs w:val="20"/>
              </w:rPr>
              <w:t>Proc</w:t>
            </w:r>
            <w:del w:id="718" w:author="Microsoft Office-gebruiker" w:date="2018-07-31T08:06:00Z">
              <w:r w:rsidDel="00E42893">
                <w:rPr>
                  <w:sz w:val="20"/>
                  <w:szCs w:val="20"/>
                </w:rPr>
                <w:delText>w</w:delText>
              </w:r>
            </w:del>
            <w:r>
              <w:rPr>
                <w:sz w:val="20"/>
                <w:szCs w:val="20"/>
              </w:rPr>
              <w:t>ess approach – Purpose, terms and definitions</w:t>
            </w:r>
          </w:p>
        </w:tc>
        <w:tc>
          <w:tcPr>
            <w:tcW w:w="1984" w:type="dxa"/>
            <w:vAlign w:val="center"/>
          </w:tcPr>
          <w:p w14:paraId="4D384EFA" w14:textId="77777777" w:rsidR="0050367B" w:rsidRPr="00AB62D6" w:rsidRDefault="0050367B" w:rsidP="0050367B">
            <w:pPr>
              <w:jc w:val="center"/>
              <w:rPr>
                <w:sz w:val="20"/>
                <w:szCs w:val="20"/>
              </w:rPr>
            </w:pPr>
            <w:r>
              <w:rPr>
                <w:sz w:val="20"/>
                <w:szCs w:val="20"/>
              </w:rPr>
              <w:t>3</w:t>
            </w:r>
          </w:p>
        </w:tc>
        <w:tc>
          <w:tcPr>
            <w:tcW w:w="1843" w:type="dxa"/>
            <w:vAlign w:val="center"/>
          </w:tcPr>
          <w:p w14:paraId="043AB7BF" w14:textId="77777777" w:rsidR="0050367B" w:rsidRPr="00AB62D6" w:rsidRDefault="0050367B" w:rsidP="0050367B">
            <w:pPr>
              <w:jc w:val="center"/>
              <w:rPr>
                <w:sz w:val="20"/>
                <w:szCs w:val="20"/>
              </w:rPr>
            </w:pPr>
            <w:r>
              <w:rPr>
                <w:sz w:val="20"/>
                <w:szCs w:val="20"/>
              </w:rPr>
              <w:t>1</w:t>
            </w:r>
          </w:p>
        </w:tc>
        <w:tc>
          <w:tcPr>
            <w:tcW w:w="1731" w:type="dxa"/>
            <w:vAlign w:val="center"/>
          </w:tcPr>
          <w:p w14:paraId="5BA7D594" w14:textId="77777777" w:rsidR="0050367B" w:rsidRPr="00AB62D6" w:rsidRDefault="00522A7C" w:rsidP="0050367B">
            <w:pPr>
              <w:jc w:val="center"/>
              <w:rPr>
                <w:sz w:val="20"/>
                <w:szCs w:val="20"/>
              </w:rPr>
            </w:pPr>
            <w:ins w:id="719" w:author="Lilian Biber" w:date="2018-08-09T11:38:00Z">
              <w:r>
                <w:rPr>
                  <w:sz w:val="20"/>
                  <w:szCs w:val="20"/>
                </w:rPr>
                <w:t>2</w:t>
              </w:r>
            </w:ins>
          </w:p>
        </w:tc>
      </w:tr>
      <w:tr w:rsidR="0050367B" w:rsidRPr="00AB62D6" w14:paraId="79EA6CA0" w14:textId="77777777" w:rsidTr="0050367B">
        <w:tc>
          <w:tcPr>
            <w:tcW w:w="3936" w:type="dxa"/>
          </w:tcPr>
          <w:p w14:paraId="76C8F321" w14:textId="77777777" w:rsidR="0050367B" w:rsidRPr="005F1D78" w:rsidRDefault="0050367B" w:rsidP="0050367B">
            <w:pPr>
              <w:rPr>
                <w:sz w:val="20"/>
                <w:szCs w:val="20"/>
                <w:lang w:val="en-GB"/>
              </w:rPr>
            </w:pPr>
            <w:r>
              <w:rPr>
                <w:sz w:val="20"/>
                <w:szCs w:val="20"/>
                <w:lang w:val="en-GB"/>
              </w:rPr>
              <w:t>Quality Management System</w:t>
            </w:r>
          </w:p>
        </w:tc>
        <w:tc>
          <w:tcPr>
            <w:tcW w:w="1984" w:type="dxa"/>
            <w:vAlign w:val="center"/>
          </w:tcPr>
          <w:p w14:paraId="16242DCE" w14:textId="77777777" w:rsidR="0050367B" w:rsidRPr="00AB62D6" w:rsidRDefault="0050367B" w:rsidP="0050367B">
            <w:pPr>
              <w:jc w:val="center"/>
              <w:rPr>
                <w:sz w:val="20"/>
                <w:szCs w:val="20"/>
              </w:rPr>
            </w:pPr>
            <w:r>
              <w:rPr>
                <w:sz w:val="20"/>
                <w:szCs w:val="20"/>
              </w:rPr>
              <w:t>3</w:t>
            </w:r>
          </w:p>
        </w:tc>
        <w:tc>
          <w:tcPr>
            <w:tcW w:w="1843" w:type="dxa"/>
            <w:vAlign w:val="center"/>
          </w:tcPr>
          <w:p w14:paraId="04FDF236" w14:textId="77777777" w:rsidR="0050367B" w:rsidRPr="00AB62D6" w:rsidRDefault="0050367B" w:rsidP="0050367B">
            <w:pPr>
              <w:jc w:val="center"/>
              <w:rPr>
                <w:sz w:val="20"/>
                <w:szCs w:val="20"/>
              </w:rPr>
            </w:pPr>
            <w:r>
              <w:rPr>
                <w:sz w:val="20"/>
                <w:szCs w:val="20"/>
              </w:rPr>
              <w:t>1</w:t>
            </w:r>
          </w:p>
        </w:tc>
        <w:tc>
          <w:tcPr>
            <w:tcW w:w="1731" w:type="dxa"/>
            <w:vAlign w:val="center"/>
          </w:tcPr>
          <w:p w14:paraId="1D41A1D7" w14:textId="77777777" w:rsidR="0050367B" w:rsidRPr="00AB62D6" w:rsidRDefault="00522A7C" w:rsidP="0050367B">
            <w:pPr>
              <w:jc w:val="center"/>
              <w:rPr>
                <w:sz w:val="20"/>
                <w:szCs w:val="20"/>
              </w:rPr>
            </w:pPr>
            <w:ins w:id="720" w:author="Lilian Biber" w:date="2018-08-09T11:38:00Z">
              <w:r>
                <w:rPr>
                  <w:sz w:val="20"/>
                  <w:szCs w:val="20"/>
                </w:rPr>
                <w:t>2</w:t>
              </w:r>
            </w:ins>
          </w:p>
        </w:tc>
      </w:tr>
      <w:tr w:rsidR="0050367B" w:rsidRPr="00AB62D6" w14:paraId="10044FE6" w14:textId="77777777" w:rsidTr="0050367B">
        <w:tc>
          <w:tcPr>
            <w:tcW w:w="3936" w:type="dxa"/>
          </w:tcPr>
          <w:p w14:paraId="315626D2" w14:textId="77777777" w:rsidR="0050367B" w:rsidRPr="00AB62D6" w:rsidRDefault="0050367B" w:rsidP="0050367B">
            <w:pPr>
              <w:rPr>
                <w:sz w:val="20"/>
                <w:szCs w:val="20"/>
              </w:rPr>
            </w:pPr>
            <w:r>
              <w:rPr>
                <w:sz w:val="20"/>
                <w:szCs w:val="20"/>
              </w:rPr>
              <w:t>Management responsability (customer focus, quality policy, authority and communication, management review)</w:t>
            </w:r>
          </w:p>
        </w:tc>
        <w:tc>
          <w:tcPr>
            <w:tcW w:w="1984" w:type="dxa"/>
            <w:vAlign w:val="center"/>
          </w:tcPr>
          <w:p w14:paraId="511C00F5" w14:textId="77777777" w:rsidR="0050367B" w:rsidRPr="00AB62D6" w:rsidRDefault="0050367B" w:rsidP="0050367B">
            <w:pPr>
              <w:jc w:val="center"/>
              <w:rPr>
                <w:sz w:val="20"/>
                <w:szCs w:val="20"/>
              </w:rPr>
            </w:pPr>
            <w:r>
              <w:rPr>
                <w:sz w:val="20"/>
                <w:szCs w:val="20"/>
              </w:rPr>
              <w:t>3</w:t>
            </w:r>
          </w:p>
        </w:tc>
        <w:tc>
          <w:tcPr>
            <w:tcW w:w="1843" w:type="dxa"/>
            <w:vAlign w:val="center"/>
          </w:tcPr>
          <w:p w14:paraId="3A5D9976" w14:textId="77777777" w:rsidR="0050367B" w:rsidRPr="00AB62D6" w:rsidRDefault="0050367B" w:rsidP="0050367B">
            <w:pPr>
              <w:jc w:val="center"/>
              <w:rPr>
                <w:sz w:val="20"/>
                <w:szCs w:val="20"/>
              </w:rPr>
            </w:pPr>
            <w:r>
              <w:rPr>
                <w:sz w:val="20"/>
                <w:szCs w:val="20"/>
              </w:rPr>
              <w:t>1</w:t>
            </w:r>
          </w:p>
        </w:tc>
        <w:tc>
          <w:tcPr>
            <w:tcW w:w="1731" w:type="dxa"/>
            <w:vAlign w:val="center"/>
          </w:tcPr>
          <w:p w14:paraId="33D51145" w14:textId="77777777" w:rsidR="0050367B" w:rsidRPr="00AB62D6" w:rsidRDefault="00522A7C" w:rsidP="0050367B">
            <w:pPr>
              <w:jc w:val="center"/>
              <w:rPr>
                <w:sz w:val="20"/>
                <w:szCs w:val="20"/>
              </w:rPr>
            </w:pPr>
            <w:ins w:id="721" w:author="Lilian Biber" w:date="2018-08-09T11:38:00Z">
              <w:r>
                <w:rPr>
                  <w:sz w:val="20"/>
                  <w:szCs w:val="20"/>
                </w:rPr>
                <w:t>2</w:t>
              </w:r>
            </w:ins>
          </w:p>
        </w:tc>
      </w:tr>
      <w:tr w:rsidR="0050367B" w:rsidRPr="005F1D78" w14:paraId="3F5A6548" w14:textId="77777777" w:rsidTr="0050367B">
        <w:tc>
          <w:tcPr>
            <w:tcW w:w="3936" w:type="dxa"/>
          </w:tcPr>
          <w:p w14:paraId="1079D724" w14:textId="77777777" w:rsidR="0050367B" w:rsidRPr="00AB62D6" w:rsidRDefault="0050367B" w:rsidP="0050367B">
            <w:pPr>
              <w:rPr>
                <w:sz w:val="20"/>
                <w:szCs w:val="20"/>
              </w:rPr>
            </w:pPr>
            <w:r>
              <w:rPr>
                <w:sz w:val="20"/>
                <w:szCs w:val="20"/>
              </w:rPr>
              <w:t>Resource management (human and matherial resources, work environment)</w:t>
            </w:r>
          </w:p>
        </w:tc>
        <w:tc>
          <w:tcPr>
            <w:tcW w:w="1984" w:type="dxa"/>
            <w:vAlign w:val="center"/>
          </w:tcPr>
          <w:p w14:paraId="2D3F367A" w14:textId="77777777" w:rsidR="0050367B" w:rsidRPr="00AB62D6" w:rsidRDefault="0050367B" w:rsidP="0050367B">
            <w:pPr>
              <w:jc w:val="center"/>
              <w:rPr>
                <w:sz w:val="20"/>
                <w:szCs w:val="20"/>
              </w:rPr>
            </w:pPr>
            <w:r>
              <w:rPr>
                <w:sz w:val="20"/>
                <w:szCs w:val="20"/>
              </w:rPr>
              <w:t>3</w:t>
            </w:r>
          </w:p>
        </w:tc>
        <w:tc>
          <w:tcPr>
            <w:tcW w:w="1843" w:type="dxa"/>
            <w:vAlign w:val="center"/>
          </w:tcPr>
          <w:p w14:paraId="6D19BB36" w14:textId="77777777" w:rsidR="0050367B" w:rsidRPr="00AB62D6" w:rsidRDefault="0050367B" w:rsidP="0050367B">
            <w:pPr>
              <w:jc w:val="center"/>
              <w:rPr>
                <w:sz w:val="20"/>
                <w:szCs w:val="20"/>
              </w:rPr>
            </w:pPr>
            <w:r>
              <w:rPr>
                <w:sz w:val="20"/>
                <w:szCs w:val="20"/>
              </w:rPr>
              <w:t>1</w:t>
            </w:r>
          </w:p>
        </w:tc>
        <w:tc>
          <w:tcPr>
            <w:tcW w:w="1731" w:type="dxa"/>
            <w:vAlign w:val="center"/>
          </w:tcPr>
          <w:p w14:paraId="0F2FFF1B" w14:textId="77777777" w:rsidR="0050367B" w:rsidRPr="00AB62D6" w:rsidRDefault="00522A7C" w:rsidP="0050367B">
            <w:pPr>
              <w:jc w:val="center"/>
              <w:rPr>
                <w:sz w:val="20"/>
                <w:szCs w:val="20"/>
              </w:rPr>
            </w:pPr>
            <w:ins w:id="722" w:author="Lilian Biber" w:date="2018-08-09T11:38:00Z">
              <w:r>
                <w:rPr>
                  <w:sz w:val="20"/>
                  <w:szCs w:val="20"/>
                </w:rPr>
                <w:t>2</w:t>
              </w:r>
            </w:ins>
          </w:p>
        </w:tc>
      </w:tr>
      <w:tr w:rsidR="0050367B" w:rsidRPr="005F1D78" w14:paraId="0ACF02D9" w14:textId="77777777" w:rsidTr="0050367B">
        <w:tc>
          <w:tcPr>
            <w:tcW w:w="3936" w:type="dxa"/>
          </w:tcPr>
          <w:p w14:paraId="09EC5706" w14:textId="77777777" w:rsidR="0050367B" w:rsidRPr="00AB62D6" w:rsidRDefault="0050367B" w:rsidP="0050367B">
            <w:pPr>
              <w:rPr>
                <w:sz w:val="20"/>
                <w:szCs w:val="20"/>
              </w:rPr>
            </w:pPr>
            <w:r>
              <w:rPr>
                <w:sz w:val="20"/>
                <w:szCs w:val="20"/>
              </w:rPr>
              <w:t>Product realisation (planning of product realisation, customer related process, planning and development, provision, production and service provision)</w:t>
            </w:r>
          </w:p>
        </w:tc>
        <w:tc>
          <w:tcPr>
            <w:tcW w:w="1984" w:type="dxa"/>
            <w:vAlign w:val="center"/>
          </w:tcPr>
          <w:p w14:paraId="4AD328D1" w14:textId="77777777" w:rsidR="0050367B" w:rsidRPr="00AB62D6" w:rsidRDefault="0050367B" w:rsidP="0050367B">
            <w:pPr>
              <w:jc w:val="center"/>
              <w:rPr>
                <w:sz w:val="20"/>
                <w:szCs w:val="20"/>
              </w:rPr>
            </w:pPr>
            <w:r>
              <w:rPr>
                <w:sz w:val="20"/>
                <w:szCs w:val="20"/>
              </w:rPr>
              <w:t>3</w:t>
            </w:r>
          </w:p>
        </w:tc>
        <w:tc>
          <w:tcPr>
            <w:tcW w:w="1843" w:type="dxa"/>
            <w:vAlign w:val="center"/>
          </w:tcPr>
          <w:p w14:paraId="21D1B724" w14:textId="77777777" w:rsidR="0050367B" w:rsidRPr="00AB62D6" w:rsidRDefault="0050367B" w:rsidP="0050367B">
            <w:pPr>
              <w:jc w:val="center"/>
              <w:rPr>
                <w:sz w:val="20"/>
                <w:szCs w:val="20"/>
              </w:rPr>
            </w:pPr>
            <w:r>
              <w:rPr>
                <w:sz w:val="20"/>
                <w:szCs w:val="20"/>
              </w:rPr>
              <w:t>1</w:t>
            </w:r>
          </w:p>
        </w:tc>
        <w:tc>
          <w:tcPr>
            <w:tcW w:w="1731" w:type="dxa"/>
            <w:vAlign w:val="center"/>
          </w:tcPr>
          <w:p w14:paraId="056B920F" w14:textId="77777777" w:rsidR="0050367B" w:rsidRPr="00AB62D6" w:rsidRDefault="00522A7C" w:rsidP="0050367B">
            <w:pPr>
              <w:jc w:val="center"/>
              <w:rPr>
                <w:sz w:val="20"/>
                <w:szCs w:val="20"/>
              </w:rPr>
            </w:pPr>
            <w:ins w:id="723" w:author="Lilian Biber" w:date="2018-08-09T11:38:00Z">
              <w:r>
                <w:rPr>
                  <w:sz w:val="20"/>
                  <w:szCs w:val="20"/>
                </w:rPr>
                <w:t>2</w:t>
              </w:r>
            </w:ins>
          </w:p>
        </w:tc>
      </w:tr>
      <w:tr w:rsidR="0050367B" w:rsidRPr="005F1D78" w14:paraId="4E5ED97D" w14:textId="77777777" w:rsidTr="0050367B">
        <w:tc>
          <w:tcPr>
            <w:tcW w:w="3936" w:type="dxa"/>
          </w:tcPr>
          <w:p w14:paraId="42ACF78E" w14:textId="77777777" w:rsidR="0050367B" w:rsidRPr="00AB62D6" w:rsidRDefault="0050367B" w:rsidP="0050367B">
            <w:pPr>
              <w:rPr>
                <w:sz w:val="20"/>
                <w:szCs w:val="20"/>
              </w:rPr>
            </w:pPr>
            <w:r>
              <w:rPr>
                <w:sz w:val="20"/>
                <w:szCs w:val="20"/>
              </w:rPr>
              <w:t>Measurement, analysis and improvement (internal control and external tools, non compliance, data analysis, improvement)</w:t>
            </w:r>
          </w:p>
        </w:tc>
        <w:tc>
          <w:tcPr>
            <w:tcW w:w="1984" w:type="dxa"/>
            <w:vAlign w:val="center"/>
          </w:tcPr>
          <w:p w14:paraId="00A1C953" w14:textId="77777777" w:rsidR="0050367B" w:rsidRPr="00AB62D6" w:rsidRDefault="0050367B" w:rsidP="0050367B">
            <w:pPr>
              <w:jc w:val="center"/>
              <w:rPr>
                <w:sz w:val="20"/>
                <w:szCs w:val="20"/>
              </w:rPr>
            </w:pPr>
            <w:r>
              <w:rPr>
                <w:sz w:val="20"/>
                <w:szCs w:val="20"/>
              </w:rPr>
              <w:t>3</w:t>
            </w:r>
          </w:p>
        </w:tc>
        <w:tc>
          <w:tcPr>
            <w:tcW w:w="1843" w:type="dxa"/>
            <w:vAlign w:val="center"/>
          </w:tcPr>
          <w:p w14:paraId="59B5143F" w14:textId="77777777" w:rsidR="0050367B" w:rsidRPr="00AB62D6" w:rsidRDefault="0050367B" w:rsidP="0050367B">
            <w:pPr>
              <w:jc w:val="center"/>
              <w:rPr>
                <w:sz w:val="20"/>
                <w:szCs w:val="20"/>
              </w:rPr>
            </w:pPr>
            <w:commentRangeStart w:id="724"/>
            <w:r>
              <w:rPr>
                <w:sz w:val="20"/>
                <w:szCs w:val="20"/>
              </w:rPr>
              <w:t>1</w:t>
            </w:r>
            <w:commentRangeEnd w:id="724"/>
            <w:r>
              <w:rPr>
                <w:rStyle w:val="CommentReference"/>
                <w:lang w:eastAsia="de-DE"/>
              </w:rPr>
              <w:commentReference w:id="724"/>
            </w:r>
          </w:p>
        </w:tc>
        <w:tc>
          <w:tcPr>
            <w:tcW w:w="1731" w:type="dxa"/>
            <w:vAlign w:val="center"/>
          </w:tcPr>
          <w:p w14:paraId="12D69D57" w14:textId="77777777" w:rsidR="0050367B" w:rsidRPr="00AB62D6" w:rsidRDefault="00522A7C" w:rsidP="0050367B">
            <w:pPr>
              <w:jc w:val="center"/>
              <w:rPr>
                <w:sz w:val="20"/>
                <w:szCs w:val="20"/>
              </w:rPr>
            </w:pPr>
            <w:ins w:id="725" w:author="Lilian Biber" w:date="2018-08-09T11:38:00Z">
              <w:r>
                <w:rPr>
                  <w:sz w:val="20"/>
                  <w:szCs w:val="20"/>
                </w:rPr>
                <w:t>2</w:t>
              </w:r>
            </w:ins>
          </w:p>
        </w:tc>
      </w:tr>
      <w:tr w:rsidR="005F1D78" w:rsidRPr="005F1D78" w14:paraId="3B4C735D" w14:textId="77777777" w:rsidTr="0050367B">
        <w:tc>
          <w:tcPr>
            <w:tcW w:w="3936" w:type="dxa"/>
          </w:tcPr>
          <w:p w14:paraId="27CA63CF" w14:textId="77777777" w:rsidR="005F1D78" w:rsidRDefault="005F1D78">
            <w:pPr>
              <w:rPr>
                <w:sz w:val="20"/>
                <w:szCs w:val="20"/>
              </w:rPr>
            </w:pPr>
            <w:del w:id="726" w:author="Lilian Biber" w:date="2018-08-07T20:57:00Z">
              <w:r w:rsidDel="0050367B">
                <w:rPr>
                  <w:sz w:val="20"/>
                  <w:szCs w:val="20"/>
                </w:rPr>
                <w:delText>Practical activity</w:delText>
              </w:r>
            </w:del>
          </w:p>
        </w:tc>
        <w:tc>
          <w:tcPr>
            <w:tcW w:w="1984" w:type="dxa"/>
            <w:vAlign w:val="center"/>
          </w:tcPr>
          <w:p w14:paraId="1A63B60C" w14:textId="77777777" w:rsidR="005F1D78" w:rsidRDefault="005F1D78" w:rsidP="00AB62D6">
            <w:pPr>
              <w:jc w:val="center"/>
              <w:rPr>
                <w:sz w:val="20"/>
                <w:szCs w:val="20"/>
              </w:rPr>
            </w:pPr>
          </w:p>
        </w:tc>
        <w:tc>
          <w:tcPr>
            <w:tcW w:w="1843" w:type="dxa"/>
            <w:vAlign w:val="center"/>
          </w:tcPr>
          <w:p w14:paraId="7E4BA686" w14:textId="77777777" w:rsidR="005F1D78" w:rsidRPr="00AB62D6" w:rsidRDefault="005F1D78" w:rsidP="00AB62D6">
            <w:pPr>
              <w:jc w:val="center"/>
              <w:rPr>
                <w:sz w:val="20"/>
                <w:szCs w:val="20"/>
              </w:rPr>
            </w:pPr>
          </w:p>
        </w:tc>
        <w:tc>
          <w:tcPr>
            <w:tcW w:w="1731" w:type="dxa"/>
            <w:vAlign w:val="center"/>
          </w:tcPr>
          <w:p w14:paraId="37405D6A" w14:textId="77777777" w:rsidR="005F1D78" w:rsidRPr="00AB62D6" w:rsidRDefault="005F1D78" w:rsidP="00AB62D6">
            <w:pPr>
              <w:jc w:val="center"/>
              <w:rPr>
                <w:sz w:val="20"/>
                <w:szCs w:val="20"/>
              </w:rPr>
            </w:pPr>
            <w:del w:id="727" w:author="Lilian Biber" w:date="2018-08-07T20:56:00Z">
              <w:r w:rsidDel="0050367B">
                <w:rPr>
                  <w:sz w:val="20"/>
                  <w:szCs w:val="20"/>
                </w:rPr>
                <w:delText>2</w:delText>
              </w:r>
            </w:del>
          </w:p>
        </w:tc>
      </w:tr>
    </w:tbl>
    <w:p w14:paraId="7EF2980A" w14:textId="77777777" w:rsidR="0089690B" w:rsidRPr="00AB62D6" w:rsidRDefault="0089690B">
      <w:pPr>
        <w:rPr>
          <w:b/>
          <w:szCs w:val="22"/>
        </w:rPr>
      </w:pPr>
    </w:p>
    <w:p w14:paraId="3BBFAEFF" w14:textId="77777777" w:rsidR="00457E9A" w:rsidRDefault="00457E9A" w:rsidP="00BA39C4">
      <w:pPr>
        <w:rPr>
          <w:b/>
          <w:szCs w:val="22"/>
          <w:u w:val="single"/>
        </w:rPr>
      </w:pPr>
      <w:r>
        <w:rPr>
          <w:b/>
          <w:szCs w:val="22"/>
          <w:u w:val="single"/>
        </w:rPr>
        <w:t>1.3 PRIOR LEARNING ASSESSMENT</w:t>
      </w:r>
    </w:p>
    <w:p w14:paraId="43A92DC0" w14:textId="77777777" w:rsidR="0004007A" w:rsidRDefault="00457E9A" w:rsidP="00BA39C4">
      <w:pPr>
        <w:rPr>
          <w:szCs w:val="22"/>
        </w:rPr>
      </w:pPr>
      <w:commentRangeStart w:id="728"/>
      <w:r w:rsidRPr="00860EA6">
        <w:rPr>
          <w:szCs w:val="22"/>
        </w:rPr>
        <w:t>Candidate should be in possession of a certificated training course on Quality Management – ISO 9000  or equivalent</w:t>
      </w:r>
      <w:r w:rsidR="00BA39C4" w:rsidRPr="00860EA6">
        <w:rPr>
          <w:szCs w:val="22"/>
        </w:rPr>
        <w:t>, valid as a prerequisite.</w:t>
      </w:r>
      <w:commentRangeEnd w:id="728"/>
      <w:r w:rsidR="007C0AC1">
        <w:rPr>
          <w:rStyle w:val="CommentReference"/>
          <w:lang w:val="fr-FR" w:eastAsia="de-DE"/>
        </w:rPr>
        <w:commentReference w:id="728"/>
      </w:r>
    </w:p>
    <w:p w14:paraId="4C4CF2AB" w14:textId="77777777" w:rsidR="0004007A" w:rsidRDefault="0004007A" w:rsidP="00BA39C4">
      <w:pPr>
        <w:rPr>
          <w:szCs w:val="22"/>
        </w:rPr>
      </w:pPr>
    </w:p>
    <w:p w14:paraId="3F0674BF" w14:textId="77777777" w:rsidR="00C53D82" w:rsidRPr="0047798A" w:rsidRDefault="00F36718" w:rsidP="00891F11">
      <w:pPr>
        <w:jc w:val="center"/>
        <w:rPr>
          <w:b/>
          <w:szCs w:val="22"/>
        </w:rPr>
      </w:pPr>
      <w:r>
        <w:rPr>
          <w:b/>
          <w:szCs w:val="22"/>
          <w:u w:val="single"/>
        </w:rPr>
        <w:br w:type="page"/>
      </w:r>
      <w:r w:rsidR="00AB62D6" w:rsidRPr="0047798A">
        <w:rPr>
          <w:b/>
          <w:szCs w:val="22"/>
        </w:rPr>
        <w:lastRenderedPageBreak/>
        <w:t xml:space="preserve">MODULE 2- </w:t>
      </w:r>
      <w:del w:id="729" w:author="Microsoft Office-gebruiker" w:date="2018-07-31T07:40:00Z">
        <w:r w:rsidR="00C53D82" w:rsidRPr="0047798A" w:rsidDel="0092738E">
          <w:rPr>
            <w:b/>
            <w:szCs w:val="22"/>
          </w:rPr>
          <w:delText xml:space="preserve">CREW </w:delText>
        </w:r>
      </w:del>
      <w:ins w:id="730" w:author="Microsoft Office-gebruiker" w:date="2018-07-31T07:40:00Z">
        <w:r w:rsidR="0092738E">
          <w:rPr>
            <w:b/>
            <w:szCs w:val="22"/>
          </w:rPr>
          <w:t>TEAM</w:t>
        </w:r>
        <w:r w:rsidR="0092738E" w:rsidRPr="0047798A">
          <w:rPr>
            <w:b/>
            <w:szCs w:val="22"/>
          </w:rPr>
          <w:t xml:space="preserve"> </w:t>
        </w:r>
      </w:ins>
      <w:r w:rsidR="00C53D82" w:rsidRPr="0047798A">
        <w:rPr>
          <w:b/>
          <w:szCs w:val="22"/>
        </w:rPr>
        <w:t>RESOURCE MANAGEMENT</w:t>
      </w:r>
    </w:p>
    <w:p w14:paraId="75B98911" w14:textId="77777777" w:rsidR="00AB62D6" w:rsidRDefault="00AB62D6" w:rsidP="00AB62D6">
      <w:pPr>
        <w:jc w:val="center"/>
        <w:rPr>
          <w:b/>
          <w:szCs w:val="22"/>
          <w:u w:val="single"/>
        </w:rPr>
      </w:pPr>
    </w:p>
    <w:p w14:paraId="69CC4E87" w14:textId="77777777" w:rsidR="00210000" w:rsidRDefault="00210000" w:rsidP="00AB62D6">
      <w:pPr>
        <w:autoSpaceDE w:val="0"/>
        <w:autoSpaceDN w:val="0"/>
        <w:adjustRightInd w:val="0"/>
        <w:rPr>
          <w:rFonts w:cs="Arial"/>
          <w:b/>
          <w:bCs/>
          <w:szCs w:val="22"/>
          <w:lang w:val="en-US" w:eastAsia="en-GB"/>
        </w:rPr>
      </w:pPr>
    </w:p>
    <w:p w14:paraId="5DED8CE6" w14:textId="77777777" w:rsidR="00AB62D6" w:rsidRPr="00B35639" w:rsidRDefault="00AB62D6" w:rsidP="00AB62D6">
      <w:pPr>
        <w:autoSpaceDE w:val="0"/>
        <w:autoSpaceDN w:val="0"/>
        <w:adjustRightInd w:val="0"/>
        <w:rPr>
          <w:rFonts w:cs="Arial"/>
          <w:b/>
          <w:bCs/>
          <w:szCs w:val="22"/>
          <w:lang w:val="en-US" w:eastAsia="en-GB"/>
        </w:rPr>
      </w:pPr>
      <w:r w:rsidRPr="00B35639">
        <w:rPr>
          <w:rFonts w:cs="Arial"/>
          <w:b/>
          <w:bCs/>
          <w:szCs w:val="22"/>
          <w:lang w:val="en-US" w:eastAsia="en-GB"/>
        </w:rPr>
        <w:t>1.1 INTRODUCTION</w:t>
      </w:r>
    </w:p>
    <w:p w14:paraId="7D43370E" w14:textId="77777777" w:rsidR="00AB62D6" w:rsidRDefault="00AB62D6" w:rsidP="00AB62D6">
      <w:pPr>
        <w:autoSpaceDE w:val="0"/>
        <w:autoSpaceDN w:val="0"/>
        <w:adjustRightInd w:val="0"/>
        <w:rPr>
          <w:rFonts w:cs="Arial"/>
          <w:szCs w:val="22"/>
          <w:lang w:val="en-US" w:eastAsia="en-GB"/>
        </w:rPr>
      </w:pPr>
      <w:r w:rsidRPr="00B35639">
        <w:rPr>
          <w:rFonts w:cs="Arial"/>
          <w:szCs w:val="22"/>
          <w:lang w:val="en-US" w:eastAsia="en-GB"/>
        </w:rPr>
        <w:t xml:space="preserve">Instructors for this module should be skilled in </w:t>
      </w:r>
      <w:r>
        <w:rPr>
          <w:rFonts w:cs="Arial"/>
          <w:szCs w:val="22"/>
          <w:lang w:val="en-US" w:eastAsia="en-GB"/>
        </w:rPr>
        <w:t>CRM and VTS organisation</w:t>
      </w:r>
      <w:r w:rsidRPr="00B35639">
        <w:rPr>
          <w:rFonts w:cs="Arial"/>
          <w:szCs w:val="22"/>
          <w:lang w:val="en-US" w:eastAsia="en-GB"/>
        </w:rPr>
        <w:t>.</w:t>
      </w:r>
    </w:p>
    <w:p w14:paraId="16A41CAF" w14:textId="77777777" w:rsidR="00AB62D6" w:rsidRPr="00B35639" w:rsidRDefault="00AB62D6" w:rsidP="00AB62D6">
      <w:pPr>
        <w:autoSpaceDE w:val="0"/>
        <w:autoSpaceDN w:val="0"/>
        <w:adjustRightInd w:val="0"/>
        <w:rPr>
          <w:rFonts w:cs="Arial"/>
          <w:szCs w:val="22"/>
          <w:lang w:val="en-US" w:eastAsia="en-GB"/>
        </w:rPr>
      </w:pPr>
    </w:p>
    <w:p w14:paraId="30ED1E25" w14:textId="77777777" w:rsidR="00AB62D6" w:rsidRPr="00AB62D6" w:rsidRDefault="00AB62D6" w:rsidP="00AB62D6">
      <w:pPr>
        <w:autoSpaceDE w:val="0"/>
        <w:autoSpaceDN w:val="0"/>
        <w:adjustRightInd w:val="0"/>
        <w:rPr>
          <w:rFonts w:cs="Arial"/>
          <w:szCs w:val="22"/>
          <w:lang w:val="en-US" w:eastAsia="en-GB"/>
        </w:rPr>
      </w:pPr>
      <w:r w:rsidRPr="00AB62D6">
        <w:rPr>
          <w:rFonts w:cs="Arial"/>
          <w:szCs w:val="22"/>
          <w:lang w:val="en-US" w:eastAsia="en-GB"/>
        </w:rPr>
        <w:t>1.1.1 Background</w:t>
      </w:r>
    </w:p>
    <w:p w14:paraId="13AA509A" w14:textId="77777777" w:rsidR="00AB62D6" w:rsidRDefault="000A332F" w:rsidP="000A332F">
      <w:pPr>
        <w:autoSpaceDE w:val="0"/>
        <w:autoSpaceDN w:val="0"/>
        <w:adjustRightInd w:val="0"/>
        <w:jc w:val="both"/>
        <w:rPr>
          <w:rFonts w:cs="Arial"/>
          <w:szCs w:val="22"/>
          <w:lang w:val="en-US" w:eastAsia="en-GB"/>
        </w:rPr>
      </w:pPr>
      <w:r>
        <w:rPr>
          <w:rFonts w:cs="Arial"/>
          <w:szCs w:val="22"/>
          <w:lang w:val="en-US" w:eastAsia="en-GB"/>
        </w:rPr>
        <w:t>CRM has developed in the aeronautical area; the same principles are applied on bridge management onboard vessels. This way of organizing human and materials resources should be promoted also in a VTS context.</w:t>
      </w:r>
    </w:p>
    <w:p w14:paraId="07E2F1A6" w14:textId="77777777" w:rsidR="000A332F" w:rsidRDefault="000A332F" w:rsidP="000A332F">
      <w:pPr>
        <w:autoSpaceDE w:val="0"/>
        <w:autoSpaceDN w:val="0"/>
        <w:adjustRightInd w:val="0"/>
        <w:jc w:val="both"/>
        <w:rPr>
          <w:rFonts w:cs="Arial"/>
          <w:szCs w:val="22"/>
          <w:lang w:val="en-US" w:eastAsia="en-GB"/>
        </w:rPr>
      </w:pPr>
    </w:p>
    <w:p w14:paraId="285D2EA5" w14:textId="77777777" w:rsidR="00AB62D6" w:rsidRDefault="00AB62D6" w:rsidP="00AB62D6">
      <w:pPr>
        <w:jc w:val="both"/>
        <w:rPr>
          <w:iCs/>
          <w:szCs w:val="22"/>
        </w:rPr>
      </w:pPr>
      <w:r w:rsidRPr="00AB62D6">
        <w:rPr>
          <w:rFonts w:cs="Arial"/>
          <w:b/>
          <w:bCs/>
          <w:szCs w:val="22"/>
          <w:lang w:val="en-US" w:eastAsia="en-GB"/>
        </w:rPr>
        <w:t>1.2 SUBJECT FRAMEWORK</w:t>
      </w:r>
    </w:p>
    <w:p w14:paraId="19D33268" w14:textId="77777777" w:rsidR="00AB62D6" w:rsidRDefault="00AB62D6" w:rsidP="00AB62D6">
      <w:pPr>
        <w:jc w:val="both"/>
        <w:rPr>
          <w:iCs/>
          <w:szCs w:val="22"/>
        </w:rPr>
      </w:pPr>
      <w:r>
        <w:rPr>
          <w:iCs/>
          <w:szCs w:val="22"/>
        </w:rPr>
        <w:t>1.2.1 Purpose:</w:t>
      </w:r>
    </w:p>
    <w:p w14:paraId="564177AD" w14:textId="77777777" w:rsidR="000E27F2" w:rsidRPr="000E27F2" w:rsidRDefault="000E27F2" w:rsidP="000E27F2">
      <w:pPr>
        <w:autoSpaceDE w:val="0"/>
        <w:autoSpaceDN w:val="0"/>
        <w:adjustRightInd w:val="0"/>
        <w:jc w:val="both"/>
        <w:rPr>
          <w:rFonts w:cs="Arial"/>
          <w:szCs w:val="22"/>
          <w:lang w:val="en-US" w:eastAsia="en-GB"/>
        </w:rPr>
      </w:pPr>
      <w:r w:rsidRPr="000E27F2">
        <w:rPr>
          <w:rFonts w:cs="Arial"/>
          <w:szCs w:val="22"/>
          <w:lang w:val="en-US" w:eastAsia="en-GB"/>
        </w:rPr>
        <w:t>provide the necessary training to optimize the resources available, making operations safer and more efficient, reduce stress levels and increase the efficiency of teamwork at the VTS centers.</w:t>
      </w:r>
    </w:p>
    <w:p w14:paraId="28991505" w14:textId="77777777" w:rsidR="00AB62D6" w:rsidRDefault="00AB62D6" w:rsidP="00AB62D6">
      <w:pPr>
        <w:jc w:val="both"/>
        <w:rPr>
          <w:iCs/>
          <w:szCs w:val="22"/>
        </w:rPr>
      </w:pPr>
    </w:p>
    <w:p w14:paraId="13C82D3F" w14:textId="77777777" w:rsidR="000E27F2" w:rsidRDefault="00AB62D6" w:rsidP="00AB62D6">
      <w:pPr>
        <w:jc w:val="both"/>
        <w:rPr>
          <w:rFonts w:eastAsia="Times New Roman" w:cs="Arial"/>
          <w:color w:val="222222"/>
          <w:sz w:val="20"/>
          <w:lang w:eastAsia="it-IT"/>
        </w:rPr>
      </w:pPr>
      <w:r>
        <w:rPr>
          <w:iCs/>
          <w:szCs w:val="22"/>
        </w:rPr>
        <w:t>1.2.2 Aims:</w:t>
      </w:r>
      <w:r w:rsidR="000E27F2" w:rsidRPr="000E27F2">
        <w:rPr>
          <w:rFonts w:eastAsia="Times New Roman" w:cs="Arial"/>
          <w:color w:val="222222"/>
          <w:sz w:val="20"/>
          <w:lang w:eastAsia="it-IT"/>
        </w:rPr>
        <w:t xml:space="preserve"> </w:t>
      </w:r>
    </w:p>
    <w:p w14:paraId="017C87DB" w14:textId="77777777" w:rsidR="000E27F2" w:rsidRPr="000E27F2" w:rsidRDefault="000E27F2" w:rsidP="000E27F2">
      <w:pPr>
        <w:autoSpaceDE w:val="0"/>
        <w:autoSpaceDN w:val="0"/>
        <w:adjustRightInd w:val="0"/>
        <w:jc w:val="both"/>
        <w:rPr>
          <w:rFonts w:cs="Arial"/>
          <w:szCs w:val="22"/>
          <w:lang w:val="en-US" w:eastAsia="en-GB"/>
        </w:rPr>
      </w:pPr>
      <w:r w:rsidRPr="000E27F2">
        <w:rPr>
          <w:rFonts w:cs="Arial"/>
          <w:szCs w:val="22"/>
          <w:lang w:val="en-US" w:eastAsia="en-GB"/>
        </w:rPr>
        <w:t>to acquire the frequent techniques included in the discipline of Crew Resource Management (CRM), born in aeronautical environment and then spread to all areas of work characterized by teamwork.</w:t>
      </w:r>
    </w:p>
    <w:p w14:paraId="2174985B" w14:textId="77777777" w:rsidR="000E27F2" w:rsidRPr="000E27F2" w:rsidRDefault="000E27F2" w:rsidP="000E27F2">
      <w:pPr>
        <w:autoSpaceDE w:val="0"/>
        <w:autoSpaceDN w:val="0"/>
        <w:adjustRightInd w:val="0"/>
        <w:jc w:val="both"/>
        <w:rPr>
          <w:rFonts w:cs="Arial"/>
          <w:szCs w:val="22"/>
          <w:lang w:val="en-US" w:eastAsia="en-GB"/>
        </w:rPr>
      </w:pPr>
      <w:r w:rsidRPr="000E27F2">
        <w:rPr>
          <w:rFonts w:cs="Arial"/>
          <w:szCs w:val="22"/>
          <w:lang w:val="en-US" w:eastAsia="en-GB"/>
        </w:rPr>
        <w:t>After completing this module the visitor acquires the following knowledge:</w:t>
      </w:r>
    </w:p>
    <w:p w14:paraId="11058C97" w14:textId="77777777" w:rsidR="000E27F2" w:rsidRPr="000E27F2" w:rsidRDefault="000E27F2" w:rsidP="000E27F2">
      <w:pPr>
        <w:pStyle w:val="ListParagraph"/>
        <w:numPr>
          <w:ilvl w:val="0"/>
          <w:numId w:val="26"/>
        </w:numPr>
        <w:jc w:val="both"/>
        <w:rPr>
          <w:iCs/>
          <w:szCs w:val="22"/>
        </w:rPr>
      </w:pPr>
      <w:r w:rsidRPr="000E27F2">
        <w:rPr>
          <w:iCs/>
          <w:szCs w:val="22"/>
        </w:rPr>
        <w:t>greater awareness of teamwork and limitations that this entails working methodology;</w:t>
      </w:r>
    </w:p>
    <w:p w14:paraId="1CEF3E4F" w14:textId="77777777" w:rsidR="000E27F2" w:rsidRPr="000E27F2" w:rsidRDefault="000E27F2" w:rsidP="000E27F2">
      <w:pPr>
        <w:pStyle w:val="ListParagraph"/>
        <w:numPr>
          <w:ilvl w:val="0"/>
          <w:numId w:val="26"/>
        </w:numPr>
        <w:jc w:val="both"/>
        <w:rPr>
          <w:iCs/>
          <w:szCs w:val="22"/>
        </w:rPr>
      </w:pPr>
      <w:r w:rsidRPr="000E27F2">
        <w:rPr>
          <w:iCs/>
          <w:szCs w:val="22"/>
        </w:rPr>
        <w:t xml:space="preserve"> responsibility to direct a working group;</w:t>
      </w:r>
    </w:p>
    <w:p w14:paraId="2136166F" w14:textId="77777777" w:rsidR="000E27F2" w:rsidRPr="000E27F2" w:rsidRDefault="000E27F2" w:rsidP="000E27F2">
      <w:pPr>
        <w:autoSpaceDE w:val="0"/>
        <w:autoSpaceDN w:val="0"/>
        <w:adjustRightInd w:val="0"/>
        <w:jc w:val="both"/>
        <w:rPr>
          <w:rFonts w:cs="Arial"/>
          <w:szCs w:val="22"/>
          <w:lang w:val="en-US" w:eastAsia="en-GB"/>
        </w:rPr>
      </w:pPr>
      <w:r w:rsidRPr="000E27F2">
        <w:rPr>
          <w:rFonts w:cs="Arial"/>
          <w:szCs w:val="22"/>
          <w:lang w:val="en-US" w:eastAsia="en-GB"/>
        </w:rPr>
        <w:t>and it is capable of:</w:t>
      </w:r>
    </w:p>
    <w:p w14:paraId="33076539" w14:textId="77777777" w:rsidR="00AB62D6" w:rsidRPr="000E27F2" w:rsidRDefault="000E27F2" w:rsidP="000E27F2">
      <w:pPr>
        <w:pStyle w:val="ListParagraph"/>
        <w:numPr>
          <w:ilvl w:val="0"/>
          <w:numId w:val="26"/>
        </w:numPr>
        <w:jc w:val="both"/>
        <w:rPr>
          <w:iCs/>
          <w:szCs w:val="22"/>
        </w:rPr>
      </w:pPr>
      <w:r w:rsidRPr="000E27F2">
        <w:rPr>
          <w:iCs/>
          <w:szCs w:val="22"/>
        </w:rPr>
        <w:t xml:space="preserve"> apply the techniques of CRM within the VTS.</w:t>
      </w:r>
    </w:p>
    <w:p w14:paraId="3DC30314" w14:textId="77777777" w:rsidR="000E27F2" w:rsidRDefault="000E27F2">
      <w:pPr>
        <w:rPr>
          <w:b/>
          <w:szCs w:val="22"/>
          <w:u w:val="single"/>
        </w:rPr>
      </w:pPr>
    </w:p>
    <w:tbl>
      <w:tblPr>
        <w:tblStyle w:val="TableGrid"/>
        <w:tblW w:w="0" w:type="auto"/>
        <w:tblLook w:val="04A0" w:firstRow="1" w:lastRow="0" w:firstColumn="1" w:lastColumn="0" w:noHBand="0" w:noVBand="1"/>
      </w:tblPr>
      <w:tblGrid>
        <w:gridCol w:w="2329"/>
        <w:gridCol w:w="2335"/>
        <w:gridCol w:w="2337"/>
        <w:gridCol w:w="2343"/>
      </w:tblGrid>
      <w:tr w:rsidR="000E27F2" w14:paraId="08C76469" w14:textId="77777777" w:rsidTr="00347B34">
        <w:tc>
          <w:tcPr>
            <w:tcW w:w="2373" w:type="dxa"/>
            <w:vMerge w:val="restart"/>
          </w:tcPr>
          <w:p w14:paraId="7D59DD68" w14:textId="77777777" w:rsidR="000E27F2" w:rsidRDefault="000E27F2" w:rsidP="00347B34">
            <w:pPr>
              <w:rPr>
                <w:b/>
                <w:szCs w:val="22"/>
                <w:u w:val="single"/>
              </w:rPr>
            </w:pPr>
            <w:r>
              <w:rPr>
                <w:b/>
                <w:szCs w:val="22"/>
                <w:u w:val="single"/>
              </w:rPr>
              <w:t>Subject Area</w:t>
            </w:r>
          </w:p>
        </w:tc>
        <w:tc>
          <w:tcPr>
            <w:tcW w:w="2373" w:type="dxa"/>
            <w:vMerge w:val="restart"/>
          </w:tcPr>
          <w:p w14:paraId="7B8FDDB5" w14:textId="77777777" w:rsidR="000E27F2" w:rsidRDefault="000E27F2" w:rsidP="00347B34">
            <w:pPr>
              <w:rPr>
                <w:b/>
                <w:szCs w:val="22"/>
                <w:u w:val="single"/>
              </w:rPr>
            </w:pPr>
            <w:r>
              <w:rPr>
                <w:b/>
                <w:szCs w:val="22"/>
                <w:u w:val="single"/>
              </w:rPr>
              <w:t>Reccomended Competence Level</w:t>
            </w:r>
          </w:p>
        </w:tc>
        <w:tc>
          <w:tcPr>
            <w:tcW w:w="4748" w:type="dxa"/>
            <w:gridSpan w:val="2"/>
          </w:tcPr>
          <w:p w14:paraId="59395D91" w14:textId="77777777" w:rsidR="000E27F2" w:rsidRDefault="000E27F2" w:rsidP="00347B34">
            <w:pPr>
              <w:jc w:val="center"/>
              <w:rPr>
                <w:b/>
                <w:szCs w:val="22"/>
                <w:u w:val="single"/>
              </w:rPr>
            </w:pPr>
            <w:r>
              <w:rPr>
                <w:b/>
                <w:szCs w:val="22"/>
                <w:u w:val="single"/>
              </w:rPr>
              <w:t>Recommended Hours</w:t>
            </w:r>
          </w:p>
        </w:tc>
      </w:tr>
      <w:tr w:rsidR="000E27F2" w14:paraId="7F128399" w14:textId="77777777" w:rsidTr="00347B34">
        <w:tc>
          <w:tcPr>
            <w:tcW w:w="2373" w:type="dxa"/>
            <w:vMerge/>
          </w:tcPr>
          <w:p w14:paraId="6463D6BA" w14:textId="77777777" w:rsidR="000E27F2" w:rsidRDefault="000E27F2" w:rsidP="00347B34">
            <w:pPr>
              <w:rPr>
                <w:b/>
                <w:szCs w:val="22"/>
                <w:u w:val="single"/>
              </w:rPr>
            </w:pPr>
          </w:p>
        </w:tc>
        <w:tc>
          <w:tcPr>
            <w:tcW w:w="2373" w:type="dxa"/>
            <w:vMerge/>
          </w:tcPr>
          <w:p w14:paraId="65317B74" w14:textId="77777777" w:rsidR="000E27F2" w:rsidRDefault="000E27F2" w:rsidP="00347B34">
            <w:pPr>
              <w:rPr>
                <w:b/>
                <w:szCs w:val="22"/>
                <w:u w:val="single"/>
              </w:rPr>
            </w:pPr>
          </w:p>
        </w:tc>
        <w:tc>
          <w:tcPr>
            <w:tcW w:w="2374" w:type="dxa"/>
          </w:tcPr>
          <w:p w14:paraId="365A01D5" w14:textId="77777777" w:rsidR="000E27F2" w:rsidRDefault="000E27F2" w:rsidP="00347B34">
            <w:pPr>
              <w:rPr>
                <w:b/>
                <w:szCs w:val="22"/>
                <w:u w:val="single"/>
              </w:rPr>
            </w:pPr>
            <w:r>
              <w:rPr>
                <w:b/>
                <w:szCs w:val="22"/>
                <w:u w:val="single"/>
              </w:rPr>
              <w:t>Presentations/ Lectures</w:t>
            </w:r>
          </w:p>
        </w:tc>
        <w:tc>
          <w:tcPr>
            <w:tcW w:w="2374" w:type="dxa"/>
          </w:tcPr>
          <w:p w14:paraId="36052969" w14:textId="77777777" w:rsidR="000E27F2" w:rsidRDefault="000E27F2" w:rsidP="00347B34">
            <w:pPr>
              <w:rPr>
                <w:b/>
                <w:szCs w:val="22"/>
                <w:u w:val="single"/>
              </w:rPr>
            </w:pPr>
            <w:del w:id="731" w:author="Lilian Biber" w:date="2018-08-09T11:39:00Z">
              <w:r w:rsidDel="00522A7C">
                <w:rPr>
                  <w:b/>
                  <w:szCs w:val="22"/>
                  <w:u w:val="single"/>
                </w:rPr>
                <w:delText>Exercises/ simulation</w:delText>
              </w:r>
            </w:del>
            <w:ins w:id="732" w:author="Lilian Biber" w:date="2018-08-09T11:39:00Z">
              <w:r w:rsidR="00522A7C">
                <w:rPr>
                  <w:b/>
                  <w:szCs w:val="22"/>
                  <w:u w:val="single"/>
                </w:rPr>
                <w:t>ECW</w:t>
              </w:r>
            </w:ins>
          </w:p>
        </w:tc>
      </w:tr>
      <w:tr w:rsidR="000E27F2" w:rsidRPr="00AB62D6" w14:paraId="304D3EBF" w14:textId="77777777" w:rsidTr="00347B34">
        <w:tc>
          <w:tcPr>
            <w:tcW w:w="2373" w:type="dxa"/>
          </w:tcPr>
          <w:p w14:paraId="044F785A" w14:textId="77777777" w:rsidR="000E27F2" w:rsidRPr="00210000" w:rsidRDefault="00210000" w:rsidP="00210000">
            <w:pPr>
              <w:rPr>
                <w:sz w:val="20"/>
                <w:szCs w:val="20"/>
              </w:rPr>
            </w:pPr>
            <w:r w:rsidRPr="00210000">
              <w:rPr>
                <w:sz w:val="20"/>
                <w:szCs w:val="20"/>
              </w:rPr>
              <w:t>Analysis of the evolution of human resources and projection of future development</w:t>
            </w:r>
          </w:p>
        </w:tc>
        <w:tc>
          <w:tcPr>
            <w:tcW w:w="2373" w:type="dxa"/>
            <w:vAlign w:val="center"/>
          </w:tcPr>
          <w:p w14:paraId="77C8BA3B" w14:textId="77777777" w:rsidR="000E27F2" w:rsidRPr="00210000" w:rsidRDefault="000E27F2" w:rsidP="00347B34">
            <w:pPr>
              <w:jc w:val="center"/>
              <w:rPr>
                <w:sz w:val="20"/>
                <w:szCs w:val="20"/>
              </w:rPr>
            </w:pPr>
            <w:r w:rsidRPr="00210000">
              <w:rPr>
                <w:sz w:val="20"/>
                <w:szCs w:val="20"/>
              </w:rPr>
              <w:t>4</w:t>
            </w:r>
          </w:p>
        </w:tc>
        <w:tc>
          <w:tcPr>
            <w:tcW w:w="2374" w:type="dxa"/>
            <w:vAlign w:val="center"/>
          </w:tcPr>
          <w:p w14:paraId="6A9D69B5" w14:textId="77777777" w:rsidR="000E27F2" w:rsidRPr="00210000" w:rsidRDefault="00210000" w:rsidP="00347B34">
            <w:pPr>
              <w:jc w:val="center"/>
              <w:rPr>
                <w:sz w:val="20"/>
                <w:szCs w:val="20"/>
              </w:rPr>
            </w:pPr>
            <w:r>
              <w:rPr>
                <w:sz w:val="20"/>
                <w:szCs w:val="20"/>
              </w:rPr>
              <w:t>2</w:t>
            </w:r>
          </w:p>
        </w:tc>
        <w:tc>
          <w:tcPr>
            <w:tcW w:w="2374" w:type="dxa"/>
            <w:vAlign w:val="center"/>
          </w:tcPr>
          <w:p w14:paraId="33ED43C2" w14:textId="77777777" w:rsidR="000E27F2" w:rsidRPr="00210000" w:rsidRDefault="000E27F2" w:rsidP="00347B34">
            <w:pPr>
              <w:jc w:val="center"/>
              <w:rPr>
                <w:sz w:val="20"/>
                <w:szCs w:val="20"/>
              </w:rPr>
            </w:pPr>
          </w:p>
        </w:tc>
      </w:tr>
      <w:tr w:rsidR="000E27F2" w:rsidRPr="00AB62D6" w14:paraId="6402D1B3" w14:textId="77777777" w:rsidTr="00347B34">
        <w:tc>
          <w:tcPr>
            <w:tcW w:w="2373" w:type="dxa"/>
          </w:tcPr>
          <w:p w14:paraId="1E6CF3FD" w14:textId="77777777" w:rsidR="00210000" w:rsidRPr="00210000" w:rsidRDefault="00210000" w:rsidP="00210000">
            <w:pPr>
              <w:rPr>
                <w:sz w:val="20"/>
                <w:szCs w:val="20"/>
              </w:rPr>
            </w:pPr>
            <w:r w:rsidRPr="00210000">
              <w:rPr>
                <w:sz w:val="20"/>
                <w:szCs w:val="20"/>
              </w:rPr>
              <w:t>Basic concepts of CRM</w:t>
            </w:r>
          </w:p>
        </w:tc>
        <w:tc>
          <w:tcPr>
            <w:tcW w:w="2373" w:type="dxa"/>
            <w:vAlign w:val="center"/>
          </w:tcPr>
          <w:p w14:paraId="54D8F924" w14:textId="77777777" w:rsidR="000E27F2" w:rsidRPr="00210000" w:rsidRDefault="000E27F2" w:rsidP="00347B34">
            <w:pPr>
              <w:jc w:val="center"/>
              <w:rPr>
                <w:sz w:val="20"/>
                <w:szCs w:val="20"/>
              </w:rPr>
            </w:pPr>
            <w:r w:rsidRPr="00210000">
              <w:rPr>
                <w:sz w:val="20"/>
                <w:szCs w:val="20"/>
              </w:rPr>
              <w:t>4</w:t>
            </w:r>
          </w:p>
        </w:tc>
        <w:tc>
          <w:tcPr>
            <w:tcW w:w="2374" w:type="dxa"/>
            <w:vAlign w:val="center"/>
          </w:tcPr>
          <w:p w14:paraId="22DAB7D1" w14:textId="77777777" w:rsidR="000E27F2" w:rsidRPr="00210000" w:rsidRDefault="00210000" w:rsidP="00347B34">
            <w:pPr>
              <w:jc w:val="center"/>
              <w:rPr>
                <w:sz w:val="20"/>
                <w:szCs w:val="20"/>
              </w:rPr>
            </w:pPr>
            <w:r>
              <w:rPr>
                <w:sz w:val="20"/>
                <w:szCs w:val="20"/>
              </w:rPr>
              <w:t>2</w:t>
            </w:r>
          </w:p>
        </w:tc>
        <w:tc>
          <w:tcPr>
            <w:tcW w:w="2374" w:type="dxa"/>
            <w:vAlign w:val="center"/>
          </w:tcPr>
          <w:p w14:paraId="3BCA8952" w14:textId="77777777" w:rsidR="000E27F2" w:rsidRPr="00210000" w:rsidRDefault="000E27F2" w:rsidP="00347B34">
            <w:pPr>
              <w:jc w:val="center"/>
              <w:rPr>
                <w:sz w:val="20"/>
                <w:szCs w:val="20"/>
              </w:rPr>
            </w:pPr>
          </w:p>
        </w:tc>
      </w:tr>
      <w:tr w:rsidR="000E27F2" w:rsidRPr="00AB62D6" w14:paraId="0B1594B0" w14:textId="77777777" w:rsidTr="00347B34">
        <w:tc>
          <w:tcPr>
            <w:tcW w:w="2373" w:type="dxa"/>
          </w:tcPr>
          <w:p w14:paraId="5B33A1BC" w14:textId="77777777" w:rsidR="00210000" w:rsidRPr="00210000" w:rsidRDefault="00210000" w:rsidP="00210000">
            <w:pPr>
              <w:rPr>
                <w:sz w:val="20"/>
                <w:szCs w:val="20"/>
              </w:rPr>
            </w:pPr>
            <w:r w:rsidRPr="00210000">
              <w:rPr>
                <w:sz w:val="20"/>
                <w:szCs w:val="20"/>
              </w:rPr>
              <w:t>Situational awareness in a VTS Center</w:t>
            </w:r>
          </w:p>
        </w:tc>
        <w:tc>
          <w:tcPr>
            <w:tcW w:w="2373" w:type="dxa"/>
            <w:vAlign w:val="center"/>
          </w:tcPr>
          <w:p w14:paraId="66D07DBD" w14:textId="77777777" w:rsidR="000E27F2" w:rsidRPr="00210000" w:rsidRDefault="000E27F2" w:rsidP="00347B34">
            <w:pPr>
              <w:jc w:val="center"/>
              <w:rPr>
                <w:sz w:val="20"/>
                <w:szCs w:val="20"/>
              </w:rPr>
            </w:pPr>
            <w:r w:rsidRPr="00210000">
              <w:rPr>
                <w:sz w:val="20"/>
                <w:szCs w:val="20"/>
              </w:rPr>
              <w:t>4</w:t>
            </w:r>
          </w:p>
        </w:tc>
        <w:tc>
          <w:tcPr>
            <w:tcW w:w="2374" w:type="dxa"/>
            <w:vAlign w:val="center"/>
          </w:tcPr>
          <w:p w14:paraId="6774B0B2" w14:textId="77777777" w:rsidR="000E27F2" w:rsidRPr="00210000" w:rsidRDefault="00210000" w:rsidP="00347B34">
            <w:pPr>
              <w:jc w:val="center"/>
              <w:rPr>
                <w:sz w:val="20"/>
                <w:szCs w:val="20"/>
              </w:rPr>
            </w:pPr>
            <w:r>
              <w:rPr>
                <w:sz w:val="20"/>
                <w:szCs w:val="20"/>
              </w:rPr>
              <w:t>1</w:t>
            </w:r>
          </w:p>
        </w:tc>
        <w:tc>
          <w:tcPr>
            <w:tcW w:w="2374" w:type="dxa"/>
            <w:vAlign w:val="center"/>
          </w:tcPr>
          <w:p w14:paraId="02AB923B" w14:textId="77777777" w:rsidR="000E27F2" w:rsidRPr="00210000" w:rsidRDefault="000E27F2" w:rsidP="00347B34">
            <w:pPr>
              <w:jc w:val="center"/>
              <w:rPr>
                <w:sz w:val="20"/>
                <w:szCs w:val="20"/>
              </w:rPr>
            </w:pPr>
          </w:p>
        </w:tc>
      </w:tr>
      <w:tr w:rsidR="000E27F2" w:rsidRPr="00AB62D6" w14:paraId="7A9D6081" w14:textId="77777777" w:rsidTr="00347B34">
        <w:tc>
          <w:tcPr>
            <w:tcW w:w="2373" w:type="dxa"/>
          </w:tcPr>
          <w:p w14:paraId="55F5E0B5" w14:textId="77777777" w:rsidR="00210000" w:rsidRPr="00210000" w:rsidRDefault="00210000" w:rsidP="00210000">
            <w:pPr>
              <w:rPr>
                <w:sz w:val="20"/>
                <w:szCs w:val="20"/>
              </w:rPr>
            </w:pPr>
            <w:r w:rsidRPr="00210000">
              <w:rPr>
                <w:sz w:val="20"/>
                <w:szCs w:val="20"/>
              </w:rPr>
              <w:t>Decision Making</w:t>
            </w:r>
          </w:p>
        </w:tc>
        <w:tc>
          <w:tcPr>
            <w:tcW w:w="2373" w:type="dxa"/>
            <w:vAlign w:val="center"/>
          </w:tcPr>
          <w:p w14:paraId="54BA5623" w14:textId="77777777" w:rsidR="000E27F2" w:rsidRPr="00210000" w:rsidRDefault="000E27F2" w:rsidP="00347B34">
            <w:pPr>
              <w:jc w:val="center"/>
              <w:rPr>
                <w:sz w:val="20"/>
                <w:szCs w:val="20"/>
              </w:rPr>
            </w:pPr>
            <w:r w:rsidRPr="00210000">
              <w:rPr>
                <w:sz w:val="20"/>
                <w:szCs w:val="20"/>
              </w:rPr>
              <w:t>4</w:t>
            </w:r>
          </w:p>
        </w:tc>
        <w:tc>
          <w:tcPr>
            <w:tcW w:w="2374" w:type="dxa"/>
            <w:vAlign w:val="center"/>
          </w:tcPr>
          <w:p w14:paraId="0B8757D5" w14:textId="77777777" w:rsidR="000E27F2" w:rsidRPr="00210000" w:rsidRDefault="00210000" w:rsidP="00347B34">
            <w:pPr>
              <w:jc w:val="center"/>
              <w:rPr>
                <w:sz w:val="20"/>
                <w:szCs w:val="20"/>
              </w:rPr>
            </w:pPr>
            <w:r>
              <w:rPr>
                <w:sz w:val="20"/>
                <w:szCs w:val="20"/>
              </w:rPr>
              <w:t>1</w:t>
            </w:r>
          </w:p>
        </w:tc>
        <w:tc>
          <w:tcPr>
            <w:tcW w:w="2374" w:type="dxa"/>
            <w:vAlign w:val="center"/>
          </w:tcPr>
          <w:p w14:paraId="6241350F" w14:textId="77777777" w:rsidR="000E27F2" w:rsidRPr="00210000" w:rsidRDefault="000E27F2" w:rsidP="00347B34">
            <w:pPr>
              <w:jc w:val="center"/>
              <w:rPr>
                <w:sz w:val="20"/>
                <w:szCs w:val="20"/>
              </w:rPr>
            </w:pPr>
          </w:p>
        </w:tc>
      </w:tr>
      <w:tr w:rsidR="000E27F2" w:rsidRPr="00AB62D6" w14:paraId="17895D40" w14:textId="77777777" w:rsidTr="00347B34">
        <w:tc>
          <w:tcPr>
            <w:tcW w:w="2373" w:type="dxa"/>
          </w:tcPr>
          <w:p w14:paraId="028C2FD3" w14:textId="77777777" w:rsidR="00210000" w:rsidRPr="00210000" w:rsidRDefault="00210000" w:rsidP="00210000">
            <w:pPr>
              <w:rPr>
                <w:sz w:val="20"/>
                <w:szCs w:val="20"/>
              </w:rPr>
            </w:pPr>
            <w:r w:rsidRPr="00210000">
              <w:rPr>
                <w:sz w:val="20"/>
                <w:szCs w:val="20"/>
              </w:rPr>
              <w:t>Communication in a working team (internal – external)</w:t>
            </w:r>
          </w:p>
        </w:tc>
        <w:tc>
          <w:tcPr>
            <w:tcW w:w="2373" w:type="dxa"/>
            <w:vAlign w:val="center"/>
          </w:tcPr>
          <w:p w14:paraId="571367F9" w14:textId="77777777" w:rsidR="000E27F2" w:rsidRPr="00210000" w:rsidRDefault="000E27F2" w:rsidP="00347B34">
            <w:pPr>
              <w:jc w:val="center"/>
              <w:rPr>
                <w:sz w:val="20"/>
                <w:szCs w:val="20"/>
              </w:rPr>
            </w:pPr>
            <w:r w:rsidRPr="00210000">
              <w:rPr>
                <w:sz w:val="20"/>
                <w:szCs w:val="20"/>
              </w:rPr>
              <w:t>3</w:t>
            </w:r>
          </w:p>
        </w:tc>
        <w:tc>
          <w:tcPr>
            <w:tcW w:w="2374" w:type="dxa"/>
            <w:vAlign w:val="center"/>
          </w:tcPr>
          <w:p w14:paraId="1E88AFC0" w14:textId="77777777" w:rsidR="000E27F2" w:rsidRPr="00210000" w:rsidRDefault="00210000" w:rsidP="00347B34">
            <w:pPr>
              <w:jc w:val="center"/>
              <w:rPr>
                <w:sz w:val="20"/>
                <w:szCs w:val="20"/>
              </w:rPr>
            </w:pPr>
            <w:r>
              <w:rPr>
                <w:sz w:val="20"/>
                <w:szCs w:val="20"/>
              </w:rPr>
              <w:t>1</w:t>
            </w:r>
          </w:p>
        </w:tc>
        <w:tc>
          <w:tcPr>
            <w:tcW w:w="2374" w:type="dxa"/>
            <w:vAlign w:val="center"/>
          </w:tcPr>
          <w:p w14:paraId="7CCB1FA1" w14:textId="77777777" w:rsidR="000E27F2" w:rsidRPr="00210000" w:rsidRDefault="000E27F2" w:rsidP="00347B34">
            <w:pPr>
              <w:jc w:val="center"/>
              <w:rPr>
                <w:sz w:val="20"/>
                <w:szCs w:val="20"/>
              </w:rPr>
            </w:pPr>
          </w:p>
        </w:tc>
      </w:tr>
      <w:tr w:rsidR="000E27F2" w:rsidRPr="00AB62D6" w14:paraId="7457996E" w14:textId="77777777" w:rsidTr="00347B34">
        <w:tc>
          <w:tcPr>
            <w:tcW w:w="2373" w:type="dxa"/>
          </w:tcPr>
          <w:p w14:paraId="0BCB1A2C" w14:textId="77777777" w:rsidR="00210000" w:rsidRPr="00210000" w:rsidRDefault="00210000" w:rsidP="00210000">
            <w:pPr>
              <w:rPr>
                <w:sz w:val="20"/>
                <w:szCs w:val="20"/>
              </w:rPr>
            </w:pPr>
            <w:r w:rsidRPr="00210000">
              <w:rPr>
                <w:sz w:val="20"/>
                <w:szCs w:val="20"/>
              </w:rPr>
              <w:t>Teamwork</w:t>
            </w:r>
          </w:p>
        </w:tc>
        <w:tc>
          <w:tcPr>
            <w:tcW w:w="2373" w:type="dxa"/>
            <w:vAlign w:val="center"/>
          </w:tcPr>
          <w:p w14:paraId="09B7CD20" w14:textId="77777777" w:rsidR="000E27F2" w:rsidRPr="00210000" w:rsidRDefault="000E27F2" w:rsidP="00347B34">
            <w:pPr>
              <w:jc w:val="center"/>
              <w:rPr>
                <w:sz w:val="20"/>
                <w:szCs w:val="20"/>
              </w:rPr>
            </w:pPr>
            <w:r w:rsidRPr="00210000">
              <w:rPr>
                <w:sz w:val="20"/>
                <w:szCs w:val="20"/>
              </w:rPr>
              <w:t>4</w:t>
            </w:r>
          </w:p>
        </w:tc>
        <w:tc>
          <w:tcPr>
            <w:tcW w:w="2374" w:type="dxa"/>
            <w:vAlign w:val="center"/>
          </w:tcPr>
          <w:p w14:paraId="6B44EE82" w14:textId="77777777" w:rsidR="000E27F2" w:rsidRPr="00210000" w:rsidRDefault="00210000" w:rsidP="00347B34">
            <w:pPr>
              <w:jc w:val="center"/>
              <w:rPr>
                <w:sz w:val="20"/>
                <w:szCs w:val="20"/>
              </w:rPr>
            </w:pPr>
            <w:r>
              <w:rPr>
                <w:sz w:val="20"/>
                <w:szCs w:val="20"/>
              </w:rPr>
              <w:t>1</w:t>
            </w:r>
          </w:p>
        </w:tc>
        <w:tc>
          <w:tcPr>
            <w:tcW w:w="2374" w:type="dxa"/>
            <w:vAlign w:val="center"/>
          </w:tcPr>
          <w:p w14:paraId="4E7EDFAC" w14:textId="77777777" w:rsidR="000E27F2" w:rsidRPr="00210000" w:rsidRDefault="000E27F2" w:rsidP="00347B34">
            <w:pPr>
              <w:jc w:val="center"/>
              <w:rPr>
                <w:sz w:val="20"/>
                <w:szCs w:val="20"/>
              </w:rPr>
            </w:pPr>
          </w:p>
        </w:tc>
      </w:tr>
      <w:tr w:rsidR="00210000" w:rsidRPr="00AB62D6" w14:paraId="35BCFD58" w14:textId="77777777" w:rsidTr="00347B34">
        <w:tc>
          <w:tcPr>
            <w:tcW w:w="2373" w:type="dxa"/>
          </w:tcPr>
          <w:p w14:paraId="5FA609E5" w14:textId="77777777" w:rsidR="00210000" w:rsidRPr="00210000" w:rsidRDefault="00210000" w:rsidP="00210000">
            <w:pPr>
              <w:rPr>
                <w:sz w:val="20"/>
                <w:szCs w:val="20"/>
              </w:rPr>
            </w:pPr>
            <w:r w:rsidRPr="00210000">
              <w:rPr>
                <w:sz w:val="20"/>
                <w:szCs w:val="20"/>
              </w:rPr>
              <w:t>Leadership</w:t>
            </w:r>
          </w:p>
        </w:tc>
        <w:tc>
          <w:tcPr>
            <w:tcW w:w="2373" w:type="dxa"/>
            <w:vAlign w:val="center"/>
          </w:tcPr>
          <w:p w14:paraId="7FD6769F" w14:textId="77777777" w:rsidR="00210000" w:rsidRPr="00210000" w:rsidRDefault="00210000" w:rsidP="00347B34">
            <w:pPr>
              <w:jc w:val="center"/>
              <w:rPr>
                <w:sz w:val="20"/>
                <w:szCs w:val="20"/>
              </w:rPr>
            </w:pPr>
            <w:r>
              <w:rPr>
                <w:sz w:val="20"/>
                <w:szCs w:val="20"/>
              </w:rPr>
              <w:t>4</w:t>
            </w:r>
          </w:p>
        </w:tc>
        <w:tc>
          <w:tcPr>
            <w:tcW w:w="2374" w:type="dxa"/>
            <w:vAlign w:val="center"/>
          </w:tcPr>
          <w:p w14:paraId="6191A932" w14:textId="77777777" w:rsidR="00210000" w:rsidRPr="00210000" w:rsidRDefault="00210000" w:rsidP="00347B34">
            <w:pPr>
              <w:jc w:val="center"/>
              <w:rPr>
                <w:sz w:val="20"/>
                <w:szCs w:val="20"/>
              </w:rPr>
            </w:pPr>
            <w:r>
              <w:rPr>
                <w:sz w:val="20"/>
                <w:szCs w:val="20"/>
              </w:rPr>
              <w:t>1</w:t>
            </w:r>
          </w:p>
        </w:tc>
        <w:tc>
          <w:tcPr>
            <w:tcW w:w="2374" w:type="dxa"/>
            <w:vAlign w:val="center"/>
          </w:tcPr>
          <w:p w14:paraId="2C14D1AF" w14:textId="77777777" w:rsidR="00210000" w:rsidRPr="00210000" w:rsidRDefault="00210000" w:rsidP="00347B34">
            <w:pPr>
              <w:jc w:val="center"/>
              <w:rPr>
                <w:sz w:val="20"/>
                <w:szCs w:val="20"/>
              </w:rPr>
            </w:pPr>
          </w:p>
        </w:tc>
      </w:tr>
      <w:tr w:rsidR="00210000" w:rsidRPr="00AB62D6" w14:paraId="034E77FA" w14:textId="77777777" w:rsidTr="00347B34">
        <w:tc>
          <w:tcPr>
            <w:tcW w:w="2373" w:type="dxa"/>
          </w:tcPr>
          <w:p w14:paraId="2E4FD97C" w14:textId="77777777" w:rsidR="00210000" w:rsidRPr="00210000" w:rsidRDefault="00210000" w:rsidP="00210000">
            <w:pPr>
              <w:rPr>
                <w:sz w:val="20"/>
                <w:szCs w:val="20"/>
              </w:rPr>
            </w:pPr>
            <w:r w:rsidRPr="00210000">
              <w:rPr>
                <w:sz w:val="20"/>
                <w:szCs w:val="20"/>
              </w:rPr>
              <w:t>Understanding performance ahping factors, fatigue and stress</w:t>
            </w:r>
          </w:p>
        </w:tc>
        <w:tc>
          <w:tcPr>
            <w:tcW w:w="2373" w:type="dxa"/>
            <w:vAlign w:val="center"/>
          </w:tcPr>
          <w:p w14:paraId="48572C95" w14:textId="77777777" w:rsidR="00210000" w:rsidRPr="00210000" w:rsidRDefault="00210000" w:rsidP="00347B34">
            <w:pPr>
              <w:jc w:val="center"/>
              <w:rPr>
                <w:sz w:val="20"/>
                <w:szCs w:val="20"/>
              </w:rPr>
            </w:pPr>
            <w:r>
              <w:rPr>
                <w:sz w:val="20"/>
                <w:szCs w:val="20"/>
              </w:rPr>
              <w:t>4</w:t>
            </w:r>
          </w:p>
        </w:tc>
        <w:tc>
          <w:tcPr>
            <w:tcW w:w="2374" w:type="dxa"/>
            <w:vAlign w:val="center"/>
          </w:tcPr>
          <w:p w14:paraId="5356355B" w14:textId="77777777" w:rsidR="00210000" w:rsidRPr="00210000" w:rsidRDefault="00210000" w:rsidP="00347B34">
            <w:pPr>
              <w:jc w:val="center"/>
              <w:rPr>
                <w:sz w:val="20"/>
                <w:szCs w:val="20"/>
              </w:rPr>
            </w:pPr>
            <w:r>
              <w:rPr>
                <w:sz w:val="20"/>
                <w:szCs w:val="20"/>
              </w:rPr>
              <w:t>1</w:t>
            </w:r>
          </w:p>
        </w:tc>
        <w:tc>
          <w:tcPr>
            <w:tcW w:w="2374" w:type="dxa"/>
            <w:vAlign w:val="center"/>
          </w:tcPr>
          <w:p w14:paraId="2D49CD1C" w14:textId="77777777" w:rsidR="00210000" w:rsidRPr="00210000" w:rsidRDefault="00210000" w:rsidP="00347B34">
            <w:pPr>
              <w:jc w:val="center"/>
              <w:rPr>
                <w:sz w:val="20"/>
                <w:szCs w:val="20"/>
              </w:rPr>
            </w:pPr>
          </w:p>
        </w:tc>
      </w:tr>
      <w:tr w:rsidR="00210000" w:rsidRPr="00AB62D6" w14:paraId="4AB4CF7F" w14:textId="77777777" w:rsidTr="00347B34">
        <w:tc>
          <w:tcPr>
            <w:tcW w:w="2373" w:type="dxa"/>
          </w:tcPr>
          <w:p w14:paraId="745D6C43" w14:textId="77777777" w:rsidR="00210000" w:rsidRPr="00210000" w:rsidRDefault="00210000" w:rsidP="00210000">
            <w:pPr>
              <w:rPr>
                <w:sz w:val="20"/>
                <w:szCs w:val="20"/>
              </w:rPr>
            </w:pPr>
            <w:r w:rsidRPr="00210000">
              <w:rPr>
                <w:sz w:val="20"/>
                <w:szCs w:val="20"/>
              </w:rPr>
              <w:t>Ethical and legal issues in CRM and leadership actions</w:t>
            </w:r>
          </w:p>
        </w:tc>
        <w:tc>
          <w:tcPr>
            <w:tcW w:w="2373" w:type="dxa"/>
            <w:vAlign w:val="center"/>
          </w:tcPr>
          <w:p w14:paraId="3F0F3A42" w14:textId="77777777" w:rsidR="00210000" w:rsidRPr="00210000" w:rsidRDefault="00210000" w:rsidP="00347B34">
            <w:pPr>
              <w:jc w:val="center"/>
              <w:rPr>
                <w:sz w:val="20"/>
                <w:szCs w:val="20"/>
              </w:rPr>
            </w:pPr>
            <w:r>
              <w:rPr>
                <w:sz w:val="20"/>
                <w:szCs w:val="20"/>
              </w:rPr>
              <w:t>4</w:t>
            </w:r>
          </w:p>
        </w:tc>
        <w:tc>
          <w:tcPr>
            <w:tcW w:w="2374" w:type="dxa"/>
            <w:vAlign w:val="center"/>
          </w:tcPr>
          <w:p w14:paraId="463AC061" w14:textId="77777777" w:rsidR="00210000" w:rsidRPr="00210000" w:rsidRDefault="00210000" w:rsidP="00347B34">
            <w:pPr>
              <w:jc w:val="center"/>
              <w:rPr>
                <w:sz w:val="20"/>
                <w:szCs w:val="20"/>
              </w:rPr>
            </w:pPr>
            <w:r>
              <w:rPr>
                <w:sz w:val="20"/>
                <w:szCs w:val="20"/>
              </w:rPr>
              <w:t>1</w:t>
            </w:r>
          </w:p>
        </w:tc>
        <w:tc>
          <w:tcPr>
            <w:tcW w:w="2374" w:type="dxa"/>
            <w:vAlign w:val="center"/>
          </w:tcPr>
          <w:p w14:paraId="56F3313D" w14:textId="77777777" w:rsidR="00210000" w:rsidRPr="00210000" w:rsidRDefault="00210000" w:rsidP="00347B34">
            <w:pPr>
              <w:jc w:val="center"/>
              <w:rPr>
                <w:sz w:val="20"/>
                <w:szCs w:val="20"/>
              </w:rPr>
            </w:pPr>
          </w:p>
        </w:tc>
      </w:tr>
      <w:tr w:rsidR="00210000" w:rsidRPr="00AB62D6" w14:paraId="3DC79264" w14:textId="77777777" w:rsidTr="00347B34">
        <w:tc>
          <w:tcPr>
            <w:tcW w:w="2373" w:type="dxa"/>
          </w:tcPr>
          <w:p w14:paraId="158908EA" w14:textId="77777777" w:rsidR="00210000" w:rsidRPr="00210000" w:rsidRDefault="00210000" w:rsidP="00347B34">
            <w:pPr>
              <w:rPr>
                <w:sz w:val="20"/>
                <w:szCs w:val="20"/>
              </w:rPr>
            </w:pPr>
            <w:r w:rsidRPr="00210000">
              <w:rPr>
                <w:sz w:val="20"/>
                <w:szCs w:val="20"/>
              </w:rPr>
              <w:t xml:space="preserve">Simulation </w:t>
            </w:r>
          </w:p>
        </w:tc>
        <w:tc>
          <w:tcPr>
            <w:tcW w:w="2373" w:type="dxa"/>
            <w:vAlign w:val="center"/>
          </w:tcPr>
          <w:p w14:paraId="4527C150" w14:textId="77777777" w:rsidR="00210000" w:rsidRPr="00210000" w:rsidRDefault="00210000" w:rsidP="00347B34">
            <w:pPr>
              <w:jc w:val="center"/>
              <w:rPr>
                <w:sz w:val="20"/>
                <w:szCs w:val="20"/>
              </w:rPr>
            </w:pPr>
            <w:r>
              <w:rPr>
                <w:sz w:val="20"/>
                <w:szCs w:val="20"/>
              </w:rPr>
              <w:t>4</w:t>
            </w:r>
          </w:p>
        </w:tc>
        <w:tc>
          <w:tcPr>
            <w:tcW w:w="2374" w:type="dxa"/>
            <w:vAlign w:val="center"/>
          </w:tcPr>
          <w:p w14:paraId="212FFEC5" w14:textId="77777777" w:rsidR="00210000" w:rsidRPr="00210000" w:rsidRDefault="00210000" w:rsidP="00347B34">
            <w:pPr>
              <w:jc w:val="center"/>
              <w:rPr>
                <w:sz w:val="20"/>
                <w:szCs w:val="20"/>
              </w:rPr>
            </w:pPr>
          </w:p>
        </w:tc>
        <w:tc>
          <w:tcPr>
            <w:tcW w:w="2374" w:type="dxa"/>
            <w:vAlign w:val="center"/>
          </w:tcPr>
          <w:p w14:paraId="494D83D6" w14:textId="77777777" w:rsidR="00210000" w:rsidRPr="00210000" w:rsidRDefault="00210000" w:rsidP="00347B34">
            <w:pPr>
              <w:jc w:val="center"/>
              <w:rPr>
                <w:sz w:val="20"/>
                <w:szCs w:val="20"/>
              </w:rPr>
            </w:pPr>
            <w:r>
              <w:rPr>
                <w:sz w:val="20"/>
                <w:szCs w:val="20"/>
              </w:rPr>
              <w:t>6</w:t>
            </w:r>
          </w:p>
        </w:tc>
      </w:tr>
    </w:tbl>
    <w:p w14:paraId="2C47E484" w14:textId="77777777" w:rsidR="000E27F2" w:rsidRDefault="000E27F2">
      <w:pPr>
        <w:rPr>
          <w:b/>
          <w:szCs w:val="22"/>
          <w:u w:val="single"/>
        </w:rPr>
      </w:pPr>
    </w:p>
    <w:p w14:paraId="5D165BCA" w14:textId="77777777" w:rsidR="00AB62D6" w:rsidRDefault="00AB62D6" w:rsidP="00AB62D6">
      <w:pPr>
        <w:jc w:val="center"/>
        <w:rPr>
          <w:b/>
          <w:szCs w:val="22"/>
          <w:u w:val="single"/>
        </w:rPr>
      </w:pPr>
    </w:p>
    <w:p w14:paraId="3DCC4B4B" w14:textId="77777777" w:rsidR="00E37899" w:rsidRDefault="00E37899">
      <w:pPr>
        <w:rPr>
          <w:b/>
          <w:szCs w:val="22"/>
          <w:u w:val="single"/>
        </w:rPr>
      </w:pPr>
      <w:r>
        <w:rPr>
          <w:b/>
          <w:szCs w:val="22"/>
          <w:u w:val="single"/>
        </w:rPr>
        <w:t>1.2 PRIOR LEARNING ASSESSMENT</w:t>
      </w:r>
    </w:p>
    <w:p w14:paraId="61716033" w14:textId="77777777" w:rsidR="00210000" w:rsidRPr="00E37899" w:rsidRDefault="00E37899" w:rsidP="00387D55">
      <w:pPr>
        <w:jc w:val="both"/>
        <w:rPr>
          <w:szCs w:val="22"/>
        </w:rPr>
      </w:pPr>
      <w:r w:rsidRPr="00860EA6">
        <w:rPr>
          <w:szCs w:val="22"/>
        </w:rPr>
        <w:t>Th</w:t>
      </w:r>
      <w:r w:rsidR="00387D55">
        <w:rPr>
          <w:szCs w:val="22"/>
        </w:rPr>
        <w:t>e  performance and duration of th</w:t>
      </w:r>
      <w:r w:rsidRPr="00860EA6">
        <w:rPr>
          <w:szCs w:val="22"/>
        </w:rPr>
        <w:t xml:space="preserve">is module </w:t>
      </w:r>
      <w:r w:rsidR="00387D55">
        <w:rPr>
          <w:szCs w:val="22"/>
        </w:rPr>
        <w:t>should vary</w:t>
      </w:r>
      <w:r w:rsidRPr="00860EA6">
        <w:rPr>
          <w:szCs w:val="22"/>
        </w:rPr>
        <w:t xml:space="preserve"> </w:t>
      </w:r>
      <w:r w:rsidR="00387D55">
        <w:rPr>
          <w:szCs w:val="22"/>
        </w:rPr>
        <w:t>considering</w:t>
      </w:r>
      <w:r w:rsidRPr="00860EA6">
        <w:rPr>
          <w:szCs w:val="22"/>
        </w:rPr>
        <w:t xml:space="preserve"> Managers </w:t>
      </w:r>
      <w:r w:rsidR="00387D55">
        <w:rPr>
          <w:szCs w:val="22"/>
        </w:rPr>
        <w:t xml:space="preserve">VTS </w:t>
      </w:r>
      <w:r w:rsidRPr="00860EA6">
        <w:rPr>
          <w:szCs w:val="22"/>
        </w:rPr>
        <w:t xml:space="preserve">background </w:t>
      </w:r>
      <w:r w:rsidR="00387D55">
        <w:rPr>
          <w:szCs w:val="22"/>
        </w:rPr>
        <w:t>and prior qualifications</w:t>
      </w:r>
      <w:r w:rsidR="00210000" w:rsidRPr="00E37899">
        <w:rPr>
          <w:szCs w:val="22"/>
        </w:rPr>
        <w:br w:type="page"/>
      </w:r>
    </w:p>
    <w:p w14:paraId="55846A34" w14:textId="77777777" w:rsidR="00210000" w:rsidRPr="0047798A" w:rsidRDefault="00210000" w:rsidP="00AB62D6">
      <w:pPr>
        <w:jc w:val="center"/>
        <w:rPr>
          <w:b/>
          <w:szCs w:val="22"/>
        </w:rPr>
      </w:pPr>
      <w:r w:rsidRPr="0047798A">
        <w:rPr>
          <w:b/>
          <w:szCs w:val="22"/>
        </w:rPr>
        <w:lastRenderedPageBreak/>
        <w:t>MODULE 3</w:t>
      </w:r>
      <w:r w:rsidR="00B207C2" w:rsidRPr="0047798A">
        <w:rPr>
          <w:b/>
          <w:szCs w:val="22"/>
        </w:rPr>
        <w:t xml:space="preserve"> - </w:t>
      </w:r>
      <w:r w:rsidRPr="0047798A">
        <w:rPr>
          <w:b/>
          <w:szCs w:val="22"/>
        </w:rPr>
        <w:t xml:space="preserve"> VTS MANAGEMENT </w:t>
      </w:r>
    </w:p>
    <w:p w14:paraId="53EB3963" w14:textId="77777777" w:rsidR="00210000" w:rsidRDefault="00210000" w:rsidP="00AB62D6">
      <w:pPr>
        <w:jc w:val="center"/>
        <w:rPr>
          <w:b/>
          <w:szCs w:val="22"/>
          <w:u w:val="single"/>
        </w:rPr>
      </w:pPr>
    </w:p>
    <w:p w14:paraId="02056568" w14:textId="77777777" w:rsidR="00210000" w:rsidRPr="00B35639" w:rsidRDefault="00210000" w:rsidP="00210000">
      <w:pPr>
        <w:autoSpaceDE w:val="0"/>
        <w:autoSpaceDN w:val="0"/>
        <w:adjustRightInd w:val="0"/>
        <w:rPr>
          <w:rFonts w:cs="Arial"/>
          <w:b/>
          <w:bCs/>
          <w:szCs w:val="22"/>
          <w:lang w:val="en-US" w:eastAsia="en-GB"/>
        </w:rPr>
      </w:pPr>
      <w:r w:rsidRPr="00B35639">
        <w:rPr>
          <w:rFonts w:cs="Arial"/>
          <w:b/>
          <w:bCs/>
          <w:szCs w:val="22"/>
          <w:lang w:val="en-US" w:eastAsia="en-GB"/>
        </w:rPr>
        <w:t>1.1 INTRODUCTION</w:t>
      </w:r>
    </w:p>
    <w:p w14:paraId="2410037A" w14:textId="77777777" w:rsidR="00210000" w:rsidRDefault="00210000" w:rsidP="008C02C4">
      <w:pPr>
        <w:autoSpaceDE w:val="0"/>
        <w:autoSpaceDN w:val="0"/>
        <w:adjustRightInd w:val="0"/>
        <w:jc w:val="both"/>
        <w:rPr>
          <w:rFonts w:cs="Arial"/>
          <w:szCs w:val="22"/>
          <w:lang w:val="en-US" w:eastAsia="en-GB"/>
        </w:rPr>
      </w:pPr>
      <w:r w:rsidRPr="00B35639">
        <w:rPr>
          <w:rFonts w:cs="Arial"/>
          <w:szCs w:val="22"/>
          <w:lang w:val="en-US" w:eastAsia="en-GB"/>
        </w:rPr>
        <w:t xml:space="preserve">Instructors for this module should be skilled in </w:t>
      </w:r>
      <w:r>
        <w:rPr>
          <w:rFonts w:cs="Arial"/>
          <w:szCs w:val="22"/>
          <w:lang w:val="en-US" w:eastAsia="en-GB"/>
        </w:rPr>
        <w:t>VTS organization, Operative procedures, planning activities in routine and emergencies situations</w:t>
      </w:r>
      <w:r w:rsidR="008C02C4">
        <w:rPr>
          <w:rFonts w:cs="Arial"/>
          <w:szCs w:val="22"/>
          <w:lang w:val="en-US" w:eastAsia="en-GB"/>
        </w:rPr>
        <w:t>, management of technical and material resources</w:t>
      </w:r>
      <w:r>
        <w:rPr>
          <w:rFonts w:cs="Arial"/>
          <w:szCs w:val="22"/>
          <w:lang w:val="en-US" w:eastAsia="en-GB"/>
        </w:rPr>
        <w:t>.</w:t>
      </w:r>
    </w:p>
    <w:p w14:paraId="156217BF" w14:textId="77777777" w:rsidR="00210000" w:rsidRPr="00B35639" w:rsidRDefault="00210000" w:rsidP="00210000">
      <w:pPr>
        <w:autoSpaceDE w:val="0"/>
        <w:autoSpaceDN w:val="0"/>
        <w:adjustRightInd w:val="0"/>
        <w:rPr>
          <w:rFonts w:cs="Arial"/>
          <w:szCs w:val="22"/>
          <w:lang w:val="en-US" w:eastAsia="en-GB"/>
        </w:rPr>
      </w:pPr>
    </w:p>
    <w:p w14:paraId="6F35BC3F" w14:textId="77777777" w:rsidR="00210000" w:rsidRPr="00AB62D6" w:rsidRDefault="00210000" w:rsidP="00210000">
      <w:pPr>
        <w:autoSpaceDE w:val="0"/>
        <w:autoSpaceDN w:val="0"/>
        <w:adjustRightInd w:val="0"/>
        <w:rPr>
          <w:rFonts w:cs="Arial"/>
          <w:szCs w:val="22"/>
          <w:lang w:val="en-US" w:eastAsia="en-GB"/>
        </w:rPr>
      </w:pPr>
      <w:r w:rsidRPr="00AB62D6">
        <w:rPr>
          <w:rFonts w:cs="Arial"/>
          <w:szCs w:val="22"/>
          <w:lang w:val="en-US" w:eastAsia="en-GB"/>
        </w:rPr>
        <w:t>1.1.1 Background</w:t>
      </w:r>
    </w:p>
    <w:p w14:paraId="7B83B020" w14:textId="77777777" w:rsidR="00210000" w:rsidRDefault="00B207C2" w:rsidP="008C02C4">
      <w:pPr>
        <w:autoSpaceDE w:val="0"/>
        <w:autoSpaceDN w:val="0"/>
        <w:adjustRightInd w:val="0"/>
        <w:jc w:val="both"/>
        <w:rPr>
          <w:rFonts w:cs="Arial"/>
          <w:szCs w:val="22"/>
          <w:lang w:val="en-US" w:eastAsia="en-GB"/>
        </w:rPr>
      </w:pPr>
      <w:r>
        <w:rPr>
          <w:szCs w:val="22"/>
        </w:rPr>
        <w:t>The manager should have knowledge of the principles and practices of the particular VTS, the types of service provided and the overall structure and capabilities of the VTS organisation. This VTS knowledge may be gained through experience as a VTS Operator or VTS Supervisor and is the basis for a good management. Such experience would be particularly relevant where the role includes responsibilities for VTS contingency planning</w:t>
      </w:r>
    </w:p>
    <w:p w14:paraId="0608A38E" w14:textId="77777777" w:rsidR="00210000" w:rsidRPr="00B35639" w:rsidRDefault="00210000" w:rsidP="00210000">
      <w:pPr>
        <w:jc w:val="both"/>
        <w:rPr>
          <w:rFonts w:cs="Arial"/>
          <w:b/>
          <w:bCs/>
          <w:szCs w:val="22"/>
          <w:lang w:val="en-US" w:eastAsia="en-GB"/>
        </w:rPr>
      </w:pPr>
    </w:p>
    <w:p w14:paraId="14772FAB" w14:textId="77777777" w:rsidR="00210000" w:rsidRDefault="00210000" w:rsidP="00210000">
      <w:pPr>
        <w:jc w:val="both"/>
        <w:rPr>
          <w:iCs/>
          <w:szCs w:val="22"/>
        </w:rPr>
      </w:pPr>
      <w:r w:rsidRPr="00AB62D6">
        <w:rPr>
          <w:rFonts w:cs="Arial"/>
          <w:b/>
          <w:bCs/>
          <w:szCs w:val="22"/>
          <w:lang w:val="en-US" w:eastAsia="en-GB"/>
        </w:rPr>
        <w:t>1.2 SUBJECT FRAMEWORK</w:t>
      </w:r>
    </w:p>
    <w:p w14:paraId="3B6C65A0" w14:textId="77777777" w:rsidR="00B207C2" w:rsidRDefault="00210000" w:rsidP="00210000">
      <w:pPr>
        <w:jc w:val="both"/>
        <w:rPr>
          <w:rFonts w:eastAsia="Times New Roman" w:cs="Arial"/>
          <w:color w:val="222222"/>
          <w:sz w:val="20"/>
          <w:lang w:eastAsia="it-IT"/>
        </w:rPr>
      </w:pPr>
      <w:r>
        <w:rPr>
          <w:iCs/>
          <w:szCs w:val="22"/>
        </w:rPr>
        <w:t>1.2.1 Purpose:</w:t>
      </w:r>
      <w:r w:rsidR="00B207C2" w:rsidRPr="00B207C2">
        <w:rPr>
          <w:rFonts w:eastAsia="Times New Roman" w:cs="Arial"/>
          <w:color w:val="222222"/>
          <w:sz w:val="20"/>
          <w:lang w:eastAsia="it-IT"/>
        </w:rPr>
        <w:t xml:space="preserve"> </w:t>
      </w:r>
    </w:p>
    <w:p w14:paraId="48836EEF" w14:textId="77777777" w:rsidR="00210000" w:rsidRPr="00B207C2" w:rsidRDefault="00B207C2" w:rsidP="008C02C4">
      <w:pPr>
        <w:autoSpaceDE w:val="0"/>
        <w:autoSpaceDN w:val="0"/>
        <w:adjustRightInd w:val="0"/>
        <w:jc w:val="both"/>
        <w:rPr>
          <w:szCs w:val="22"/>
        </w:rPr>
      </w:pPr>
      <w:r w:rsidRPr="00B207C2">
        <w:rPr>
          <w:szCs w:val="22"/>
        </w:rPr>
        <w:t>provide the necessary training for planning VTS Regulation, the VTS manual and managing all other information of interest to the VTS Center, according to the standards provided by the management systems and taking account of the various port and areas to be audited / monitoring.</w:t>
      </w:r>
    </w:p>
    <w:p w14:paraId="7543AF6C" w14:textId="77777777" w:rsidR="00B207C2" w:rsidRPr="00B207C2" w:rsidRDefault="00B207C2" w:rsidP="00210000">
      <w:pPr>
        <w:jc w:val="both"/>
        <w:rPr>
          <w:iCs/>
          <w:szCs w:val="22"/>
        </w:rPr>
      </w:pPr>
      <w:r w:rsidRPr="00B207C2">
        <w:rPr>
          <w:iCs/>
          <w:szCs w:val="22"/>
        </w:rPr>
        <w:t xml:space="preserve">1.2.2 Aims: </w:t>
      </w:r>
    </w:p>
    <w:p w14:paraId="40ADB1F4" w14:textId="77777777" w:rsidR="008C02C4" w:rsidRDefault="00B207C2" w:rsidP="00B207C2">
      <w:pPr>
        <w:ind w:left="284" w:hanging="284"/>
        <w:rPr>
          <w:szCs w:val="22"/>
        </w:rPr>
      </w:pPr>
      <w:r w:rsidRPr="00B207C2">
        <w:rPr>
          <w:szCs w:val="22"/>
        </w:rPr>
        <w:t>at the end of the module the visitor acquires the following knowledge:</w:t>
      </w:r>
      <w:r w:rsidRPr="00B207C2">
        <w:rPr>
          <w:szCs w:val="22"/>
        </w:rPr>
        <w:br/>
      </w:r>
      <w:r w:rsidRPr="00B207C2">
        <w:rPr>
          <w:iCs/>
          <w:szCs w:val="22"/>
        </w:rPr>
        <w:t>-  structure of the documents relating to management systems;</w:t>
      </w:r>
      <w:r w:rsidRPr="00B207C2">
        <w:rPr>
          <w:iCs/>
          <w:szCs w:val="22"/>
        </w:rPr>
        <w:br/>
        <w:t>-  differences between procedures, instructions, forms and manuals;</w:t>
      </w:r>
      <w:r w:rsidRPr="00B207C2">
        <w:rPr>
          <w:iCs/>
          <w:szCs w:val="22"/>
        </w:rPr>
        <w:br/>
      </w:r>
      <w:r w:rsidRPr="00B207C2">
        <w:rPr>
          <w:szCs w:val="22"/>
        </w:rPr>
        <w:t>and he is capable of:</w:t>
      </w:r>
      <w:r w:rsidRPr="00B207C2">
        <w:rPr>
          <w:szCs w:val="22"/>
        </w:rPr>
        <w:br/>
        <w:t>-  prepare Standard Operating Procedures (SOPs) and Operating Instructions;</w:t>
      </w:r>
      <w:r w:rsidRPr="00B207C2">
        <w:rPr>
          <w:szCs w:val="22"/>
        </w:rPr>
        <w:br/>
        <w:t>-  Develop operational procedures inside and outside of routine and emergency related to the VTS</w:t>
      </w:r>
      <w:r w:rsidR="008C02C4">
        <w:rPr>
          <w:szCs w:val="22"/>
        </w:rPr>
        <w:t>;</w:t>
      </w:r>
    </w:p>
    <w:p w14:paraId="6290B0E2" w14:textId="77777777" w:rsidR="00210000" w:rsidRPr="008C02C4" w:rsidRDefault="008C02C4" w:rsidP="008C02C4">
      <w:pPr>
        <w:pStyle w:val="ListParagraph"/>
        <w:numPr>
          <w:ilvl w:val="0"/>
          <w:numId w:val="26"/>
        </w:numPr>
        <w:rPr>
          <w:szCs w:val="22"/>
        </w:rPr>
      </w:pPr>
      <w:r>
        <w:rPr>
          <w:szCs w:val="22"/>
        </w:rPr>
        <w:t>Manage technical al material resources</w:t>
      </w:r>
      <w:r w:rsidR="00B207C2" w:rsidRPr="008C02C4">
        <w:rPr>
          <w:szCs w:val="22"/>
        </w:rPr>
        <w:t>.</w:t>
      </w:r>
    </w:p>
    <w:p w14:paraId="63DEC6BC" w14:textId="77777777" w:rsidR="00210000" w:rsidRDefault="00210000" w:rsidP="00AB62D6">
      <w:pPr>
        <w:jc w:val="center"/>
        <w:rPr>
          <w:b/>
          <w:szCs w:val="22"/>
          <w:u w:val="single"/>
        </w:rPr>
      </w:pPr>
    </w:p>
    <w:tbl>
      <w:tblPr>
        <w:tblStyle w:val="TableGrid"/>
        <w:tblW w:w="0" w:type="auto"/>
        <w:tblLook w:val="04A0" w:firstRow="1" w:lastRow="0" w:firstColumn="1" w:lastColumn="0" w:noHBand="0" w:noVBand="1"/>
      </w:tblPr>
      <w:tblGrid>
        <w:gridCol w:w="2328"/>
        <w:gridCol w:w="2336"/>
        <w:gridCol w:w="2337"/>
        <w:gridCol w:w="2343"/>
      </w:tblGrid>
      <w:tr w:rsidR="00B95E3F" w14:paraId="7187261B" w14:textId="77777777" w:rsidTr="00347B34">
        <w:tc>
          <w:tcPr>
            <w:tcW w:w="2373" w:type="dxa"/>
            <w:vMerge w:val="restart"/>
          </w:tcPr>
          <w:p w14:paraId="747B0511" w14:textId="77777777" w:rsidR="00B95E3F" w:rsidRDefault="00B95E3F" w:rsidP="00347B34">
            <w:pPr>
              <w:rPr>
                <w:b/>
                <w:szCs w:val="22"/>
                <w:u w:val="single"/>
              </w:rPr>
            </w:pPr>
            <w:r>
              <w:rPr>
                <w:b/>
                <w:szCs w:val="22"/>
                <w:u w:val="single"/>
              </w:rPr>
              <w:t>Subject Area</w:t>
            </w:r>
          </w:p>
        </w:tc>
        <w:tc>
          <w:tcPr>
            <w:tcW w:w="2373" w:type="dxa"/>
            <w:vMerge w:val="restart"/>
          </w:tcPr>
          <w:p w14:paraId="2E7E5729" w14:textId="77777777" w:rsidR="00B95E3F" w:rsidRDefault="00B95E3F" w:rsidP="00347B34">
            <w:pPr>
              <w:rPr>
                <w:b/>
                <w:szCs w:val="22"/>
                <w:u w:val="single"/>
              </w:rPr>
            </w:pPr>
            <w:r>
              <w:rPr>
                <w:b/>
                <w:szCs w:val="22"/>
                <w:u w:val="single"/>
              </w:rPr>
              <w:t>Reccomended Competence Level</w:t>
            </w:r>
          </w:p>
        </w:tc>
        <w:tc>
          <w:tcPr>
            <w:tcW w:w="4748" w:type="dxa"/>
            <w:gridSpan w:val="2"/>
          </w:tcPr>
          <w:p w14:paraId="3FE28EA5" w14:textId="77777777" w:rsidR="00B95E3F" w:rsidRDefault="00B95E3F" w:rsidP="00347B34">
            <w:pPr>
              <w:jc w:val="center"/>
              <w:rPr>
                <w:b/>
                <w:szCs w:val="22"/>
                <w:u w:val="single"/>
              </w:rPr>
            </w:pPr>
            <w:r>
              <w:rPr>
                <w:b/>
                <w:szCs w:val="22"/>
                <w:u w:val="single"/>
              </w:rPr>
              <w:t>Recommended Hours</w:t>
            </w:r>
          </w:p>
        </w:tc>
      </w:tr>
      <w:tr w:rsidR="00B95E3F" w14:paraId="0FD604F4" w14:textId="77777777" w:rsidTr="00347B34">
        <w:tc>
          <w:tcPr>
            <w:tcW w:w="2373" w:type="dxa"/>
            <w:vMerge/>
          </w:tcPr>
          <w:p w14:paraId="68CDD5AA" w14:textId="77777777" w:rsidR="00B95E3F" w:rsidRDefault="00B95E3F" w:rsidP="00347B34">
            <w:pPr>
              <w:rPr>
                <w:b/>
                <w:szCs w:val="22"/>
                <w:u w:val="single"/>
              </w:rPr>
            </w:pPr>
          </w:p>
        </w:tc>
        <w:tc>
          <w:tcPr>
            <w:tcW w:w="2373" w:type="dxa"/>
            <w:vMerge/>
          </w:tcPr>
          <w:p w14:paraId="3B8ABE57" w14:textId="77777777" w:rsidR="00B95E3F" w:rsidRDefault="00B95E3F" w:rsidP="00347B34">
            <w:pPr>
              <w:rPr>
                <w:b/>
                <w:szCs w:val="22"/>
                <w:u w:val="single"/>
              </w:rPr>
            </w:pPr>
          </w:p>
        </w:tc>
        <w:tc>
          <w:tcPr>
            <w:tcW w:w="2374" w:type="dxa"/>
          </w:tcPr>
          <w:p w14:paraId="54B4D271" w14:textId="77777777" w:rsidR="00B95E3F" w:rsidRDefault="00B95E3F" w:rsidP="00347B34">
            <w:pPr>
              <w:rPr>
                <w:b/>
                <w:szCs w:val="22"/>
                <w:u w:val="single"/>
              </w:rPr>
            </w:pPr>
            <w:r>
              <w:rPr>
                <w:b/>
                <w:szCs w:val="22"/>
                <w:u w:val="single"/>
              </w:rPr>
              <w:t>Presentations/ Lectures</w:t>
            </w:r>
          </w:p>
        </w:tc>
        <w:tc>
          <w:tcPr>
            <w:tcW w:w="2374" w:type="dxa"/>
          </w:tcPr>
          <w:p w14:paraId="37FA13CA" w14:textId="77777777" w:rsidR="00B95E3F" w:rsidRDefault="00B95E3F" w:rsidP="00347B34">
            <w:pPr>
              <w:rPr>
                <w:b/>
                <w:szCs w:val="22"/>
                <w:u w:val="single"/>
              </w:rPr>
            </w:pPr>
            <w:del w:id="733" w:author="Lilian Biber" w:date="2018-08-09T11:43:00Z">
              <w:r w:rsidDel="00E01953">
                <w:rPr>
                  <w:b/>
                  <w:szCs w:val="22"/>
                  <w:u w:val="single"/>
                </w:rPr>
                <w:delText>Exercises/ simulation</w:delText>
              </w:r>
            </w:del>
            <w:ins w:id="734" w:author="Lilian Biber" w:date="2018-08-09T11:43:00Z">
              <w:r w:rsidR="00E01953">
                <w:rPr>
                  <w:b/>
                  <w:szCs w:val="22"/>
                  <w:u w:val="single"/>
                </w:rPr>
                <w:t>ECW</w:t>
              </w:r>
            </w:ins>
          </w:p>
        </w:tc>
      </w:tr>
      <w:tr w:rsidR="00C11493" w:rsidRPr="00AB62D6" w14:paraId="18052284" w14:textId="77777777" w:rsidTr="00347B34">
        <w:trPr>
          <w:ins w:id="735" w:author="Microsoft Office-gebruiker" w:date="2018-07-31T07:59:00Z"/>
        </w:trPr>
        <w:tc>
          <w:tcPr>
            <w:tcW w:w="2373" w:type="dxa"/>
          </w:tcPr>
          <w:p w14:paraId="2088AC94" w14:textId="77777777" w:rsidR="00C11493" w:rsidRPr="00AB62D6" w:rsidRDefault="00C11493" w:rsidP="00347B34">
            <w:pPr>
              <w:rPr>
                <w:ins w:id="736" w:author="Microsoft Office-gebruiker" w:date="2018-07-31T07:59:00Z"/>
                <w:sz w:val="20"/>
                <w:szCs w:val="20"/>
              </w:rPr>
            </w:pPr>
            <w:ins w:id="737" w:author="Microsoft Office-gebruiker" w:date="2018-07-31T07:59:00Z">
              <w:r>
                <w:rPr>
                  <w:sz w:val="20"/>
                  <w:szCs w:val="20"/>
                </w:rPr>
                <w:t>Managing a team</w:t>
              </w:r>
            </w:ins>
          </w:p>
        </w:tc>
        <w:tc>
          <w:tcPr>
            <w:tcW w:w="2373" w:type="dxa"/>
            <w:vAlign w:val="center"/>
          </w:tcPr>
          <w:p w14:paraId="36517C7D" w14:textId="77777777" w:rsidR="00C11493" w:rsidRPr="00AB62D6" w:rsidRDefault="00C11493" w:rsidP="00347B34">
            <w:pPr>
              <w:jc w:val="center"/>
              <w:rPr>
                <w:ins w:id="738" w:author="Microsoft Office-gebruiker" w:date="2018-07-31T07:59:00Z"/>
                <w:sz w:val="20"/>
                <w:szCs w:val="20"/>
              </w:rPr>
            </w:pPr>
          </w:p>
        </w:tc>
        <w:tc>
          <w:tcPr>
            <w:tcW w:w="2374" w:type="dxa"/>
            <w:vAlign w:val="center"/>
          </w:tcPr>
          <w:p w14:paraId="6F218F44" w14:textId="77777777" w:rsidR="00C11493" w:rsidRPr="00AB62D6" w:rsidRDefault="0050367B" w:rsidP="00347B34">
            <w:pPr>
              <w:jc w:val="center"/>
              <w:rPr>
                <w:ins w:id="739" w:author="Microsoft Office-gebruiker" w:date="2018-07-31T07:59:00Z"/>
                <w:sz w:val="20"/>
                <w:szCs w:val="20"/>
              </w:rPr>
            </w:pPr>
            <w:ins w:id="740" w:author="Lilian Biber" w:date="2018-08-07T21:02:00Z">
              <w:r>
                <w:rPr>
                  <w:sz w:val="20"/>
                  <w:szCs w:val="20"/>
                </w:rPr>
                <w:t>2</w:t>
              </w:r>
            </w:ins>
          </w:p>
        </w:tc>
        <w:tc>
          <w:tcPr>
            <w:tcW w:w="2374" w:type="dxa"/>
            <w:vAlign w:val="center"/>
          </w:tcPr>
          <w:p w14:paraId="758204F5" w14:textId="77777777" w:rsidR="00C11493" w:rsidRPr="00AB62D6" w:rsidRDefault="00C11493" w:rsidP="00347B34">
            <w:pPr>
              <w:jc w:val="center"/>
              <w:rPr>
                <w:ins w:id="741" w:author="Microsoft Office-gebruiker" w:date="2018-07-31T07:59:00Z"/>
                <w:sz w:val="20"/>
                <w:szCs w:val="20"/>
              </w:rPr>
            </w:pPr>
          </w:p>
        </w:tc>
      </w:tr>
      <w:tr w:rsidR="00C11493" w:rsidRPr="00AB62D6" w14:paraId="7130674A" w14:textId="77777777" w:rsidTr="00347B34">
        <w:trPr>
          <w:ins w:id="742" w:author="Microsoft Office-gebruiker" w:date="2018-07-31T07:59:00Z"/>
        </w:trPr>
        <w:tc>
          <w:tcPr>
            <w:tcW w:w="2373" w:type="dxa"/>
          </w:tcPr>
          <w:p w14:paraId="1809F101" w14:textId="77777777" w:rsidR="00C11493" w:rsidRDefault="00C11493" w:rsidP="00347B34">
            <w:pPr>
              <w:rPr>
                <w:ins w:id="743" w:author="Microsoft Office-gebruiker" w:date="2018-07-31T07:59:00Z"/>
                <w:sz w:val="20"/>
                <w:szCs w:val="20"/>
              </w:rPr>
            </w:pPr>
            <w:ins w:id="744" w:author="Microsoft Office-gebruiker" w:date="2018-07-31T07:59:00Z">
              <w:r>
                <w:rPr>
                  <w:sz w:val="20"/>
                  <w:szCs w:val="20"/>
                </w:rPr>
                <w:t>Leadership theories</w:t>
              </w:r>
            </w:ins>
          </w:p>
        </w:tc>
        <w:tc>
          <w:tcPr>
            <w:tcW w:w="2373" w:type="dxa"/>
            <w:vAlign w:val="center"/>
          </w:tcPr>
          <w:p w14:paraId="506F7F0A" w14:textId="77777777" w:rsidR="00C11493" w:rsidRPr="00AB62D6" w:rsidRDefault="00C11493" w:rsidP="00347B34">
            <w:pPr>
              <w:jc w:val="center"/>
              <w:rPr>
                <w:ins w:id="745" w:author="Microsoft Office-gebruiker" w:date="2018-07-31T07:59:00Z"/>
                <w:sz w:val="20"/>
                <w:szCs w:val="20"/>
              </w:rPr>
            </w:pPr>
          </w:p>
        </w:tc>
        <w:tc>
          <w:tcPr>
            <w:tcW w:w="2374" w:type="dxa"/>
            <w:vAlign w:val="center"/>
          </w:tcPr>
          <w:p w14:paraId="60698E01" w14:textId="77777777" w:rsidR="00C11493" w:rsidRPr="00AB62D6" w:rsidRDefault="0050367B" w:rsidP="00347B34">
            <w:pPr>
              <w:jc w:val="center"/>
              <w:rPr>
                <w:ins w:id="746" w:author="Microsoft Office-gebruiker" w:date="2018-07-31T07:59:00Z"/>
                <w:sz w:val="20"/>
                <w:szCs w:val="20"/>
              </w:rPr>
            </w:pPr>
            <w:ins w:id="747" w:author="Lilian Biber" w:date="2018-08-07T21:02:00Z">
              <w:r>
                <w:rPr>
                  <w:sz w:val="20"/>
                  <w:szCs w:val="20"/>
                </w:rPr>
                <w:t>2</w:t>
              </w:r>
            </w:ins>
          </w:p>
        </w:tc>
        <w:tc>
          <w:tcPr>
            <w:tcW w:w="2374" w:type="dxa"/>
            <w:vAlign w:val="center"/>
          </w:tcPr>
          <w:p w14:paraId="4C79A15E" w14:textId="77777777" w:rsidR="00C11493" w:rsidRPr="00AB62D6" w:rsidRDefault="00C11493" w:rsidP="00347B34">
            <w:pPr>
              <w:jc w:val="center"/>
              <w:rPr>
                <w:ins w:id="748" w:author="Microsoft Office-gebruiker" w:date="2018-07-31T07:59:00Z"/>
                <w:sz w:val="20"/>
                <w:szCs w:val="20"/>
              </w:rPr>
            </w:pPr>
          </w:p>
        </w:tc>
      </w:tr>
      <w:tr w:rsidR="00B95E3F" w:rsidRPr="00AB62D6" w14:paraId="10732A7D" w14:textId="77777777" w:rsidTr="00347B34">
        <w:tc>
          <w:tcPr>
            <w:tcW w:w="2373" w:type="dxa"/>
          </w:tcPr>
          <w:p w14:paraId="68F78169" w14:textId="77777777" w:rsidR="00B95E3F" w:rsidRPr="00AB62D6" w:rsidRDefault="00B95E3F" w:rsidP="00347B34">
            <w:pPr>
              <w:rPr>
                <w:sz w:val="20"/>
                <w:szCs w:val="20"/>
              </w:rPr>
            </w:pPr>
            <w:r w:rsidRPr="00AB62D6">
              <w:rPr>
                <w:sz w:val="20"/>
                <w:szCs w:val="20"/>
              </w:rPr>
              <w:t>Structure of the documentation in management systems</w:t>
            </w:r>
          </w:p>
        </w:tc>
        <w:tc>
          <w:tcPr>
            <w:tcW w:w="2373" w:type="dxa"/>
            <w:vAlign w:val="center"/>
          </w:tcPr>
          <w:p w14:paraId="7A2C78F9" w14:textId="77777777" w:rsidR="00B95E3F" w:rsidRPr="00AB62D6" w:rsidRDefault="00B95E3F" w:rsidP="00347B34">
            <w:pPr>
              <w:jc w:val="center"/>
              <w:rPr>
                <w:sz w:val="20"/>
                <w:szCs w:val="20"/>
              </w:rPr>
            </w:pPr>
            <w:r w:rsidRPr="00AB62D6">
              <w:rPr>
                <w:sz w:val="20"/>
                <w:szCs w:val="20"/>
              </w:rPr>
              <w:t>4</w:t>
            </w:r>
          </w:p>
        </w:tc>
        <w:tc>
          <w:tcPr>
            <w:tcW w:w="2374" w:type="dxa"/>
            <w:vAlign w:val="center"/>
          </w:tcPr>
          <w:p w14:paraId="1729F4E0" w14:textId="77777777" w:rsidR="00B95E3F" w:rsidRPr="00AB62D6" w:rsidRDefault="00B95E3F" w:rsidP="00347B34">
            <w:pPr>
              <w:jc w:val="center"/>
              <w:rPr>
                <w:sz w:val="20"/>
                <w:szCs w:val="20"/>
              </w:rPr>
            </w:pPr>
            <w:r w:rsidRPr="00AB62D6">
              <w:rPr>
                <w:sz w:val="20"/>
                <w:szCs w:val="20"/>
              </w:rPr>
              <w:t>1</w:t>
            </w:r>
          </w:p>
        </w:tc>
        <w:tc>
          <w:tcPr>
            <w:tcW w:w="2374" w:type="dxa"/>
            <w:vAlign w:val="center"/>
          </w:tcPr>
          <w:p w14:paraId="3FA3F823" w14:textId="77777777" w:rsidR="00B95E3F" w:rsidRPr="00AB62D6" w:rsidRDefault="00B95E3F" w:rsidP="00347B34">
            <w:pPr>
              <w:jc w:val="center"/>
              <w:rPr>
                <w:sz w:val="20"/>
                <w:szCs w:val="20"/>
              </w:rPr>
            </w:pPr>
          </w:p>
        </w:tc>
      </w:tr>
      <w:tr w:rsidR="00B95E3F" w:rsidRPr="00AB62D6" w14:paraId="55D1050B" w14:textId="77777777" w:rsidTr="00347B34">
        <w:tc>
          <w:tcPr>
            <w:tcW w:w="2373" w:type="dxa"/>
          </w:tcPr>
          <w:p w14:paraId="2D31B3BC" w14:textId="77777777" w:rsidR="00B95E3F" w:rsidRPr="00AB62D6" w:rsidRDefault="00B95E3F" w:rsidP="00891F11">
            <w:pPr>
              <w:rPr>
                <w:sz w:val="20"/>
                <w:szCs w:val="20"/>
              </w:rPr>
            </w:pPr>
            <w:r w:rsidRPr="00AB62D6">
              <w:rPr>
                <w:sz w:val="20"/>
                <w:szCs w:val="20"/>
              </w:rPr>
              <w:t>Procedure, operating instructions, manuals</w:t>
            </w:r>
          </w:p>
        </w:tc>
        <w:tc>
          <w:tcPr>
            <w:tcW w:w="2373" w:type="dxa"/>
            <w:vAlign w:val="center"/>
          </w:tcPr>
          <w:p w14:paraId="66C90138" w14:textId="77777777" w:rsidR="00B95E3F" w:rsidRPr="00AB62D6" w:rsidRDefault="00B95E3F" w:rsidP="00347B34">
            <w:pPr>
              <w:jc w:val="center"/>
              <w:rPr>
                <w:sz w:val="20"/>
                <w:szCs w:val="20"/>
              </w:rPr>
            </w:pPr>
            <w:r w:rsidRPr="00AB62D6">
              <w:rPr>
                <w:sz w:val="20"/>
                <w:szCs w:val="20"/>
              </w:rPr>
              <w:t>4</w:t>
            </w:r>
          </w:p>
        </w:tc>
        <w:tc>
          <w:tcPr>
            <w:tcW w:w="2374" w:type="dxa"/>
            <w:vAlign w:val="center"/>
          </w:tcPr>
          <w:p w14:paraId="4840BDF3" w14:textId="77777777" w:rsidR="00B95E3F" w:rsidRPr="00AB62D6" w:rsidRDefault="00B95E3F" w:rsidP="00347B34">
            <w:pPr>
              <w:jc w:val="center"/>
              <w:rPr>
                <w:sz w:val="20"/>
                <w:szCs w:val="20"/>
              </w:rPr>
            </w:pPr>
            <w:r w:rsidRPr="00AB62D6">
              <w:rPr>
                <w:sz w:val="20"/>
                <w:szCs w:val="20"/>
              </w:rPr>
              <w:t>1</w:t>
            </w:r>
          </w:p>
        </w:tc>
        <w:tc>
          <w:tcPr>
            <w:tcW w:w="2374" w:type="dxa"/>
            <w:vAlign w:val="center"/>
          </w:tcPr>
          <w:p w14:paraId="76C3EFBC" w14:textId="77777777" w:rsidR="00B95E3F" w:rsidRPr="00AB62D6" w:rsidRDefault="00B95E3F" w:rsidP="00347B34">
            <w:pPr>
              <w:jc w:val="center"/>
              <w:rPr>
                <w:sz w:val="20"/>
                <w:szCs w:val="20"/>
              </w:rPr>
            </w:pPr>
          </w:p>
        </w:tc>
      </w:tr>
      <w:tr w:rsidR="00B95E3F" w:rsidRPr="00AB62D6" w14:paraId="68AAACF3" w14:textId="77777777" w:rsidTr="00347B34">
        <w:tc>
          <w:tcPr>
            <w:tcW w:w="2373" w:type="dxa"/>
          </w:tcPr>
          <w:p w14:paraId="4EBB59AD" w14:textId="77777777" w:rsidR="00B95E3F" w:rsidRPr="00AB62D6" w:rsidRDefault="00B95E3F" w:rsidP="00891F11">
            <w:pPr>
              <w:rPr>
                <w:sz w:val="20"/>
                <w:szCs w:val="20"/>
              </w:rPr>
            </w:pPr>
            <w:r w:rsidRPr="00AB62D6">
              <w:rPr>
                <w:sz w:val="20"/>
                <w:szCs w:val="20"/>
              </w:rPr>
              <w:t>VTS regulation and user manual</w:t>
            </w:r>
          </w:p>
        </w:tc>
        <w:tc>
          <w:tcPr>
            <w:tcW w:w="2373" w:type="dxa"/>
            <w:vAlign w:val="center"/>
          </w:tcPr>
          <w:p w14:paraId="046C2428" w14:textId="77777777" w:rsidR="00B95E3F" w:rsidRPr="00AB62D6" w:rsidRDefault="00B95E3F" w:rsidP="00347B34">
            <w:pPr>
              <w:jc w:val="center"/>
              <w:rPr>
                <w:sz w:val="20"/>
                <w:szCs w:val="20"/>
              </w:rPr>
            </w:pPr>
            <w:r w:rsidRPr="00AB62D6">
              <w:rPr>
                <w:sz w:val="20"/>
                <w:szCs w:val="20"/>
              </w:rPr>
              <w:t>4</w:t>
            </w:r>
          </w:p>
        </w:tc>
        <w:tc>
          <w:tcPr>
            <w:tcW w:w="2374" w:type="dxa"/>
            <w:vAlign w:val="center"/>
          </w:tcPr>
          <w:p w14:paraId="43B3D1FF" w14:textId="77777777" w:rsidR="00B95E3F" w:rsidRPr="00AB62D6" w:rsidRDefault="00B95E3F" w:rsidP="00347B34">
            <w:pPr>
              <w:jc w:val="center"/>
              <w:rPr>
                <w:sz w:val="20"/>
                <w:szCs w:val="20"/>
              </w:rPr>
            </w:pPr>
            <w:r w:rsidRPr="00AB62D6">
              <w:rPr>
                <w:sz w:val="20"/>
                <w:szCs w:val="20"/>
              </w:rPr>
              <w:t>1</w:t>
            </w:r>
          </w:p>
        </w:tc>
        <w:tc>
          <w:tcPr>
            <w:tcW w:w="2374" w:type="dxa"/>
            <w:vAlign w:val="center"/>
          </w:tcPr>
          <w:p w14:paraId="648BF7B4" w14:textId="77777777" w:rsidR="00B95E3F" w:rsidRPr="00AB62D6" w:rsidRDefault="00B95E3F" w:rsidP="00347B34">
            <w:pPr>
              <w:jc w:val="center"/>
              <w:rPr>
                <w:sz w:val="20"/>
                <w:szCs w:val="20"/>
              </w:rPr>
            </w:pPr>
          </w:p>
        </w:tc>
      </w:tr>
      <w:tr w:rsidR="00B95E3F" w:rsidRPr="00AB62D6" w14:paraId="0CDC8729" w14:textId="77777777" w:rsidTr="00347B34">
        <w:tc>
          <w:tcPr>
            <w:tcW w:w="2373" w:type="dxa"/>
          </w:tcPr>
          <w:p w14:paraId="76B9CA14" w14:textId="77777777" w:rsidR="00B95E3F" w:rsidRPr="00AB62D6" w:rsidRDefault="00B95E3F" w:rsidP="00891F11">
            <w:pPr>
              <w:rPr>
                <w:sz w:val="20"/>
                <w:szCs w:val="20"/>
              </w:rPr>
            </w:pPr>
            <w:r w:rsidRPr="00AB62D6">
              <w:rPr>
                <w:sz w:val="20"/>
                <w:szCs w:val="20"/>
              </w:rPr>
              <w:t>List of radio signals</w:t>
            </w:r>
          </w:p>
        </w:tc>
        <w:tc>
          <w:tcPr>
            <w:tcW w:w="2373" w:type="dxa"/>
            <w:vAlign w:val="center"/>
          </w:tcPr>
          <w:p w14:paraId="508A5F5F" w14:textId="77777777" w:rsidR="00B95E3F" w:rsidRPr="00AB62D6" w:rsidRDefault="00B95E3F" w:rsidP="00347B34">
            <w:pPr>
              <w:jc w:val="center"/>
              <w:rPr>
                <w:sz w:val="20"/>
                <w:szCs w:val="20"/>
              </w:rPr>
            </w:pPr>
            <w:r w:rsidRPr="00AB62D6">
              <w:rPr>
                <w:sz w:val="20"/>
                <w:szCs w:val="20"/>
              </w:rPr>
              <w:t>4</w:t>
            </w:r>
          </w:p>
        </w:tc>
        <w:tc>
          <w:tcPr>
            <w:tcW w:w="2374" w:type="dxa"/>
            <w:vAlign w:val="center"/>
          </w:tcPr>
          <w:p w14:paraId="67798DF6" w14:textId="77777777" w:rsidR="00B95E3F" w:rsidRPr="00AB62D6" w:rsidRDefault="00B95E3F" w:rsidP="00347B34">
            <w:pPr>
              <w:jc w:val="center"/>
              <w:rPr>
                <w:sz w:val="20"/>
                <w:szCs w:val="20"/>
              </w:rPr>
            </w:pPr>
            <w:r w:rsidRPr="00AB62D6">
              <w:rPr>
                <w:sz w:val="20"/>
                <w:szCs w:val="20"/>
              </w:rPr>
              <w:t>1</w:t>
            </w:r>
          </w:p>
        </w:tc>
        <w:tc>
          <w:tcPr>
            <w:tcW w:w="2374" w:type="dxa"/>
            <w:vAlign w:val="center"/>
          </w:tcPr>
          <w:p w14:paraId="3D47F706" w14:textId="77777777" w:rsidR="00B95E3F" w:rsidRPr="00AB62D6" w:rsidRDefault="00B95E3F" w:rsidP="00347B34">
            <w:pPr>
              <w:jc w:val="center"/>
              <w:rPr>
                <w:sz w:val="20"/>
                <w:szCs w:val="20"/>
              </w:rPr>
            </w:pPr>
          </w:p>
        </w:tc>
      </w:tr>
      <w:tr w:rsidR="00B95E3F" w:rsidRPr="00AB62D6" w14:paraId="666053C6" w14:textId="77777777" w:rsidTr="00347B34">
        <w:tc>
          <w:tcPr>
            <w:tcW w:w="2373" w:type="dxa"/>
          </w:tcPr>
          <w:p w14:paraId="0339EB8B" w14:textId="77777777" w:rsidR="00B95E3F" w:rsidRPr="00AB62D6" w:rsidRDefault="00B95E3F" w:rsidP="00891F11">
            <w:pPr>
              <w:rPr>
                <w:sz w:val="20"/>
                <w:szCs w:val="20"/>
              </w:rPr>
            </w:pPr>
            <w:r w:rsidRPr="00AB62D6">
              <w:rPr>
                <w:sz w:val="20"/>
                <w:szCs w:val="20"/>
              </w:rPr>
              <w:t>Implementation of standard operating instructions</w:t>
            </w:r>
          </w:p>
        </w:tc>
        <w:tc>
          <w:tcPr>
            <w:tcW w:w="2373" w:type="dxa"/>
            <w:vAlign w:val="center"/>
          </w:tcPr>
          <w:p w14:paraId="600DD716" w14:textId="77777777" w:rsidR="00B95E3F" w:rsidRPr="00AB62D6" w:rsidRDefault="00B95E3F" w:rsidP="00347B34">
            <w:pPr>
              <w:jc w:val="center"/>
              <w:rPr>
                <w:sz w:val="20"/>
                <w:szCs w:val="20"/>
              </w:rPr>
            </w:pPr>
            <w:r w:rsidRPr="00AB62D6">
              <w:rPr>
                <w:sz w:val="20"/>
                <w:szCs w:val="20"/>
              </w:rPr>
              <w:t>3</w:t>
            </w:r>
          </w:p>
        </w:tc>
        <w:tc>
          <w:tcPr>
            <w:tcW w:w="2374" w:type="dxa"/>
            <w:vAlign w:val="center"/>
          </w:tcPr>
          <w:p w14:paraId="0E014B8D" w14:textId="77777777" w:rsidR="00B95E3F" w:rsidRPr="00AB62D6" w:rsidRDefault="00B95E3F" w:rsidP="00347B34">
            <w:pPr>
              <w:jc w:val="center"/>
              <w:rPr>
                <w:sz w:val="20"/>
                <w:szCs w:val="20"/>
              </w:rPr>
            </w:pPr>
            <w:r w:rsidRPr="00AB62D6">
              <w:rPr>
                <w:sz w:val="20"/>
                <w:szCs w:val="20"/>
              </w:rPr>
              <w:t>2</w:t>
            </w:r>
          </w:p>
        </w:tc>
        <w:tc>
          <w:tcPr>
            <w:tcW w:w="2374" w:type="dxa"/>
            <w:vAlign w:val="center"/>
          </w:tcPr>
          <w:p w14:paraId="62BC218F" w14:textId="77777777" w:rsidR="00B95E3F" w:rsidRPr="00AB62D6" w:rsidRDefault="00B95E3F" w:rsidP="00347B34">
            <w:pPr>
              <w:jc w:val="center"/>
              <w:rPr>
                <w:sz w:val="20"/>
                <w:szCs w:val="20"/>
              </w:rPr>
            </w:pPr>
            <w:r w:rsidRPr="00AB62D6">
              <w:rPr>
                <w:sz w:val="20"/>
                <w:szCs w:val="20"/>
              </w:rPr>
              <w:t>1</w:t>
            </w:r>
          </w:p>
        </w:tc>
      </w:tr>
      <w:tr w:rsidR="00B95E3F" w:rsidRPr="00AB62D6" w14:paraId="7230414C" w14:textId="77777777" w:rsidTr="00347B34">
        <w:tc>
          <w:tcPr>
            <w:tcW w:w="2373" w:type="dxa"/>
          </w:tcPr>
          <w:p w14:paraId="187AB131" w14:textId="77777777" w:rsidR="00B95E3F" w:rsidRPr="00AB62D6" w:rsidRDefault="00B95E3F" w:rsidP="00891F11">
            <w:pPr>
              <w:rPr>
                <w:sz w:val="20"/>
                <w:szCs w:val="20"/>
              </w:rPr>
            </w:pPr>
            <w:r w:rsidRPr="00AB62D6">
              <w:rPr>
                <w:sz w:val="20"/>
                <w:szCs w:val="20"/>
              </w:rPr>
              <w:t>Implementation of internal and external operating procedures, in routine and emergency situatio</w:t>
            </w:r>
            <w:r w:rsidR="008C02C4">
              <w:rPr>
                <w:sz w:val="20"/>
                <w:szCs w:val="20"/>
              </w:rPr>
              <w:t>n</w:t>
            </w:r>
          </w:p>
        </w:tc>
        <w:tc>
          <w:tcPr>
            <w:tcW w:w="2373" w:type="dxa"/>
            <w:vAlign w:val="center"/>
          </w:tcPr>
          <w:p w14:paraId="35EC6B9C" w14:textId="77777777" w:rsidR="00B95E3F" w:rsidRPr="00AB62D6" w:rsidRDefault="00B95E3F" w:rsidP="00347B34">
            <w:pPr>
              <w:jc w:val="center"/>
              <w:rPr>
                <w:sz w:val="20"/>
                <w:szCs w:val="20"/>
              </w:rPr>
            </w:pPr>
            <w:r w:rsidRPr="00AB62D6">
              <w:rPr>
                <w:sz w:val="20"/>
                <w:szCs w:val="20"/>
              </w:rPr>
              <w:t>4</w:t>
            </w:r>
          </w:p>
        </w:tc>
        <w:tc>
          <w:tcPr>
            <w:tcW w:w="2374" w:type="dxa"/>
            <w:vAlign w:val="center"/>
          </w:tcPr>
          <w:p w14:paraId="49E90C19" w14:textId="77777777" w:rsidR="00B95E3F" w:rsidRPr="00AB62D6" w:rsidRDefault="00B95E3F" w:rsidP="00347B34">
            <w:pPr>
              <w:jc w:val="center"/>
              <w:rPr>
                <w:sz w:val="20"/>
                <w:szCs w:val="20"/>
              </w:rPr>
            </w:pPr>
            <w:r w:rsidRPr="00AB62D6">
              <w:rPr>
                <w:sz w:val="20"/>
                <w:szCs w:val="20"/>
              </w:rPr>
              <w:t>3</w:t>
            </w:r>
          </w:p>
        </w:tc>
        <w:tc>
          <w:tcPr>
            <w:tcW w:w="2374" w:type="dxa"/>
            <w:vAlign w:val="center"/>
          </w:tcPr>
          <w:p w14:paraId="0C81FF6A" w14:textId="77777777" w:rsidR="00B95E3F" w:rsidRPr="00AB62D6" w:rsidRDefault="00B95E3F" w:rsidP="00347B34">
            <w:pPr>
              <w:jc w:val="center"/>
              <w:rPr>
                <w:sz w:val="20"/>
                <w:szCs w:val="20"/>
              </w:rPr>
            </w:pPr>
            <w:r w:rsidRPr="00AB62D6">
              <w:rPr>
                <w:sz w:val="20"/>
                <w:szCs w:val="20"/>
              </w:rPr>
              <w:t>4</w:t>
            </w:r>
          </w:p>
        </w:tc>
      </w:tr>
      <w:tr w:rsidR="008C02C4" w:rsidRPr="00AB62D6" w14:paraId="1CC51932" w14:textId="77777777" w:rsidTr="00347B34">
        <w:tc>
          <w:tcPr>
            <w:tcW w:w="2373" w:type="dxa"/>
          </w:tcPr>
          <w:p w14:paraId="4045FEDD" w14:textId="77777777" w:rsidR="008C02C4" w:rsidRPr="00AB62D6" w:rsidRDefault="00891F11" w:rsidP="008C02C4">
            <w:pPr>
              <w:rPr>
                <w:sz w:val="20"/>
                <w:szCs w:val="20"/>
              </w:rPr>
            </w:pPr>
            <w:r>
              <w:rPr>
                <w:sz w:val="20"/>
                <w:szCs w:val="20"/>
              </w:rPr>
              <w:t>VTS tools and their management</w:t>
            </w:r>
          </w:p>
        </w:tc>
        <w:tc>
          <w:tcPr>
            <w:tcW w:w="2373" w:type="dxa"/>
            <w:vAlign w:val="center"/>
          </w:tcPr>
          <w:p w14:paraId="584F40AC" w14:textId="77777777" w:rsidR="008C02C4" w:rsidRPr="00AB62D6" w:rsidRDefault="00891F11" w:rsidP="00347B34">
            <w:pPr>
              <w:jc w:val="center"/>
              <w:rPr>
                <w:sz w:val="20"/>
                <w:szCs w:val="20"/>
              </w:rPr>
            </w:pPr>
            <w:r>
              <w:rPr>
                <w:sz w:val="20"/>
                <w:szCs w:val="20"/>
              </w:rPr>
              <w:t>4</w:t>
            </w:r>
          </w:p>
        </w:tc>
        <w:tc>
          <w:tcPr>
            <w:tcW w:w="2374" w:type="dxa"/>
            <w:vAlign w:val="center"/>
          </w:tcPr>
          <w:p w14:paraId="7370DEE6" w14:textId="77777777" w:rsidR="008C02C4" w:rsidRPr="00AB62D6" w:rsidRDefault="00891F11" w:rsidP="00347B34">
            <w:pPr>
              <w:jc w:val="center"/>
              <w:rPr>
                <w:sz w:val="20"/>
                <w:szCs w:val="20"/>
              </w:rPr>
            </w:pPr>
            <w:r>
              <w:rPr>
                <w:sz w:val="20"/>
                <w:szCs w:val="20"/>
              </w:rPr>
              <w:t>3</w:t>
            </w:r>
          </w:p>
        </w:tc>
        <w:tc>
          <w:tcPr>
            <w:tcW w:w="2374" w:type="dxa"/>
            <w:vAlign w:val="center"/>
          </w:tcPr>
          <w:p w14:paraId="4C240448" w14:textId="77777777" w:rsidR="008C02C4" w:rsidRPr="00AB62D6" w:rsidRDefault="008C02C4" w:rsidP="00347B34">
            <w:pPr>
              <w:jc w:val="center"/>
              <w:rPr>
                <w:sz w:val="20"/>
                <w:szCs w:val="20"/>
              </w:rPr>
            </w:pPr>
          </w:p>
        </w:tc>
      </w:tr>
    </w:tbl>
    <w:p w14:paraId="5064613D" w14:textId="77777777" w:rsidR="0073424A" w:rsidRDefault="0073424A">
      <w:pPr>
        <w:rPr>
          <w:ins w:id="749" w:author="Lilian Biber" w:date="2018-08-09T09:27:00Z"/>
          <w:b/>
          <w:iCs/>
          <w:szCs w:val="22"/>
        </w:rPr>
      </w:pPr>
    </w:p>
    <w:p w14:paraId="35F34557" w14:textId="77777777" w:rsidR="0073424A" w:rsidRDefault="0073424A">
      <w:pPr>
        <w:rPr>
          <w:ins w:id="750" w:author="Lilian Biber" w:date="2018-08-09T09:27:00Z"/>
          <w:b/>
          <w:iCs/>
          <w:szCs w:val="22"/>
        </w:rPr>
      </w:pPr>
    </w:p>
    <w:p w14:paraId="50B7EED3" w14:textId="77777777" w:rsidR="0073424A" w:rsidRDefault="0073424A">
      <w:pPr>
        <w:rPr>
          <w:ins w:id="751" w:author="Lilian Biber" w:date="2018-08-09T09:27:00Z"/>
          <w:b/>
          <w:iCs/>
          <w:szCs w:val="22"/>
        </w:rPr>
      </w:pPr>
    </w:p>
    <w:p w14:paraId="3B51F4C9" w14:textId="77777777" w:rsidR="0073424A" w:rsidRDefault="0073424A">
      <w:pPr>
        <w:rPr>
          <w:ins w:id="752" w:author="Lilian Biber" w:date="2018-08-09T09:27:00Z"/>
          <w:b/>
          <w:iCs/>
          <w:szCs w:val="22"/>
        </w:rPr>
      </w:pPr>
    </w:p>
    <w:p w14:paraId="52289E95" w14:textId="77777777" w:rsidR="0073424A" w:rsidRDefault="0073424A">
      <w:pPr>
        <w:rPr>
          <w:ins w:id="753" w:author="Lilian Biber" w:date="2018-08-09T09:27:00Z"/>
          <w:b/>
          <w:iCs/>
          <w:szCs w:val="22"/>
        </w:rPr>
      </w:pPr>
    </w:p>
    <w:p w14:paraId="7B58929E" w14:textId="77777777" w:rsidR="0073424A" w:rsidRDefault="0073424A">
      <w:pPr>
        <w:rPr>
          <w:ins w:id="754" w:author="Lilian Biber" w:date="2018-08-09T09:27:00Z"/>
          <w:b/>
          <w:iCs/>
          <w:szCs w:val="22"/>
        </w:rPr>
      </w:pPr>
    </w:p>
    <w:p w14:paraId="0FFDA519" w14:textId="77777777" w:rsidR="0073424A" w:rsidRDefault="0073424A">
      <w:pPr>
        <w:rPr>
          <w:ins w:id="755" w:author="Lilian Biber" w:date="2018-08-09T09:27:00Z"/>
          <w:b/>
          <w:iCs/>
          <w:szCs w:val="22"/>
        </w:rPr>
      </w:pPr>
    </w:p>
    <w:p w14:paraId="10B36090" w14:textId="77777777" w:rsidR="00E83174" w:rsidRDefault="00E83174">
      <w:pPr>
        <w:rPr>
          <w:b/>
          <w:iCs/>
          <w:szCs w:val="22"/>
        </w:rPr>
      </w:pPr>
      <w:r>
        <w:rPr>
          <w:b/>
          <w:iCs/>
          <w:szCs w:val="22"/>
        </w:rPr>
        <w:lastRenderedPageBreak/>
        <w:t>1.3 PRIOR LEARNING ASSESSMENT</w:t>
      </w:r>
    </w:p>
    <w:p w14:paraId="4C8C3BCB" w14:textId="77777777" w:rsidR="00B207C2" w:rsidRPr="00860EA6" w:rsidRDefault="00387D55" w:rsidP="008C02C4">
      <w:pPr>
        <w:jc w:val="both"/>
        <w:rPr>
          <w:iCs/>
          <w:szCs w:val="22"/>
        </w:rPr>
      </w:pPr>
      <w:r w:rsidRPr="00860EA6">
        <w:rPr>
          <w:szCs w:val="22"/>
        </w:rPr>
        <w:t>Th</w:t>
      </w:r>
      <w:r>
        <w:rPr>
          <w:szCs w:val="22"/>
        </w:rPr>
        <w:t>e  performance and duration of th</w:t>
      </w:r>
      <w:r w:rsidRPr="00860EA6">
        <w:rPr>
          <w:szCs w:val="22"/>
        </w:rPr>
        <w:t xml:space="preserve">is module </w:t>
      </w:r>
      <w:r>
        <w:rPr>
          <w:szCs w:val="22"/>
        </w:rPr>
        <w:t>should vary</w:t>
      </w:r>
      <w:r w:rsidRPr="00860EA6">
        <w:rPr>
          <w:szCs w:val="22"/>
        </w:rPr>
        <w:t xml:space="preserve"> </w:t>
      </w:r>
      <w:r>
        <w:rPr>
          <w:szCs w:val="22"/>
        </w:rPr>
        <w:t>considering</w:t>
      </w:r>
      <w:r w:rsidRPr="00860EA6">
        <w:rPr>
          <w:szCs w:val="22"/>
        </w:rPr>
        <w:t xml:space="preserve"> Managers </w:t>
      </w:r>
      <w:r>
        <w:rPr>
          <w:szCs w:val="22"/>
        </w:rPr>
        <w:t xml:space="preserve">VTS </w:t>
      </w:r>
      <w:r w:rsidRPr="00860EA6">
        <w:rPr>
          <w:szCs w:val="22"/>
        </w:rPr>
        <w:t xml:space="preserve">background </w:t>
      </w:r>
      <w:r>
        <w:rPr>
          <w:szCs w:val="22"/>
        </w:rPr>
        <w:t>and prior qualifications</w:t>
      </w:r>
      <w:r w:rsidRPr="00860EA6" w:rsidDel="00387D55">
        <w:rPr>
          <w:iCs/>
          <w:szCs w:val="22"/>
        </w:rPr>
        <w:t xml:space="preserve"> </w:t>
      </w:r>
      <w:r w:rsidR="00B207C2" w:rsidRPr="00860EA6">
        <w:rPr>
          <w:iCs/>
          <w:szCs w:val="22"/>
        </w:rPr>
        <w:br w:type="page"/>
      </w:r>
    </w:p>
    <w:p w14:paraId="3ADEBF86" w14:textId="77777777" w:rsidR="00F66A24" w:rsidRDefault="007A553E" w:rsidP="007A553E">
      <w:pPr>
        <w:jc w:val="center"/>
        <w:rPr>
          <w:b/>
          <w:iCs/>
          <w:szCs w:val="22"/>
        </w:rPr>
      </w:pPr>
      <w:r>
        <w:rPr>
          <w:b/>
          <w:iCs/>
          <w:szCs w:val="22"/>
        </w:rPr>
        <w:lastRenderedPageBreak/>
        <w:t xml:space="preserve">MODULE 4 - </w:t>
      </w:r>
      <w:r w:rsidR="00F66A24" w:rsidRPr="00F66A24">
        <w:rPr>
          <w:b/>
          <w:iCs/>
          <w:szCs w:val="22"/>
        </w:rPr>
        <w:t>COMMUNICATION IN EMERGENCY SITUATION</w:t>
      </w:r>
    </w:p>
    <w:p w14:paraId="0E665D49" w14:textId="77777777" w:rsidR="005F1D78" w:rsidRDefault="005F1D78" w:rsidP="00C53D82">
      <w:pPr>
        <w:rPr>
          <w:b/>
          <w:iCs/>
          <w:szCs w:val="22"/>
        </w:rPr>
      </w:pPr>
    </w:p>
    <w:p w14:paraId="081578B0" w14:textId="77777777" w:rsidR="005F1D78" w:rsidRPr="00B35639" w:rsidRDefault="005F1D78" w:rsidP="005F1D78">
      <w:pPr>
        <w:autoSpaceDE w:val="0"/>
        <w:autoSpaceDN w:val="0"/>
        <w:adjustRightInd w:val="0"/>
        <w:rPr>
          <w:rFonts w:cs="Arial"/>
          <w:b/>
          <w:bCs/>
          <w:szCs w:val="22"/>
          <w:lang w:val="en-US" w:eastAsia="en-GB"/>
        </w:rPr>
      </w:pPr>
      <w:r w:rsidRPr="00B35639">
        <w:rPr>
          <w:rFonts w:cs="Arial"/>
          <w:b/>
          <w:bCs/>
          <w:szCs w:val="22"/>
          <w:lang w:val="en-US" w:eastAsia="en-GB"/>
        </w:rPr>
        <w:t>1.1 INTRODUCTION</w:t>
      </w:r>
    </w:p>
    <w:p w14:paraId="3AC3B022" w14:textId="77777777" w:rsidR="005F1D78" w:rsidRDefault="005F1D78" w:rsidP="007A553E">
      <w:pPr>
        <w:autoSpaceDE w:val="0"/>
        <w:autoSpaceDN w:val="0"/>
        <w:adjustRightInd w:val="0"/>
        <w:jc w:val="both"/>
        <w:rPr>
          <w:rFonts w:cs="Arial"/>
          <w:szCs w:val="22"/>
          <w:lang w:val="en-US" w:eastAsia="en-GB"/>
        </w:rPr>
      </w:pPr>
      <w:r w:rsidRPr="00B35639">
        <w:rPr>
          <w:rFonts w:cs="Arial"/>
          <w:szCs w:val="22"/>
          <w:lang w:val="en-US" w:eastAsia="en-GB"/>
        </w:rPr>
        <w:t xml:space="preserve">Instructors for this module should be skilled in </w:t>
      </w:r>
      <w:r>
        <w:rPr>
          <w:rFonts w:cs="Arial"/>
          <w:szCs w:val="22"/>
          <w:lang w:val="en-US" w:eastAsia="en-GB"/>
        </w:rPr>
        <w:t>communication in crisis situation.</w:t>
      </w:r>
    </w:p>
    <w:p w14:paraId="0048EB09" w14:textId="77777777" w:rsidR="005F1D78" w:rsidRPr="00B35639" w:rsidRDefault="005F1D78" w:rsidP="005F1D78">
      <w:pPr>
        <w:autoSpaceDE w:val="0"/>
        <w:autoSpaceDN w:val="0"/>
        <w:adjustRightInd w:val="0"/>
        <w:rPr>
          <w:rFonts w:cs="Arial"/>
          <w:szCs w:val="22"/>
          <w:lang w:val="en-US" w:eastAsia="en-GB"/>
        </w:rPr>
      </w:pPr>
    </w:p>
    <w:p w14:paraId="086D7437" w14:textId="77777777" w:rsidR="005F1D78" w:rsidRPr="00AB62D6" w:rsidRDefault="005F1D78" w:rsidP="005F1D78">
      <w:pPr>
        <w:autoSpaceDE w:val="0"/>
        <w:autoSpaceDN w:val="0"/>
        <w:adjustRightInd w:val="0"/>
        <w:rPr>
          <w:rFonts w:cs="Arial"/>
          <w:szCs w:val="22"/>
          <w:lang w:val="en-US" w:eastAsia="en-GB"/>
        </w:rPr>
      </w:pPr>
      <w:r w:rsidRPr="00AB62D6">
        <w:rPr>
          <w:rFonts w:cs="Arial"/>
          <w:szCs w:val="22"/>
          <w:lang w:val="en-US" w:eastAsia="en-GB"/>
        </w:rPr>
        <w:t>1.1.1 Background</w:t>
      </w:r>
    </w:p>
    <w:p w14:paraId="6A102172" w14:textId="77777777" w:rsidR="005F1D78" w:rsidRDefault="005F1D78" w:rsidP="007A553E">
      <w:pPr>
        <w:autoSpaceDE w:val="0"/>
        <w:autoSpaceDN w:val="0"/>
        <w:adjustRightInd w:val="0"/>
        <w:jc w:val="both"/>
        <w:rPr>
          <w:rFonts w:cs="Arial"/>
          <w:szCs w:val="22"/>
          <w:lang w:val="en-US" w:eastAsia="en-GB"/>
        </w:rPr>
      </w:pPr>
      <w:r>
        <w:rPr>
          <w:szCs w:val="22"/>
        </w:rPr>
        <w:t>One of the main goal for an efficient management of an emergency</w:t>
      </w:r>
      <w:r w:rsidR="007A553E">
        <w:rPr>
          <w:szCs w:val="22"/>
        </w:rPr>
        <w:t xml:space="preserve"> situation </w:t>
      </w:r>
      <w:r>
        <w:rPr>
          <w:szCs w:val="22"/>
        </w:rPr>
        <w:t xml:space="preserve"> is communication. A correct and effectiveness internal and external communication </w:t>
      </w:r>
      <w:r w:rsidR="007A553E">
        <w:rPr>
          <w:szCs w:val="22"/>
        </w:rPr>
        <w:t xml:space="preserve">contribute to </w:t>
      </w:r>
      <w:r>
        <w:rPr>
          <w:szCs w:val="22"/>
        </w:rPr>
        <w:t>gara</w:t>
      </w:r>
      <w:r w:rsidR="00E83174">
        <w:rPr>
          <w:szCs w:val="22"/>
        </w:rPr>
        <w:t>n</w:t>
      </w:r>
      <w:r>
        <w:rPr>
          <w:szCs w:val="22"/>
        </w:rPr>
        <w:t xml:space="preserve">tee </w:t>
      </w:r>
      <w:r w:rsidR="007A553E">
        <w:rPr>
          <w:szCs w:val="22"/>
        </w:rPr>
        <w:t>a good management of crisis situations</w:t>
      </w:r>
      <w:r w:rsidR="00B0655B">
        <w:rPr>
          <w:szCs w:val="22"/>
        </w:rPr>
        <w:t>.</w:t>
      </w:r>
    </w:p>
    <w:p w14:paraId="07DFF4DD" w14:textId="77777777" w:rsidR="005F1D78" w:rsidRPr="00B35639" w:rsidRDefault="005F1D78" w:rsidP="005F1D78">
      <w:pPr>
        <w:jc w:val="both"/>
        <w:rPr>
          <w:rFonts w:cs="Arial"/>
          <w:b/>
          <w:bCs/>
          <w:szCs w:val="22"/>
          <w:lang w:val="en-US" w:eastAsia="en-GB"/>
        </w:rPr>
      </w:pPr>
    </w:p>
    <w:p w14:paraId="35C18067" w14:textId="77777777" w:rsidR="005F1D78" w:rsidRDefault="005F1D78" w:rsidP="005F1D78">
      <w:pPr>
        <w:jc w:val="both"/>
        <w:rPr>
          <w:iCs/>
          <w:szCs w:val="22"/>
        </w:rPr>
      </w:pPr>
      <w:r w:rsidRPr="00AB62D6">
        <w:rPr>
          <w:rFonts w:cs="Arial"/>
          <w:b/>
          <w:bCs/>
          <w:szCs w:val="22"/>
          <w:lang w:val="en-US" w:eastAsia="en-GB"/>
        </w:rPr>
        <w:t>1.2 SUBJECT FRAMEWORK</w:t>
      </w:r>
    </w:p>
    <w:p w14:paraId="5B67B925" w14:textId="77777777" w:rsidR="005F1D78" w:rsidRDefault="005F1D78" w:rsidP="005F1D78">
      <w:pPr>
        <w:jc w:val="both"/>
        <w:rPr>
          <w:rFonts w:eastAsia="Times New Roman" w:cs="Arial"/>
          <w:color w:val="222222"/>
          <w:sz w:val="20"/>
          <w:lang w:eastAsia="it-IT"/>
        </w:rPr>
      </w:pPr>
      <w:r>
        <w:rPr>
          <w:iCs/>
          <w:szCs w:val="22"/>
        </w:rPr>
        <w:t>1.2.1 Purpose:</w:t>
      </w:r>
      <w:r w:rsidRPr="00B207C2">
        <w:rPr>
          <w:rFonts w:eastAsia="Times New Roman" w:cs="Arial"/>
          <w:color w:val="222222"/>
          <w:sz w:val="20"/>
          <w:lang w:eastAsia="it-IT"/>
        </w:rPr>
        <w:t xml:space="preserve"> </w:t>
      </w:r>
    </w:p>
    <w:p w14:paraId="3536B674" w14:textId="77777777" w:rsidR="007A553E" w:rsidRDefault="007A553E" w:rsidP="007A553E">
      <w:pPr>
        <w:autoSpaceDE w:val="0"/>
        <w:autoSpaceDN w:val="0"/>
        <w:adjustRightInd w:val="0"/>
        <w:jc w:val="both"/>
        <w:rPr>
          <w:szCs w:val="22"/>
        </w:rPr>
      </w:pPr>
      <w:r w:rsidRPr="007A553E">
        <w:rPr>
          <w:szCs w:val="22"/>
        </w:rPr>
        <w:t>Manage strategies to develop proper communication in crisis situation that has in the media and in public opinion the main targets of comparison</w:t>
      </w:r>
      <w:r w:rsidR="00B0655B">
        <w:rPr>
          <w:szCs w:val="22"/>
        </w:rPr>
        <w:t>.</w:t>
      </w:r>
    </w:p>
    <w:p w14:paraId="0F025D34" w14:textId="77777777" w:rsidR="007A553E" w:rsidRDefault="007A553E" w:rsidP="007A553E">
      <w:pPr>
        <w:autoSpaceDE w:val="0"/>
        <w:autoSpaceDN w:val="0"/>
        <w:adjustRightInd w:val="0"/>
        <w:jc w:val="both"/>
        <w:rPr>
          <w:sz w:val="23"/>
          <w:szCs w:val="23"/>
        </w:rPr>
      </w:pPr>
    </w:p>
    <w:p w14:paraId="68BE5E4B" w14:textId="77777777" w:rsidR="007A553E" w:rsidRPr="008811DC" w:rsidRDefault="007A553E" w:rsidP="007A553E">
      <w:pPr>
        <w:rPr>
          <w:sz w:val="23"/>
          <w:szCs w:val="23"/>
        </w:rPr>
      </w:pPr>
      <w:r>
        <w:rPr>
          <w:sz w:val="23"/>
          <w:szCs w:val="23"/>
        </w:rPr>
        <w:t xml:space="preserve">1.2.2 Aim: </w:t>
      </w:r>
    </w:p>
    <w:p w14:paraId="6A344B3F" w14:textId="77777777" w:rsidR="007A553E" w:rsidRPr="007A553E" w:rsidRDefault="007A553E" w:rsidP="007A553E">
      <w:pPr>
        <w:autoSpaceDE w:val="0"/>
        <w:autoSpaceDN w:val="0"/>
        <w:adjustRightInd w:val="0"/>
        <w:jc w:val="both"/>
        <w:rPr>
          <w:szCs w:val="22"/>
        </w:rPr>
      </w:pPr>
      <w:r w:rsidRPr="007A553E">
        <w:rPr>
          <w:szCs w:val="22"/>
        </w:rPr>
        <w:t>provide knowledge and develop integrated skills on theoretical and practical operational tools aimed at the management of crisis situations and emergencies from the point of view of psycho-social and communicational, inspired by new developments in human sciences.</w:t>
      </w:r>
    </w:p>
    <w:p w14:paraId="73378E38" w14:textId="77777777" w:rsidR="005F1D78" w:rsidRPr="007A553E" w:rsidRDefault="007A553E" w:rsidP="007A553E">
      <w:pPr>
        <w:autoSpaceDE w:val="0"/>
        <w:autoSpaceDN w:val="0"/>
        <w:adjustRightInd w:val="0"/>
        <w:jc w:val="both"/>
        <w:rPr>
          <w:szCs w:val="22"/>
        </w:rPr>
      </w:pPr>
      <w:r w:rsidRPr="007A553E">
        <w:rPr>
          <w:szCs w:val="22"/>
        </w:rPr>
        <w:t>Provide knowledge on resilience elements for a dinamic and positive reaction to difficult situations</w:t>
      </w:r>
      <w:r w:rsidR="00B0655B">
        <w:rPr>
          <w:szCs w:val="22"/>
        </w:rPr>
        <w:t>.</w:t>
      </w:r>
    </w:p>
    <w:p w14:paraId="3557EE7C" w14:textId="77777777" w:rsidR="002342B4" w:rsidRDefault="002342B4">
      <w:pPr>
        <w:rPr>
          <w:szCs w:val="22"/>
        </w:rPr>
      </w:pPr>
    </w:p>
    <w:tbl>
      <w:tblPr>
        <w:tblStyle w:val="TableGrid"/>
        <w:tblW w:w="0" w:type="auto"/>
        <w:tblLook w:val="04A0" w:firstRow="1" w:lastRow="0" w:firstColumn="1" w:lastColumn="0" w:noHBand="0" w:noVBand="1"/>
      </w:tblPr>
      <w:tblGrid>
        <w:gridCol w:w="2327"/>
        <w:gridCol w:w="2336"/>
        <w:gridCol w:w="2338"/>
        <w:gridCol w:w="2343"/>
      </w:tblGrid>
      <w:tr w:rsidR="00B466C5" w14:paraId="25E75D12" w14:textId="77777777" w:rsidTr="00347B34">
        <w:tc>
          <w:tcPr>
            <w:tcW w:w="2373" w:type="dxa"/>
            <w:vMerge w:val="restart"/>
          </w:tcPr>
          <w:p w14:paraId="0964D382" w14:textId="77777777" w:rsidR="00B466C5" w:rsidRDefault="00B466C5" w:rsidP="00347B34">
            <w:pPr>
              <w:rPr>
                <w:b/>
                <w:szCs w:val="22"/>
                <w:u w:val="single"/>
              </w:rPr>
            </w:pPr>
            <w:r>
              <w:rPr>
                <w:b/>
                <w:szCs w:val="22"/>
                <w:u w:val="single"/>
              </w:rPr>
              <w:t>Subject Area</w:t>
            </w:r>
          </w:p>
        </w:tc>
        <w:tc>
          <w:tcPr>
            <w:tcW w:w="2373" w:type="dxa"/>
            <w:vMerge w:val="restart"/>
          </w:tcPr>
          <w:p w14:paraId="7C12C823" w14:textId="77777777" w:rsidR="00B466C5" w:rsidRDefault="00B466C5" w:rsidP="00347B34">
            <w:pPr>
              <w:rPr>
                <w:b/>
                <w:szCs w:val="22"/>
                <w:u w:val="single"/>
              </w:rPr>
            </w:pPr>
            <w:r>
              <w:rPr>
                <w:b/>
                <w:szCs w:val="22"/>
                <w:u w:val="single"/>
              </w:rPr>
              <w:t>Reccomended Competence Level</w:t>
            </w:r>
          </w:p>
        </w:tc>
        <w:tc>
          <w:tcPr>
            <w:tcW w:w="4748" w:type="dxa"/>
            <w:gridSpan w:val="2"/>
          </w:tcPr>
          <w:p w14:paraId="7794E378" w14:textId="77777777" w:rsidR="00B466C5" w:rsidRDefault="00B466C5" w:rsidP="00347B34">
            <w:pPr>
              <w:jc w:val="center"/>
              <w:rPr>
                <w:b/>
                <w:szCs w:val="22"/>
                <w:u w:val="single"/>
              </w:rPr>
            </w:pPr>
            <w:r>
              <w:rPr>
                <w:b/>
                <w:szCs w:val="22"/>
                <w:u w:val="single"/>
              </w:rPr>
              <w:t>Recommended Hours</w:t>
            </w:r>
          </w:p>
        </w:tc>
      </w:tr>
      <w:tr w:rsidR="00B466C5" w14:paraId="4260185E" w14:textId="77777777" w:rsidTr="00347B34">
        <w:tc>
          <w:tcPr>
            <w:tcW w:w="2373" w:type="dxa"/>
            <w:vMerge/>
          </w:tcPr>
          <w:p w14:paraId="37EA335D" w14:textId="77777777" w:rsidR="00B466C5" w:rsidRDefault="00B466C5" w:rsidP="00347B34">
            <w:pPr>
              <w:rPr>
                <w:b/>
                <w:szCs w:val="22"/>
                <w:u w:val="single"/>
              </w:rPr>
            </w:pPr>
          </w:p>
        </w:tc>
        <w:tc>
          <w:tcPr>
            <w:tcW w:w="2373" w:type="dxa"/>
            <w:vMerge/>
          </w:tcPr>
          <w:p w14:paraId="2EC136A0" w14:textId="77777777" w:rsidR="00B466C5" w:rsidRDefault="00B466C5" w:rsidP="00347B34">
            <w:pPr>
              <w:rPr>
                <w:b/>
                <w:szCs w:val="22"/>
                <w:u w:val="single"/>
              </w:rPr>
            </w:pPr>
          </w:p>
        </w:tc>
        <w:tc>
          <w:tcPr>
            <w:tcW w:w="2374" w:type="dxa"/>
          </w:tcPr>
          <w:p w14:paraId="455968AC" w14:textId="77777777" w:rsidR="00B466C5" w:rsidRDefault="00B466C5" w:rsidP="00347B34">
            <w:pPr>
              <w:rPr>
                <w:b/>
                <w:szCs w:val="22"/>
                <w:u w:val="single"/>
              </w:rPr>
            </w:pPr>
            <w:r>
              <w:rPr>
                <w:b/>
                <w:szCs w:val="22"/>
                <w:u w:val="single"/>
              </w:rPr>
              <w:t>Presentations/ Lectures</w:t>
            </w:r>
          </w:p>
        </w:tc>
        <w:tc>
          <w:tcPr>
            <w:tcW w:w="2374" w:type="dxa"/>
          </w:tcPr>
          <w:p w14:paraId="12117271" w14:textId="77777777" w:rsidR="00B466C5" w:rsidRDefault="00B466C5" w:rsidP="00347B34">
            <w:pPr>
              <w:rPr>
                <w:b/>
                <w:szCs w:val="22"/>
                <w:u w:val="single"/>
              </w:rPr>
            </w:pPr>
            <w:del w:id="756" w:author="Lilian Biber" w:date="2018-08-09T11:43:00Z">
              <w:r w:rsidDel="00E01953">
                <w:rPr>
                  <w:b/>
                  <w:szCs w:val="22"/>
                  <w:u w:val="single"/>
                </w:rPr>
                <w:delText>Exercises/ simulation</w:delText>
              </w:r>
            </w:del>
            <w:ins w:id="757" w:author="Lilian Biber" w:date="2018-08-09T11:43:00Z">
              <w:r w:rsidR="00E01953">
                <w:rPr>
                  <w:b/>
                  <w:szCs w:val="22"/>
                  <w:u w:val="single"/>
                </w:rPr>
                <w:t>ECW</w:t>
              </w:r>
            </w:ins>
          </w:p>
        </w:tc>
      </w:tr>
      <w:tr w:rsidR="00B466C5" w:rsidRPr="00AB62D6" w14:paraId="419FDA09" w14:textId="77777777" w:rsidTr="00347B34">
        <w:tc>
          <w:tcPr>
            <w:tcW w:w="2373" w:type="dxa"/>
          </w:tcPr>
          <w:p w14:paraId="7B939447" w14:textId="77777777" w:rsidR="00B466C5" w:rsidRDefault="00B466C5" w:rsidP="00347B34">
            <w:pPr>
              <w:rPr>
                <w:sz w:val="20"/>
                <w:szCs w:val="20"/>
              </w:rPr>
            </w:pPr>
            <w:r>
              <w:rPr>
                <w:sz w:val="20"/>
                <w:szCs w:val="20"/>
              </w:rPr>
              <w:t>Crisis, emergencies and context</w:t>
            </w:r>
          </w:p>
          <w:p w14:paraId="67AC6898" w14:textId="77777777" w:rsidR="00B466C5" w:rsidRPr="00AB62D6" w:rsidRDefault="00B466C5" w:rsidP="00347B34">
            <w:pPr>
              <w:rPr>
                <w:sz w:val="20"/>
                <w:szCs w:val="20"/>
              </w:rPr>
            </w:pPr>
          </w:p>
        </w:tc>
        <w:tc>
          <w:tcPr>
            <w:tcW w:w="2373" w:type="dxa"/>
            <w:vAlign w:val="center"/>
          </w:tcPr>
          <w:p w14:paraId="5C357259" w14:textId="77777777" w:rsidR="00B466C5" w:rsidRPr="00AB62D6" w:rsidRDefault="00B466C5" w:rsidP="00347B34">
            <w:pPr>
              <w:jc w:val="center"/>
              <w:rPr>
                <w:sz w:val="20"/>
                <w:szCs w:val="20"/>
              </w:rPr>
            </w:pPr>
            <w:r w:rsidRPr="00AB62D6">
              <w:rPr>
                <w:sz w:val="20"/>
                <w:szCs w:val="20"/>
              </w:rPr>
              <w:t>4</w:t>
            </w:r>
          </w:p>
        </w:tc>
        <w:tc>
          <w:tcPr>
            <w:tcW w:w="2374" w:type="dxa"/>
            <w:vAlign w:val="center"/>
          </w:tcPr>
          <w:p w14:paraId="0970A617" w14:textId="77777777" w:rsidR="00B466C5" w:rsidRPr="00AB62D6" w:rsidRDefault="00B466C5" w:rsidP="00347B34">
            <w:pPr>
              <w:jc w:val="center"/>
              <w:rPr>
                <w:sz w:val="20"/>
                <w:szCs w:val="20"/>
              </w:rPr>
            </w:pPr>
            <w:r>
              <w:rPr>
                <w:sz w:val="20"/>
                <w:szCs w:val="20"/>
              </w:rPr>
              <w:t>3</w:t>
            </w:r>
          </w:p>
        </w:tc>
        <w:tc>
          <w:tcPr>
            <w:tcW w:w="2374" w:type="dxa"/>
            <w:vAlign w:val="center"/>
          </w:tcPr>
          <w:p w14:paraId="41A06718" w14:textId="77777777" w:rsidR="00B466C5" w:rsidRPr="00AB62D6" w:rsidRDefault="00B466C5" w:rsidP="00347B34">
            <w:pPr>
              <w:jc w:val="center"/>
              <w:rPr>
                <w:sz w:val="20"/>
                <w:szCs w:val="20"/>
              </w:rPr>
            </w:pPr>
          </w:p>
        </w:tc>
      </w:tr>
      <w:tr w:rsidR="00B466C5" w:rsidRPr="00AB62D6" w14:paraId="6EEF93F3" w14:textId="77777777" w:rsidTr="00347B34">
        <w:tc>
          <w:tcPr>
            <w:tcW w:w="2373" w:type="dxa"/>
          </w:tcPr>
          <w:p w14:paraId="2C7C6EB3" w14:textId="77777777" w:rsidR="00B466C5" w:rsidRDefault="00B466C5" w:rsidP="00347B34">
            <w:pPr>
              <w:rPr>
                <w:sz w:val="20"/>
                <w:szCs w:val="20"/>
              </w:rPr>
            </w:pPr>
            <w:r>
              <w:rPr>
                <w:sz w:val="20"/>
                <w:szCs w:val="20"/>
              </w:rPr>
              <w:t xml:space="preserve">Comunication models and  traditional communication </w:t>
            </w:r>
          </w:p>
          <w:p w14:paraId="3CAFA44A" w14:textId="77777777" w:rsidR="00B466C5" w:rsidRPr="00AB62D6" w:rsidRDefault="00B466C5" w:rsidP="00347B34">
            <w:pPr>
              <w:rPr>
                <w:sz w:val="20"/>
                <w:szCs w:val="20"/>
              </w:rPr>
            </w:pPr>
          </w:p>
        </w:tc>
        <w:tc>
          <w:tcPr>
            <w:tcW w:w="2373" w:type="dxa"/>
            <w:vAlign w:val="center"/>
          </w:tcPr>
          <w:p w14:paraId="393E8DDD" w14:textId="77777777" w:rsidR="00B466C5" w:rsidRPr="00AB62D6" w:rsidRDefault="00B466C5" w:rsidP="00347B34">
            <w:pPr>
              <w:jc w:val="center"/>
              <w:rPr>
                <w:sz w:val="20"/>
                <w:szCs w:val="20"/>
              </w:rPr>
            </w:pPr>
            <w:r w:rsidRPr="00AB62D6">
              <w:rPr>
                <w:sz w:val="20"/>
                <w:szCs w:val="20"/>
              </w:rPr>
              <w:t>4</w:t>
            </w:r>
          </w:p>
        </w:tc>
        <w:tc>
          <w:tcPr>
            <w:tcW w:w="2374" w:type="dxa"/>
            <w:vAlign w:val="center"/>
          </w:tcPr>
          <w:p w14:paraId="2FD52F1A" w14:textId="77777777" w:rsidR="00B466C5" w:rsidRPr="00AB62D6" w:rsidRDefault="00B466C5" w:rsidP="00347B34">
            <w:pPr>
              <w:jc w:val="center"/>
              <w:rPr>
                <w:sz w:val="20"/>
                <w:szCs w:val="20"/>
              </w:rPr>
            </w:pPr>
            <w:r>
              <w:rPr>
                <w:sz w:val="20"/>
                <w:szCs w:val="20"/>
              </w:rPr>
              <w:t>5</w:t>
            </w:r>
          </w:p>
        </w:tc>
        <w:tc>
          <w:tcPr>
            <w:tcW w:w="2374" w:type="dxa"/>
            <w:vAlign w:val="center"/>
          </w:tcPr>
          <w:p w14:paraId="207CCDCA" w14:textId="77777777" w:rsidR="00B466C5" w:rsidRPr="00AB62D6" w:rsidRDefault="00B466C5" w:rsidP="00347B34">
            <w:pPr>
              <w:jc w:val="center"/>
              <w:rPr>
                <w:sz w:val="20"/>
                <w:szCs w:val="20"/>
              </w:rPr>
            </w:pPr>
          </w:p>
        </w:tc>
      </w:tr>
      <w:tr w:rsidR="00B466C5" w:rsidRPr="00AB62D6" w14:paraId="3F18FE79" w14:textId="77777777" w:rsidTr="00347B34">
        <w:tc>
          <w:tcPr>
            <w:tcW w:w="2373" w:type="dxa"/>
          </w:tcPr>
          <w:p w14:paraId="780BBBBF" w14:textId="77777777" w:rsidR="00B466C5" w:rsidRDefault="00B466C5" w:rsidP="00347B34">
            <w:pPr>
              <w:rPr>
                <w:sz w:val="20"/>
                <w:szCs w:val="20"/>
              </w:rPr>
            </w:pPr>
            <w:r>
              <w:rPr>
                <w:sz w:val="20"/>
                <w:szCs w:val="20"/>
              </w:rPr>
              <w:t>Digital communication</w:t>
            </w:r>
          </w:p>
          <w:p w14:paraId="752E92EF" w14:textId="77777777" w:rsidR="00B466C5" w:rsidRPr="00AB62D6" w:rsidRDefault="00B466C5" w:rsidP="00347B34">
            <w:pPr>
              <w:rPr>
                <w:sz w:val="20"/>
                <w:szCs w:val="20"/>
              </w:rPr>
            </w:pPr>
          </w:p>
        </w:tc>
        <w:tc>
          <w:tcPr>
            <w:tcW w:w="2373" w:type="dxa"/>
            <w:vAlign w:val="center"/>
          </w:tcPr>
          <w:p w14:paraId="16C7C11B" w14:textId="77777777" w:rsidR="00B466C5" w:rsidRPr="00AB62D6" w:rsidRDefault="00B466C5" w:rsidP="00347B34">
            <w:pPr>
              <w:jc w:val="center"/>
              <w:rPr>
                <w:sz w:val="20"/>
                <w:szCs w:val="20"/>
              </w:rPr>
            </w:pPr>
            <w:r w:rsidRPr="00AB62D6">
              <w:rPr>
                <w:sz w:val="20"/>
                <w:szCs w:val="20"/>
              </w:rPr>
              <w:t>4</w:t>
            </w:r>
          </w:p>
        </w:tc>
        <w:tc>
          <w:tcPr>
            <w:tcW w:w="2374" w:type="dxa"/>
            <w:vAlign w:val="center"/>
          </w:tcPr>
          <w:p w14:paraId="0847DA0A" w14:textId="77777777" w:rsidR="00B466C5" w:rsidRPr="00AB62D6" w:rsidRDefault="00B466C5" w:rsidP="00347B34">
            <w:pPr>
              <w:jc w:val="center"/>
              <w:rPr>
                <w:sz w:val="20"/>
                <w:szCs w:val="20"/>
              </w:rPr>
            </w:pPr>
            <w:r>
              <w:rPr>
                <w:sz w:val="20"/>
                <w:szCs w:val="20"/>
              </w:rPr>
              <w:t>3</w:t>
            </w:r>
          </w:p>
        </w:tc>
        <w:tc>
          <w:tcPr>
            <w:tcW w:w="2374" w:type="dxa"/>
            <w:vAlign w:val="center"/>
          </w:tcPr>
          <w:p w14:paraId="47847212" w14:textId="77777777" w:rsidR="00B466C5" w:rsidRPr="00AB62D6" w:rsidRDefault="00B466C5" w:rsidP="00347B34">
            <w:pPr>
              <w:jc w:val="center"/>
              <w:rPr>
                <w:sz w:val="20"/>
                <w:szCs w:val="20"/>
              </w:rPr>
            </w:pPr>
          </w:p>
        </w:tc>
      </w:tr>
      <w:tr w:rsidR="00B466C5" w:rsidRPr="00AB62D6" w14:paraId="5697F866" w14:textId="77777777" w:rsidTr="00347B34">
        <w:tc>
          <w:tcPr>
            <w:tcW w:w="2373" w:type="dxa"/>
          </w:tcPr>
          <w:p w14:paraId="3CE72AF2" w14:textId="77777777" w:rsidR="00B466C5" w:rsidRDefault="00B466C5" w:rsidP="00347B34">
            <w:pPr>
              <w:rPr>
                <w:sz w:val="20"/>
                <w:szCs w:val="20"/>
              </w:rPr>
            </w:pPr>
            <w:r>
              <w:rPr>
                <w:sz w:val="20"/>
                <w:szCs w:val="20"/>
              </w:rPr>
              <w:t>Crisis management, legal and organi zational approaches, media relations</w:t>
            </w:r>
          </w:p>
          <w:p w14:paraId="0B67483B" w14:textId="77777777" w:rsidR="00B466C5" w:rsidRPr="00AB62D6" w:rsidRDefault="00B466C5" w:rsidP="00347B34">
            <w:pPr>
              <w:rPr>
                <w:sz w:val="20"/>
                <w:szCs w:val="20"/>
              </w:rPr>
            </w:pPr>
          </w:p>
        </w:tc>
        <w:tc>
          <w:tcPr>
            <w:tcW w:w="2373" w:type="dxa"/>
            <w:vAlign w:val="center"/>
          </w:tcPr>
          <w:p w14:paraId="144AA965" w14:textId="77777777" w:rsidR="00B466C5" w:rsidRPr="00AB62D6" w:rsidRDefault="00B466C5" w:rsidP="00347B34">
            <w:pPr>
              <w:jc w:val="center"/>
              <w:rPr>
                <w:sz w:val="20"/>
                <w:szCs w:val="20"/>
              </w:rPr>
            </w:pPr>
            <w:r w:rsidRPr="00AB62D6">
              <w:rPr>
                <w:sz w:val="20"/>
                <w:szCs w:val="20"/>
              </w:rPr>
              <w:t>4</w:t>
            </w:r>
          </w:p>
        </w:tc>
        <w:tc>
          <w:tcPr>
            <w:tcW w:w="2374" w:type="dxa"/>
            <w:vAlign w:val="center"/>
          </w:tcPr>
          <w:p w14:paraId="0F5156BE" w14:textId="77777777" w:rsidR="00B466C5" w:rsidRPr="00AB62D6" w:rsidRDefault="00B466C5" w:rsidP="00347B34">
            <w:pPr>
              <w:jc w:val="center"/>
              <w:rPr>
                <w:sz w:val="20"/>
                <w:szCs w:val="20"/>
              </w:rPr>
            </w:pPr>
            <w:r>
              <w:rPr>
                <w:sz w:val="20"/>
                <w:szCs w:val="20"/>
              </w:rPr>
              <w:t>5</w:t>
            </w:r>
          </w:p>
        </w:tc>
        <w:tc>
          <w:tcPr>
            <w:tcW w:w="2374" w:type="dxa"/>
            <w:vAlign w:val="center"/>
          </w:tcPr>
          <w:p w14:paraId="3E7982B4" w14:textId="77777777" w:rsidR="00B466C5" w:rsidRPr="00AB62D6" w:rsidRDefault="00B466C5" w:rsidP="00347B34">
            <w:pPr>
              <w:jc w:val="center"/>
              <w:rPr>
                <w:sz w:val="20"/>
                <w:szCs w:val="20"/>
              </w:rPr>
            </w:pPr>
          </w:p>
        </w:tc>
      </w:tr>
      <w:tr w:rsidR="00B466C5" w:rsidRPr="00AB62D6" w14:paraId="668A9811" w14:textId="77777777" w:rsidTr="00347B34">
        <w:tc>
          <w:tcPr>
            <w:tcW w:w="2373" w:type="dxa"/>
          </w:tcPr>
          <w:p w14:paraId="1F21460F" w14:textId="77777777" w:rsidR="00B466C5" w:rsidRDefault="00B466C5" w:rsidP="00347B34">
            <w:pPr>
              <w:rPr>
                <w:sz w:val="20"/>
                <w:szCs w:val="20"/>
              </w:rPr>
            </w:pPr>
            <w:r>
              <w:rPr>
                <w:sz w:val="20"/>
                <w:szCs w:val="20"/>
              </w:rPr>
              <w:t>Psychology : crisis, emergencies and their influence on communication processes</w:t>
            </w:r>
          </w:p>
          <w:p w14:paraId="5A898198" w14:textId="77777777" w:rsidR="00B466C5" w:rsidRPr="00AB62D6" w:rsidRDefault="00B466C5" w:rsidP="00347B34">
            <w:pPr>
              <w:rPr>
                <w:sz w:val="20"/>
                <w:szCs w:val="20"/>
              </w:rPr>
            </w:pPr>
          </w:p>
        </w:tc>
        <w:tc>
          <w:tcPr>
            <w:tcW w:w="2373" w:type="dxa"/>
            <w:vAlign w:val="center"/>
          </w:tcPr>
          <w:p w14:paraId="683D7D62" w14:textId="77777777" w:rsidR="00B466C5" w:rsidRPr="00AB62D6" w:rsidRDefault="00B466C5" w:rsidP="00347B34">
            <w:pPr>
              <w:jc w:val="center"/>
              <w:rPr>
                <w:sz w:val="20"/>
                <w:szCs w:val="20"/>
              </w:rPr>
            </w:pPr>
            <w:r w:rsidRPr="00AB62D6">
              <w:rPr>
                <w:sz w:val="20"/>
                <w:szCs w:val="20"/>
              </w:rPr>
              <w:t>3</w:t>
            </w:r>
          </w:p>
        </w:tc>
        <w:tc>
          <w:tcPr>
            <w:tcW w:w="2374" w:type="dxa"/>
            <w:vAlign w:val="center"/>
          </w:tcPr>
          <w:p w14:paraId="19FFF84A" w14:textId="77777777" w:rsidR="00B466C5" w:rsidRPr="00AB62D6" w:rsidRDefault="007726A3" w:rsidP="00347B34">
            <w:pPr>
              <w:jc w:val="center"/>
              <w:rPr>
                <w:sz w:val="20"/>
                <w:szCs w:val="20"/>
              </w:rPr>
            </w:pPr>
            <w:r>
              <w:rPr>
                <w:sz w:val="20"/>
                <w:szCs w:val="20"/>
              </w:rPr>
              <w:t>3</w:t>
            </w:r>
          </w:p>
        </w:tc>
        <w:tc>
          <w:tcPr>
            <w:tcW w:w="2374" w:type="dxa"/>
            <w:vAlign w:val="center"/>
          </w:tcPr>
          <w:p w14:paraId="0BE4E0A4" w14:textId="77777777" w:rsidR="00B466C5" w:rsidRPr="00AB62D6" w:rsidRDefault="007726A3" w:rsidP="00347B34">
            <w:pPr>
              <w:jc w:val="center"/>
              <w:rPr>
                <w:sz w:val="20"/>
                <w:szCs w:val="20"/>
              </w:rPr>
            </w:pPr>
            <w:r>
              <w:rPr>
                <w:sz w:val="20"/>
                <w:szCs w:val="20"/>
              </w:rPr>
              <w:t>2</w:t>
            </w:r>
          </w:p>
        </w:tc>
      </w:tr>
      <w:tr w:rsidR="00B466C5" w:rsidRPr="00AB62D6" w14:paraId="12BE33B0" w14:textId="77777777" w:rsidTr="00347B34">
        <w:tc>
          <w:tcPr>
            <w:tcW w:w="2373" w:type="dxa"/>
          </w:tcPr>
          <w:p w14:paraId="6DF8AF9F" w14:textId="77777777" w:rsidR="00B466C5" w:rsidRDefault="00B466C5" w:rsidP="00347B34">
            <w:pPr>
              <w:rPr>
                <w:sz w:val="20"/>
                <w:szCs w:val="20"/>
              </w:rPr>
            </w:pPr>
            <w:r>
              <w:rPr>
                <w:sz w:val="20"/>
                <w:szCs w:val="20"/>
              </w:rPr>
              <w:t xml:space="preserve">Methodologies and techniques for  crisis and emergency management </w:t>
            </w:r>
          </w:p>
          <w:p w14:paraId="787652BB" w14:textId="77777777" w:rsidR="00B466C5" w:rsidRPr="00AB62D6" w:rsidRDefault="00B466C5" w:rsidP="00347B34">
            <w:pPr>
              <w:rPr>
                <w:sz w:val="20"/>
                <w:szCs w:val="20"/>
              </w:rPr>
            </w:pPr>
          </w:p>
        </w:tc>
        <w:tc>
          <w:tcPr>
            <w:tcW w:w="2373" w:type="dxa"/>
            <w:vAlign w:val="center"/>
          </w:tcPr>
          <w:p w14:paraId="6E50C665" w14:textId="77777777" w:rsidR="00B466C5" w:rsidRPr="00AB62D6" w:rsidRDefault="00B466C5" w:rsidP="00347B34">
            <w:pPr>
              <w:jc w:val="center"/>
              <w:rPr>
                <w:sz w:val="20"/>
                <w:szCs w:val="20"/>
              </w:rPr>
            </w:pPr>
            <w:r w:rsidRPr="00AB62D6">
              <w:rPr>
                <w:sz w:val="20"/>
                <w:szCs w:val="20"/>
              </w:rPr>
              <w:t>4</w:t>
            </w:r>
          </w:p>
        </w:tc>
        <w:tc>
          <w:tcPr>
            <w:tcW w:w="2374" w:type="dxa"/>
            <w:vAlign w:val="center"/>
          </w:tcPr>
          <w:p w14:paraId="2BD7F147" w14:textId="77777777" w:rsidR="00B466C5" w:rsidRPr="00AB62D6" w:rsidRDefault="007726A3" w:rsidP="00347B34">
            <w:pPr>
              <w:jc w:val="center"/>
              <w:rPr>
                <w:sz w:val="20"/>
                <w:szCs w:val="20"/>
              </w:rPr>
            </w:pPr>
            <w:r>
              <w:rPr>
                <w:sz w:val="20"/>
                <w:szCs w:val="20"/>
              </w:rPr>
              <w:t>3</w:t>
            </w:r>
          </w:p>
        </w:tc>
        <w:tc>
          <w:tcPr>
            <w:tcW w:w="2374" w:type="dxa"/>
            <w:vAlign w:val="center"/>
          </w:tcPr>
          <w:p w14:paraId="164FE984" w14:textId="77777777" w:rsidR="00B466C5" w:rsidRPr="00AB62D6" w:rsidRDefault="007726A3" w:rsidP="00347B34">
            <w:pPr>
              <w:jc w:val="center"/>
              <w:rPr>
                <w:sz w:val="20"/>
                <w:szCs w:val="20"/>
              </w:rPr>
            </w:pPr>
            <w:r>
              <w:rPr>
                <w:sz w:val="20"/>
                <w:szCs w:val="20"/>
              </w:rPr>
              <w:t>3</w:t>
            </w:r>
          </w:p>
        </w:tc>
      </w:tr>
    </w:tbl>
    <w:p w14:paraId="25D1AC66" w14:textId="77777777" w:rsidR="00B466C5" w:rsidRDefault="00B466C5" w:rsidP="00B466C5">
      <w:pPr>
        <w:rPr>
          <w:b/>
          <w:iCs/>
          <w:szCs w:val="22"/>
        </w:rPr>
      </w:pPr>
      <w:r>
        <w:rPr>
          <w:b/>
          <w:iCs/>
          <w:szCs w:val="22"/>
        </w:rPr>
        <w:t>1.3 PRIOR LEARNING ASSESSMENT</w:t>
      </w:r>
    </w:p>
    <w:p w14:paraId="77CF8723" w14:textId="77777777" w:rsidR="002342B4" w:rsidRDefault="00387D55">
      <w:pPr>
        <w:rPr>
          <w:szCs w:val="22"/>
        </w:rPr>
      </w:pPr>
      <w:r w:rsidRPr="00860EA6">
        <w:rPr>
          <w:szCs w:val="22"/>
        </w:rPr>
        <w:t>Th</w:t>
      </w:r>
      <w:r>
        <w:rPr>
          <w:szCs w:val="22"/>
        </w:rPr>
        <w:t>e  performance and duration of th</w:t>
      </w:r>
      <w:r w:rsidRPr="00860EA6">
        <w:rPr>
          <w:szCs w:val="22"/>
        </w:rPr>
        <w:t xml:space="preserve">is module </w:t>
      </w:r>
      <w:r>
        <w:rPr>
          <w:szCs w:val="22"/>
        </w:rPr>
        <w:t>should vary</w:t>
      </w:r>
      <w:r w:rsidRPr="00860EA6">
        <w:rPr>
          <w:szCs w:val="22"/>
        </w:rPr>
        <w:t xml:space="preserve"> </w:t>
      </w:r>
      <w:r>
        <w:rPr>
          <w:szCs w:val="22"/>
        </w:rPr>
        <w:t>considering</w:t>
      </w:r>
      <w:r w:rsidRPr="00860EA6">
        <w:rPr>
          <w:szCs w:val="22"/>
        </w:rPr>
        <w:t xml:space="preserve"> Managers </w:t>
      </w:r>
      <w:r>
        <w:rPr>
          <w:szCs w:val="22"/>
        </w:rPr>
        <w:t xml:space="preserve">VTS </w:t>
      </w:r>
      <w:r w:rsidRPr="00860EA6">
        <w:rPr>
          <w:szCs w:val="22"/>
        </w:rPr>
        <w:t xml:space="preserve">background </w:t>
      </w:r>
      <w:r>
        <w:rPr>
          <w:szCs w:val="22"/>
        </w:rPr>
        <w:t>and prior qualifications</w:t>
      </w:r>
      <w:r w:rsidR="00B26002">
        <w:rPr>
          <w:szCs w:val="22"/>
        </w:rPr>
        <w:t>.</w:t>
      </w:r>
      <w:r w:rsidRPr="00860EA6" w:rsidDel="00387D55">
        <w:rPr>
          <w:szCs w:val="22"/>
        </w:rPr>
        <w:t xml:space="preserve"> </w:t>
      </w:r>
      <w:r w:rsidR="002342B4">
        <w:rPr>
          <w:szCs w:val="22"/>
        </w:rPr>
        <w:br w:type="page"/>
      </w:r>
    </w:p>
    <w:p w14:paraId="6F8051DB" w14:textId="77777777" w:rsidR="001A18B3" w:rsidRPr="00D06ABA" w:rsidRDefault="002342B4" w:rsidP="00D06ABA">
      <w:pPr>
        <w:jc w:val="center"/>
        <w:rPr>
          <w:b/>
          <w:iCs/>
          <w:szCs w:val="22"/>
        </w:rPr>
      </w:pPr>
      <w:r w:rsidRPr="00D06ABA">
        <w:rPr>
          <w:b/>
          <w:iCs/>
          <w:szCs w:val="22"/>
        </w:rPr>
        <w:lastRenderedPageBreak/>
        <w:t>MODULE 5 – RISK MANAGEMENT TOOLBOX</w:t>
      </w:r>
    </w:p>
    <w:p w14:paraId="28D14069" w14:textId="77777777" w:rsidR="002342B4" w:rsidRDefault="002342B4" w:rsidP="007A553E">
      <w:pPr>
        <w:autoSpaceDE w:val="0"/>
        <w:autoSpaceDN w:val="0"/>
        <w:adjustRightInd w:val="0"/>
        <w:rPr>
          <w:szCs w:val="22"/>
        </w:rPr>
      </w:pPr>
    </w:p>
    <w:p w14:paraId="7EA0CDBD" w14:textId="77777777" w:rsidR="002342B4" w:rsidRDefault="002342B4" w:rsidP="002342B4">
      <w:pPr>
        <w:rPr>
          <w:b/>
          <w:iCs/>
          <w:szCs w:val="22"/>
        </w:rPr>
      </w:pPr>
    </w:p>
    <w:p w14:paraId="7A01C471" w14:textId="77777777" w:rsidR="002342B4" w:rsidRPr="00B35639" w:rsidRDefault="002342B4" w:rsidP="002342B4">
      <w:pPr>
        <w:autoSpaceDE w:val="0"/>
        <w:autoSpaceDN w:val="0"/>
        <w:adjustRightInd w:val="0"/>
        <w:rPr>
          <w:rFonts w:cs="Arial"/>
          <w:b/>
          <w:bCs/>
          <w:szCs w:val="22"/>
          <w:lang w:val="en-US" w:eastAsia="en-GB"/>
        </w:rPr>
      </w:pPr>
      <w:r w:rsidRPr="00B35639">
        <w:rPr>
          <w:rFonts w:cs="Arial"/>
          <w:b/>
          <w:bCs/>
          <w:szCs w:val="22"/>
          <w:lang w:val="en-US" w:eastAsia="en-GB"/>
        </w:rPr>
        <w:t>1.1 INTRODUCTION</w:t>
      </w:r>
    </w:p>
    <w:p w14:paraId="30DA1BC3" w14:textId="77777777" w:rsidR="002342B4" w:rsidRPr="00B35639" w:rsidRDefault="002342B4" w:rsidP="00860EA6">
      <w:pPr>
        <w:autoSpaceDE w:val="0"/>
        <w:autoSpaceDN w:val="0"/>
        <w:adjustRightInd w:val="0"/>
        <w:jc w:val="both"/>
        <w:rPr>
          <w:rFonts w:cs="Arial"/>
          <w:szCs w:val="22"/>
          <w:lang w:val="en-US" w:eastAsia="en-GB"/>
        </w:rPr>
      </w:pPr>
      <w:r w:rsidRPr="00B35639">
        <w:rPr>
          <w:rFonts w:cs="Arial"/>
          <w:szCs w:val="22"/>
          <w:lang w:val="en-US" w:eastAsia="en-GB"/>
        </w:rPr>
        <w:t xml:space="preserve">Instructors for this module should be skilled in </w:t>
      </w:r>
      <w:r>
        <w:rPr>
          <w:rFonts w:cs="Arial"/>
          <w:szCs w:val="22"/>
          <w:lang w:val="en-US" w:eastAsia="en-GB"/>
        </w:rPr>
        <w:t>risk Management analysis</w:t>
      </w:r>
      <w:r w:rsidR="009E6DAA">
        <w:rPr>
          <w:rFonts w:cs="Arial"/>
          <w:szCs w:val="22"/>
          <w:lang w:val="en-US" w:eastAsia="en-GB"/>
        </w:rPr>
        <w:t xml:space="preserve"> in a VTS area and IALA risk management tools</w:t>
      </w:r>
      <w:r w:rsidR="00B0655B">
        <w:rPr>
          <w:rFonts w:cs="Arial"/>
          <w:szCs w:val="22"/>
          <w:lang w:val="en-US" w:eastAsia="en-GB"/>
        </w:rPr>
        <w:t>.</w:t>
      </w:r>
      <w:r>
        <w:rPr>
          <w:rFonts w:cs="Arial"/>
          <w:szCs w:val="22"/>
          <w:lang w:val="en-US" w:eastAsia="en-GB"/>
        </w:rPr>
        <w:t xml:space="preserve"> </w:t>
      </w:r>
    </w:p>
    <w:p w14:paraId="3A67D34B" w14:textId="77777777" w:rsidR="009E6DAA" w:rsidRDefault="009E6DAA" w:rsidP="002342B4">
      <w:pPr>
        <w:autoSpaceDE w:val="0"/>
        <w:autoSpaceDN w:val="0"/>
        <w:adjustRightInd w:val="0"/>
        <w:rPr>
          <w:rFonts w:cs="Arial"/>
          <w:szCs w:val="22"/>
          <w:lang w:val="en-US" w:eastAsia="en-GB"/>
        </w:rPr>
      </w:pPr>
    </w:p>
    <w:p w14:paraId="3C21BAB7" w14:textId="77777777" w:rsidR="002342B4" w:rsidRPr="00AB62D6" w:rsidRDefault="002342B4" w:rsidP="002342B4">
      <w:pPr>
        <w:autoSpaceDE w:val="0"/>
        <w:autoSpaceDN w:val="0"/>
        <w:adjustRightInd w:val="0"/>
        <w:rPr>
          <w:rFonts w:cs="Arial"/>
          <w:szCs w:val="22"/>
          <w:lang w:val="en-US" w:eastAsia="en-GB"/>
        </w:rPr>
      </w:pPr>
      <w:r w:rsidRPr="00AB62D6">
        <w:rPr>
          <w:rFonts w:cs="Arial"/>
          <w:szCs w:val="22"/>
          <w:lang w:val="en-US" w:eastAsia="en-GB"/>
        </w:rPr>
        <w:t>1.1.1 Background</w:t>
      </w:r>
    </w:p>
    <w:p w14:paraId="7504C97B" w14:textId="77777777" w:rsidR="009E6DAA" w:rsidRDefault="009E6DAA" w:rsidP="002342B4">
      <w:pPr>
        <w:autoSpaceDE w:val="0"/>
        <w:autoSpaceDN w:val="0"/>
        <w:adjustRightInd w:val="0"/>
        <w:jc w:val="both"/>
        <w:rPr>
          <w:szCs w:val="22"/>
        </w:rPr>
      </w:pPr>
      <w:r>
        <w:rPr>
          <w:szCs w:val="22"/>
        </w:rPr>
        <w:t>IALA, through WWA organize a seminar on risk management toolbox. This training course should be useful to AtoN and VTS Managers</w:t>
      </w:r>
      <w:r w:rsidR="00B0655B">
        <w:rPr>
          <w:szCs w:val="22"/>
        </w:rPr>
        <w:t>.</w:t>
      </w:r>
      <w:r>
        <w:rPr>
          <w:szCs w:val="22"/>
        </w:rPr>
        <w:t xml:space="preserve"> </w:t>
      </w:r>
    </w:p>
    <w:p w14:paraId="53B26D11" w14:textId="77777777" w:rsidR="002342B4" w:rsidRPr="00B35639" w:rsidRDefault="002342B4" w:rsidP="002342B4">
      <w:pPr>
        <w:jc w:val="both"/>
        <w:rPr>
          <w:rFonts w:cs="Arial"/>
          <w:b/>
          <w:bCs/>
          <w:szCs w:val="22"/>
          <w:lang w:val="en-US" w:eastAsia="en-GB"/>
        </w:rPr>
      </w:pPr>
    </w:p>
    <w:p w14:paraId="7F0F08E7" w14:textId="77777777" w:rsidR="002342B4" w:rsidRDefault="002342B4" w:rsidP="002342B4">
      <w:pPr>
        <w:jc w:val="both"/>
        <w:rPr>
          <w:iCs/>
          <w:szCs w:val="22"/>
        </w:rPr>
      </w:pPr>
      <w:r w:rsidRPr="00AB62D6">
        <w:rPr>
          <w:rFonts w:cs="Arial"/>
          <w:b/>
          <w:bCs/>
          <w:szCs w:val="22"/>
          <w:lang w:val="en-US" w:eastAsia="en-GB"/>
        </w:rPr>
        <w:t>1.2 SUBJECT FRAMEWORK</w:t>
      </w:r>
    </w:p>
    <w:p w14:paraId="7ED57D0D" w14:textId="77777777" w:rsidR="002342B4" w:rsidRDefault="002342B4" w:rsidP="002342B4">
      <w:pPr>
        <w:jc w:val="both"/>
        <w:rPr>
          <w:rFonts w:eastAsia="Times New Roman" w:cs="Arial"/>
          <w:color w:val="222222"/>
          <w:sz w:val="20"/>
          <w:lang w:eastAsia="it-IT"/>
        </w:rPr>
      </w:pPr>
      <w:r>
        <w:rPr>
          <w:iCs/>
          <w:szCs w:val="22"/>
        </w:rPr>
        <w:t>1.2.1 Purpose:</w:t>
      </w:r>
      <w:r w:rsidRPr="00B207C2">
        <w:rPr>
          <w:rFonts w:eastAsia="Times New Roman" w:cs="Arial"/>
          <w:color w:val="222222"/>
          <w:sz w:val="20"/>
          <w:lang w:eastAsia="it-IT"/>
        </w:rPr>
        <w:t xml:space="preserve"> </w:t>
      </w:r>
    </w:p>
    <w:p w14:paraId="5F2B54BB" w14:textId="77777777" w:rsidR="002342B4" w:rsidRDefault="00823D75" w:rsidP="00387D55">
      <w:pPr>
        <w:rPr>
          <w:sz w:val="23"/>
          <w:szCs w:val="23"/>
        </w:rPr>
      </w:pPr>
      <w:r>
        <w:rPr>
          <w:szCs w:val="22"/>
        </w:rPr>
        <w:t>Provide theoretical and practical training necessary to have a satisfactory understanding of the three IALA risk management tools</w:t>
      </w:r>
      <w:r w:rsidR="009E6DAA">
        <w:rPr>
          <w:szCs w:val="22"/>
        </w:rPr>
        <w:t xml:space="preserve">, </w:t>
      </w:r>
      <w:r w:rsidR="009E6DAA" w:rsidRPr="00387D55">
        <w:rPr>
          <w:szCs w:val="22"/>
        </w:rPr>
        <w:t>IALA Waterway</w:t>
      </w:r>
      <w:r w:rsidR="009E6DAA" w:rsidRPr="00387D55">
        <w:rPr>
          <w:szCs w:val="22"/>
        </w:rPr>
        <w:tab/>
        <w:t>Risk Assessment Program (IWRAP</w:t>
      </w:r>
      <w:r w:rsidR="009E6DAA" w:rsidRPr="00387D55">
        <w:rPr>
          <w:szCs w:val="22"/>
        </w:rPr>
        <w:tab/>
        <w:t>Mk2); Port and Waterway Safety Assessment tool</w:t>
      </w:r>
      <w:r w:rsidR="009E6DAA" w:rsidRPr="00387D55">
        <w:rPr>
          <w:szCs w:val="22"/>
        </w:rPr>
        <w:tab/>
        <w:t>(PAWSA) and simulation.</w:t>
      </w:r>
      <w:r w:rsidR="009E6DAA">
        <w:rPr>
          <w:szCs w:val="22"/>
          <w:lang w:val="en-US"/>
        </w:rPr>
        <w:t xml:space="preserve"> </w:t>
      </w:r>
      <w:r w:rsidR="009E6DAA">
        <w:rPr>
          <w:szCs w:val="22"/>
        </w:rPr>
        <w:t xml:space="preserve"> </w:t>
      </w:r>
    </w:p>
    <w:p w14:paraId="1C5E7143" w14:textId="77777777" w:rsidR="002342B4" w:rsidRPr="008811DC" w:rsidRDefault="002342B4" w:rsidP="002342B4">
      <w:pPr>
        <w:rPr>
          <w:sz w:val="23"/>
          <w:szCs w:val="23"/>
        </w:rPr>
      </w:pPr>
      <w:r>
        <w:rPr>
          <w:sz w:val="23"/>
          <w:szCs w:val="23"/>
        </w:rPr>
        <w:t xml:space="preserve">1.2.2 Aim: </w:t>
      </w:r>
    </w:p>
    <w:p w14:paraId="6E2BDD52" w14:textId="77777777" w:rsidR="009E6DAA" w:rsidRDefault="009E6DAA" w:rsidP="002342B4">
      <w:pPr>
        <w:autoSpaceDE w:val="0"/>
        <w:autoSpaceDN w:val="0"/>
        <w:adjustRightInd w:val="0"/>
        <w:jc w:val="both"/>
        <w:rPr>
          <w:szCs w:val="22"/>
          <w:lang w:val="en-US"/>
        </w:rPr>
      </w:pPr>
      <w:r>
        <w:rPr>
          <w:szCs w:val="22"/>
          <w:lang w:val="en-US"/>
        </w:rPr>
        <w:t>The course is intended to cover the knowledge required to understand the use of IALA risk management tools within their organization</w:t>
      </w:r>
      <w:r w:rsidR="00B0655B">
        <w:rPr>
          <w:szCs w:val="22"/>
          <w:lang w:val="en-US"/>
        </w:rPr>
        <w:t>.</w:t>
      </w:r>
    </w:p>
    <w:p w14:paraId="23D685A8" w14:textId="77777777" w:rsidR="00B70761" w:rsidRDefault="00B70761" w:rsidP="007A553E">
      <w:pPr>
        <w:autoSpaceDE w:val="0"/>
        <w:autoSpaceDN w:val="0"/>
        <w:adjustRightInd w:val="0"/>
        <w:rPr>
          <w:szCs w:val="22"/>
          <w:lang w:val="en-US"/>
        </w:rPr>
      </w:pPr>
    </w:p>
    <w:p w14:paraId="77D2430A" w14:textId="77777777" w:rsidR="009E6DAA" w:rsidRPr="00387D55" w:rsidRDefault="00B70761" w:rsidP="00387D55">
      <w:pPr>
        <w:autoSpaceDE w:val="0"/>
        <w:autoSpaceDN w:val="0"/>
        <w:adjustRightInd w:val="0"/>
        <w:jc w:val="center"/>
        <w:rPr>
          <w:b/>
          <w:szCs w:val="22"/>
          <w:lang w:val="en-US"/>
        </w:rPr>
      </w:pPr>
      <w:r w:rsidRPr="00387D55">
        <w:rPr>
          <w:b/>
          <w:szCs w:val="22"/>
          <w:lang w:val="en-US"/>
        </w:rPr>
        <w:t>SEE IALA MODEL COURSE</w:t>
      </w:r>
      <w:r w:rsidR="00B26002">
        <w:rPr>
          <w:b/>
          <w:szCs w:val="22"/>
          <w:lang w:val="en-US"/>
        </w:rPr>
        <w:t xml:space="preserve"> </w:t>
      </w:r>
    </w:p>
    <w:p w14:paraId="5862BBA3" w14:textId="77777777" w:rsidR="009E6DAA" w:rsidRDefault="009E6DAA" w:rsidP="007A553E">
      <w:pPr>
        <w:autoSpaceDE w:val="0"/>
        <w:autoSpaceDN w:val="0"/>
        <w:adjustRightInd w:val="0"/>
        <w:rPr>
          <w:szCs w:val="22"/>
          <w:lang w:val="en-US"/>
        </w:rPr>
      </w:pPr>
    </w:p>
    <w:p w14:paraId="5EC5305C" w14:textId="77777777" w:rsidR="009E6DAA" w:rsidRDefault="009E6DAA" w:rsidP="009E6DAA">
      <w:pPr>
        <w:rPr>
          <w:b/>
          <w:iCs/>
          <w:szCs w:val="22"/>
        </w:rPr>
      </w:pPr>
      <w:r>
        <w:rPr>
          <w:b/>
          <w:iCs/>
          <w:szCs w:val="22"/>
        </w:rPr>
        <w:t>1.3 PRIOR LEARNING ASSESSMENT</w:t>
      </w:r>
    </w:p>
    <w:p w14:paraId="4DDD1296" w14:textId="77777777" w:rsidR="00B660D5" w:rsidRDefault="009E6DAA" w:rsidP="007A553E">
      <w:pPr>
        <w:autoSpaceDE w:val="0"/>
        <w:autoSpaceDN w:val="0"/>
        <w:adjustRightInd w:val="0"/>
        <w:rPr>
          <w:ins w:id="758" w:author="Microsoft Office-gebruiker" w:date="2018-07-25T17:16:00Z"/>
          <w:szCs w:val="22"/>
        </w:rPr>
        <w:sectPr w:rsidR="00B660D5" w:rsidSect="00A163D8">
          <w:pgSz w:w="11906" w:h="16838" w:code="9"/>
          <w:pgMar w:top="1134" w:right="1134" w:bottom="1134" w:left="1418" w:header="567" w:footer="567" w:gutter="0"/>
          <w:cols w:space="708"/>
          <w:titlePg/>
          <w:docGrid w:linePitch="360"/>
        </w:sectPr>
      </w:pPr>
      <w:r w:rsidRPr="00860EA6">
        <w:rPr>
          <w:szCs w:val="22"/>
        </w:rPr>
        <w:t>Th</w:t>
      </w:r>
      <w:r w:rsidR="00B70761">
        <w:rPr>
          <w:szCs w:val="22"/>
        </w:rPr>
        <w:t>e participation to IALA seminar</w:t>
      </w:r>
      <w:r w:rsidR="00B0655B">
        <w:rPr>
          <w:szCs w:val="22"/>
        </w:rPr>
        <w:t>.</w:t>
      </w:r>
      <w:r w:rsidR="00B70761">
        <w:rPr>
          <w:szCs w:val="22"/>
        </w:rPr>
        <w:t xml:space="preserve"> </w:t>
      </w:r>
    </w:p>
    <w:p w14:paraId="351EE42D" w14:textId="77777777" w:rsidR="002342B4" w:rsidRDefault="00B660D5" w:rsidP="007A553E">
      <w:pPr>
        <w:autoSpaceDE w:val="0"/>
        <w:autoSpaceDN w:val="0"/>
        <w:adjustRightInd w:val="0"/>
        <w:rPr>
          <w:ins w:id="759" w:author="Microsoft Office-gebruiker" w:date="2018-07-25T17:16:00Z"/>
          <w:szCs w:val="22"/>
          <w:lang w:val="en-US"/>
        </w:rPr>
      </w:pPr>
      <w:ins w:id="760" w:author="Microsoft Office-gebruiker" w:date="2018-07-25T17:16:00Z">
        <w:r>
          <w:rPr>
            <w:szCs w:val="22"/>
            <w:lang w:val="en-US"/>
          </w:rPr>
          <w:t>APPENDIX 1</w:t>
        </w:r>
      </w:ins>
    </w:p>
    <w:p w14:paraId="7D246A76" w14:textId="77777777" w:rsidR="00B660D5" w:rsidRDefault="00B660D5" w:rsidP="007A553E">
      <w:pPr>
        <w:autoSpaceDE w:val="0"/>
        <w:autoSpaceDN w:val="0"/>
        <w:adjustRightInd w:val="0"/>
        <w:rPr>
          <w:ins w:id="761" w:author="Microsoft Office-gebruiker" w:date="2018-07-25T17:16:00Z"/>
          <w:szCs w:val="22"/>
          <w:lang w:val="en-US"/>
        </w:rPr>
      </w:pPr>
    </w:p>
    <w:tbl>
      <w:tblPr>
        <w:tblStyle w:val="TableGrid"/>
        <w:tblW w:w="14339" w:type="dxa"/>
        <w:tblLook w:val="04A0" w:firstRow="1" w:lastRow="0" w:firstColumn="1" w:lastColumn="0" w:noHBand="0" w:noVBand="1"/>
        <w:tblPrChange w:id="762" w:author="Microsoft Office-gebruiker" w:date="2018-07-25T17:22:00Z">
          <w:tblPr>
            <w:tblStyle w:val="TableGrid"/>
            <w:tblW w:w="0" w:type="auto"/>
            <w:tblLook w:val="04A0" w:firstRow="1" w:lastRow="0" w:firstColumn="1" w:lastColumn="0" w:noHBand="0" w:noVBand="1"/>
          </w:tblPr>
        </w:tblPrChange>
      </w:tblPr>
      <w:tblGrid>
        <w:gridCol w:w="1867"/>
        <w:gridCol w:w="3061"/>
        <w:gridCol w:w="57"/>
        <w:gridCol w:w="3005"/>
        <w:gridCol w:w="113"/>
        <w:gridCol w:w="2948"/>
        <w:gridCol w:w="170"/>
        <w:gridCol w:w="2891"/>
        <w:gridCol w:w="227"/>
        <w:tblGridChange w:id="763">
          <w:tblGrid>
            <w:gridCol w:w="1867"/>
            <w:gridCol w:w="1"/>
            <w:gridCol w:w="2153"/>
            <w:gridCol w:w="398"/>
            <w:gridCol w:w="57"/>
            <w:gridCol w:w="509"/>
            <w:gridCol w:w="620"/>
            <w:gridCol w:w="570"/>
            <w:gridCol w:w="795"/>
            <w:gridCol w:w="114"/>
            <w:gridCol w:w="1245"/>
            <w:gridCol w:w="1192"/>
            <w:gridCol w:w="171"/>
            <w:gridCol w:w="791"/>
            <w:gridCol w:w="738"/>
            <w:gridCol w:w="851"/>
            <w:gridCol w:w="228"/>
            <w:gridCol w:w="2039"/>
          </w:tblGrid>
        </w:tblGridChange>
      </w:tblGrid>
      <w:tr w:rsidR="00B660D5" w14:paraId="5D0DAC65" w14:textId="77777777" w:rsidTr="00B660D5">
        <w:trPr>
          <w:gridAfter w:val="1"/>
          <w:wAfter w:w="227" w:type="dxa"/>
          <w:ins w:id="764" w:author="Microsoft Office-gebruiker" w:date="2018-07-25T17:17:00Z"/>
          <w:trPrChange w:id="765" w:author="Microsoft Office-gebruiker" w:date="2018-07-25T17:22:00Z">
            <w:trPr>
              <w:gridAfter w:val="1"/>
            </w:trPr>
          </w:trPrChange>
        </w:trPr>
        <w:tc>
          <w:tcPr>
            <w:tcW w:w="1867" w:type="dxa"/>
            <w:tcPrChange w:id="766" w:author="Microsoft Office-gebruiker" w:date="2018-07-25T17:22:00Z">
              <w:tcPr>
                <w:tcW w:w="1868" w:type="dxa"/>
                <w:gridSpan w:val="2"/>
              </w:tcPr>
            </w:tcPrChange>
          </w:tcPr>
          <w:p w14:paraId="79152215" w14:textId="77777777" w:rsidR="00B660D5" w:rsidRDefault="00B660D5" w:rsidP="00B31C9F">
            <w:pPr>
              <w:spacing w:before="100" w:beforeAutospacing="1" w:after="24"/>
              <w:rPr>
                <w:ins w:id="767" w:author="Microsoft Office-gebruiker" w:date="2018-07-25T17:17:00Z"/>
                <w:rFonts w:cs="Arial"/>
                <w:color w:val="222222"/>
                <w:sz w:val="21"/>
                <w:szCs w:val="21"/>
              </w:rPr>
            </w:pPr>
          </w:p>
        </w:tc>
        <w:tc>
          <w:tcPr>
            <w:tcW w:w="3061" w:type="dxa"/>
            <w:tcPrChange w:id="768" w:author="Microsoft Office-gebruiker" w:date="2018-07-25T17:22:00Z">
              <w:tcPr>
                <w:tcW w:w="2608" w:type="dxa"/>
                <w:gridSpan w:val="3"/>
              </w:tcPr>
            </w:tcPrChange>
          </w:tcPr>
          <w:p w14:paraId="3AC96B27" w14:textId="77777777" w:rsidR="000D7B31" w:rsidRDefault="00B660D5">
            <w:pPr>
              <w:spacing w:before="100" w:beforeAutospacing="1"/>
              <w:rPr>
                <w:ins w:id="769" w:author="Microsoft Office-gebruiker" w:date="2018-07-25T17:17:00Z"/>
                <w:rFonts w:cs="Arial"/>
                <w:b/>
                <w:color w:val="222222"/>
                <w:sz w:val="21"/>
                <w:szCs w:val="21"/>
                <w:lang w:val="en-GB"/>
              </w:rPr>
              <w:pPrChange w:id="770" w:author="Microsoft Office-gebruiker" w:date="2018-07-30T16:13:00Z">
                <w:pPr>
                  <w:numPr>
                    <w:numId w:val="2"/>
                  </w:numPr>
                  <w:tabs>
                    <w:tab w:val="left" w:pos="1985"/>
                  </w:tabs>
                  <w:spacing w:before="100" w:beforeAutospacing="1" w:after="24"/>
                  <w:ind w:left="1985" w:hanging="1985"/>
                </w:pPr>
              </w:pPrChange>
            </w:pPr>
            <w:ins w:id="771" w:author="Microsoft Office-gebruiker" w:date="2018-07-25T17:17:00Z">
              <w:r>
                <w:rPr>
                  <w:rFonts w:cs="Arial"/>
                  <w:color w:val="222222"/>
                  <w:sz w:val="21"/>
                  <w:szCs w:val="21"/>
                </w:rPr>
                <w:t>Software</w:t>
              </w:r>
            </w:ins>
          </w:p>
          <w:p w14:paraId="5C2083D1" w14:textId="77777777" w:rsidR="000D7B31" w:rsidRDefault="00B660D5">
            <w:pPr>
              <w:spacing w:before="100" w:beforeAutospacing="1"/>
              <w:rPr>
                <w:ins w:id="772" w:author="Microsoft Office-gebruiker" w:date="2018-07-25T17:17:00Z"/>
                <w:rFonts w:cs="Arial"/>
                <w:b/>
                <w:color w:val="222222"/>
                <w:sz w:val="21"/>
                <w:szCs w:val="21"/>
                <w:lang w:val="en-GB"/>
              </w:rPr>
              <w:pPrChange w:id="773" w:author="Microsoft Office-gebruiker" w:date="2018-07-30T16:13:00Z">
                <w:pPr>
                  <w:numPr>
                    <w:numId w:val="2"/>
                  </w:numPr>
                  <w:tabs>
                    <w:tab w:val="left" w:pos="1985"/>
                  </w:tabs>
                  <w:spacing w:before="100" w:beforeAutospacing="1" w:after="24"/>
                  <w:ind w:left="1985" w:hanging="1985"/>
                </w:pPr>
              </w:pPrChange>
            </w:pPr>
            <w:ins w:id="774" w:author="Microsoft Office-gebruiker" w:date="2018-07-25T17:17:00Z">
              <w:r>
                <w:rPr>
                  <w:rFonts w:cs="Arial"/>
                  <w:color w:val="222222"/>
                  <w:sz w:val="21"/>
                  <w:szCs w:val="21"/>
                </w:rPr>
                <w:t>Procedures</w:t>
              </w:r>
            </w:ins>
          </w:p>
        </w:tc>
        <w:tc>
          <w:tcPr>
            <w:tcW w:w="3062" w:type="dxa"/>
            <w:gridSpan w:val="2"/>
            <w:tcPrChange w:id="775" w:author="Microsoft Office-gebruiker" w:date="2018-07-25T17:22:00Z">
              <w:tcPr>
                <w:tcW w:w="2608" w:type="dxa"/>
                <w:gridSpan w:val="5"/>
              </w:tcPr>
            </w:tcPrChange>
          </w:tcPr>
          <w:p w14:paraId="666DE228" w14:textId="77777777" w:rsidR="000D7B31" w:rsidRDefault="00B660D5">
            <w:pPr>
              <w:spacing w:before="100" w:beforeAutospacing="1"/>
              <w:rPr>
                <w:ins w:id="776" w:author="Microsoft Office-gebruiker" w:date="2018-07-25T17:17:00Z"/>
                <w:rFonts w:cs="Arial"/>
                <w:b/>
                <w:color w:val="222222"/>
                <w:sz w:val="21"/>
                <w:szCs w:val="21"/>
                <w:lang w:val="en-GB"/>
              </w:rPr>
              <w:pPrChange w:id="777" w:author="Microsoft Office-gebruiker" w:date="2018-07-25T17:17:00Z">
                <w:pPr>
                  <w:numPr>
                    <w:numId w:val="2"/>
                  </w:numPr>
                  <w:tabs>
                    <w:tab w:val="left" w:pos="1985"/>
                  </w:tabs>
                  <w:spacing w:before="100" w:beforeAutospacing="1" w:after="24"/>
                  <w:ind w:left="1985" w:hanging="1985"/>
                </w:pPr>
              </w:pPrChange>
            </w:pPr>
            <w:ins w:id="778" w:author="Microsoft Office-gebruiker" w:date="2018-07-25T17:17:00Z">
              <w:r>
                <w:rPr>
                  <w:rFonts w:cs="Arial"/>
                  <w:color w:val="222222"/>
                  <w:sz w:val="21"/>
                  <w:szCs w:val="21"/>
                </w:rPr>
                <w:t>Hardware</w:t>
              </w:r>
            </w:ins>
          </w:p>
          <w:p w14:paraId="208A14B1" w14:textId="77777777" w:rsidR="000D7B31" w:rsidRDefault="00B660D5">
            <w:pPr>
              <w:spacing w:before="100" w:beforeAutospacing="1"/>
              <w:rPr>
                <w:ins w:id="779" w:author="Microsoft Office-gebruiker" w:date="2018-07-25T17:17:00Z"/>
                <w:rFonts w:cs="Arial"/>
                <w:b/>
                <w:color w:val="222222"/>
                <w:sz w:val="21"/>
                <w:szCs w:val="21"/>
                <w:lang w:val="en-GB"/>
              </w:rPr>
              <w:pPrChange w:id="780" w:author="Microsoft Office-gebruiker" w:date="2018-07-25T17:17:00Z">
                <w:pPr>
                  <w:numPr>
                    <w:numId w:val="2"/>
                  </w:numPr>
                  <w:tabs>
                    <w:tab w:val="left" w:pos="1985"/>
                  </w:tabs>
                  <w:spacing w:before="100" w:beforeAutospacing="1" w:after="24"/>
                  <w:ind w:left="1985" w:hanging="1985"/>
                </w:pPr>
              </w:pPrChange>
            </w:pPr>
            <w:ins w:id="781" w:author="Microsoft Office-gebruiker" w:date="2018-07-25T17:17:00Z">
              <w:r>
                <w:rPr>
                  <w:rFonts w:cs="Arial"/>
                  <w:color w:val="222222"/>
                  <w:sz w:val="21"/>
                  <w:szCs w:val="21"/>
                </w:rPr>
                <w:t>Equipment</w:t>
              </w:r>
            </w:ins>
          </w:p>
        </w:tc>
        <w:tc>
          <w:tcPr>
            <w:tcW w:w="3061" w:type="dxa"/>
            <w:gridSpan w:val="2"/>
            <w:tcPrChange w:id="782" w:author="Microsoft Office-gebruiker" w:date="2018-07-25T17:22:00Z">
              <w:tcPr>
                <w:tcW w:w="2608" w:type="dxa"/>
                <w:gridSpan w:val="3"/>
              </w:tcPr>
            </w:tcPrChange>
          </w:tcPr>
          <w:p w14:paraId="6C487CF3" w14:textId="77777777" w:rsidR="000D7B31" w:rsidRDefault="00B660D5">
            <w:pPr>
              <w:spacing w:before="100" w:beforeAutospacing="1"/>
              <w:rPr>
                <w:ins w:id="783" w:author="Microsoft Office-gebruiker" w:date="2018-07-25T17:17:00Z"/>
                <w:rFonts w:cs="Arial"/>
                <w:b/>
                <w:color w:val="222222"/>
                <w:sz w:val="21"/>
                <w:szCs w:val="21"/>
                <w:lang w:val="en-GB"/>
              </w:rPr>
              <w:pPrChange w:id="784" w:author="Microsoft Office-gebruiker" w:date="2018-07-25T17:17:00Z">
                <w:pPr>
                  <w:numPr>
                    <w:numId w:val="2"/>
                  </w:numPr>
                  <w:tabs>
                    <w:tab w:val="left" w:pos="1985"/>
                  </w:tabs>
                  <w:spacing w:before="100" w:beforeAutospacing="1" w:after="24"/>
                  <w:ind w:left="1985" w:hanging="1985"/>
                </w:pPr>
              </w:pPrChange>
            </w:pPr>
            <w:ins w:id="785" w:author="Microsoft Office-gebruiker" w:date="2018-07-25T17:17:00Z">
              <w:r>
                <w:rPr>
                  <w:rFonts w:cs="Arial"/>
                  <w:color w:val="222222"/>
                  <w:sz w:val="21"/>
                  <w:szCs w:val="21"/>
                </w:rPr>
                <w:t>Environment</w:t>
              </w:r>
            </w:ins>
          </w:p>
        </w:tc>
        <w:tc>
          <w:tcPr>
            <w:tcW w:w="3061" w:type="dxa"/>
            <w:gridSpan w:val="2"/>
            <w:tcPrChange w:id="786" w:author="Microsoft Office-gebruiker" w:date="2018-07-25T17:22:00Z">
              <w:tcPr>
                <w:tcW w:w="2608" w:type="dxa"/>
                <w:gridSpan w:val="4"/>
              </w:tcPr>
            </w:tcPrChange>
          </w:tcPr>
          <w:p w14:paraId="33EE6E63" w14:textId="77777777" w:rsidR="000D7B31" w:rsidRDefault="00B660D5">
            <w:pPr>
              <w:spacing w:before="100" w:beforeAutospacing="1"/>
              <w:rPr>
                <w:ins w:id="787" w:author="Microsoft Office-gebruiker" w:date="2018-07-25T17:17:00Z"/>
                <w:rFonts w:cs="Arial"/>
                <w:b/>
                <w:color w:val="222222"/>
                <w:sz w:val="21"/>
                <w:szCs w:val="21"/>
                <w:lang w:val="en-GB"/>
              </w:rPr>
              <w:pPrChange w:id="788" w:author="Microsoft Office-gebruiker" w:date="2018-07-25T17:17:00Z">
                <w:pPr>
                  <w:numPr>
                    <w:numId w:val="2"/>
                  </w:numPr>
                  <w:tabs>
                    <w:tab w:val="left" w:pos="1985"/>
                  </w:tabs>
                  <w:spacing w:before="100" w:beforeAutospacing="1" w:after="24"/>
                  <w:ind w:left="1985" w:hanging="1985"/>
                </w:pPr>
              </w:pPrChange>
            </w:pPr>
            <w:ins w:id="789" w:author="Microsoft Office-gebruiker" w:date="2018-07-25T17:17:00Z">
              <w:r>
                <w:rPr>
                  <w:rFonts w:cs="Arial"/>
                  <w:color w:val="222222"/>
                  <w:sz w:val="21"/>
                  <w:szCs w:val="21"/>
                </w:rPr>
                <w:t>Lifeware</w:t>
              </w:r>
            </w:ins>
          </w:p>
        </w:tc>
      </w:tr>
      <w:tr w:rsidR="00B660D5" w14:paraId="0A4B65D1" w14:textId="77777777" w:rsidTr="00B660D5">
        <w:trPr>
          <w:gridAfter w:val="1"/>
          <w:wAfter w:w="227" w:type="dxa"/>
          <w:ins w:id="790" w:author="Microsoft Office-gebruiker" w:date="2018-07-25T17:17:00Z"/>
          <w:trPrChange w:id="791" w:author="Microsoft Office-gebruiker" w:date="2018-07-25T17:22:00Z">
            <w:trPr>
              <w:gridAfter w:val="1"/>
            </w:trPr>
          </w:trPrChange>
        </w:trPr>
        <w:tc>
          <w:tcPr>
            <w:tcW w:w="1867" w:type="dxa"/>
            <w:tcPrChange w:id="792" w:author="Microsoft Office-gebruiker" w:date="2018-07-25T17:22:00Z">
              <w:tcPr>
                <w:tcW w:w="1868" w:type="dxa"/>
                <w:gridSpan w:val="2"/>
              </w:tcPr>
            </w:tcPrChange>
          </w:tcPr>
          <w:p w14:paraId="709B9620" w14:textId="77777777" w:rsidR="00B660D5" w:rsidRDefault="00B660D5" w:rsidP="00B31C9F">
            <w:pPr>
              <w:spacing w:before="100" w:beforeAutospacing="1" w:after="24"/>
              <w:rPr>
                <w:ins w:id="793" w:author="Microsoft Office-gebruiker" w:date="2018-07-25T17:17:00Z"/>
                <w:rFonts w:cs="Arial"/>
                <w:color w:val="222222"/>
                <w:sz w:val="21"/>
                <w:szCs w:val="21"/>
              </w:rPr>
            </w:pPr>
            <w:ins w:id="794" w:author="Microsoft Office-gebruiker" w:date="2018-07-25T17:17:00Z">
              <w:r>
                <w:rPr>
                  <w:rFonts w:cs="Arial"/>
                  <w:color w:val="222222"/>
                  <w:sz w:val="21"/>
                  <w:szCs w:val="21"/>
                </w:rPr>
                <w:t>Operational</w:t>
              </w:r>
            </w:ins>
          </w:p>
        </w:tc>
        <w:tc>
          <w:tcPr>
            <w:tcW w:w="3061" w:type="dxa"/>
            <w:tcPrChange w:id="795" w:author="Microsoft Office-gebruiker" w:date="2018-07-25T17:22:00Z">
              <w:tcPr>
                <w:tcW w:w="2551" w:type="dxa"/>
                <w:gridSpan w:val="2"/>
              </w:tcPr>
            </w:tcPrChange>
          </w:tcPr>
          <w:p w14:paraId="1BDB37FF" w14:textId="77777777" w:rsidR="000D7B31" w:rsidRDefault="00B660D5">
            <w:pPr>
              <w:spacing w:before="100" w:beforeAutospacing="1"/>
              <w:rPr>
                <w:ins w:id="796" w:author="Microsoft Office-gebruiker" w:date="2018-07-25T17:17:00Z"/>
                <w:rFonts w:cs="Arial"/>
                <w:color w:val="222222"/>
                <w:sz w:val="21"/>
                <w:szCs w:val="21"/>
                <w:lang w:val="en-GB"/>
              </w:rPr>
              <w:pPrChange w:id="797" w:author="Microsoft Office-gebruiker" w:date="2018-07-25T17:17:00Z">
                <w:pPr>
                  <w:spacing w:before="100" w:beforeAutospacing="1" w:after="24"/>
                </w:pPr>
              </w:pPrChange>
            </w:pPr>
            <w:ins w:id="798" w:author="Microsoft Office-gebruiker" w:date="2018-07-25T17:17:00Z">
              <w:r>
                <w:rPr>
                  <w:rFonts w:cs="Arial"/>
                  <w:color w:val="222222"/>
                  <w:sz w:val="21"/>
                  <w:szCs w:val="21"/>
                </w:rPr>
                <w:t>Monitor execution of procedures</w:t>
              </w:r>
            </w:ins>
          </w:p>
          <w:p w14:paraId="43FFFA8B" w14:textId="77777777" w:rsidR="000D7B31" w:rsidRDefault="00B660D5">
            <w:pPr>
              <w:spacing w:before="100" w:beforeAutospacing="1"/>
              <w:rPr>
                <w:ins w:id="799" w:author="Microsoft Office-gebruiker" w:date="2018-07-25T17:17:00Z"/>
                <w:rFonts w:cs="Arial"/>
                <w:color w:val="222222"/>
                <w:sz w:val="21"/>
                <w:szCs w:val="21"/>
                <w:lang w:val="en-GB"/>
              </w:rPr>
              <w:pPrChange w:id="800" w:author="Microsoft Office-gebruiker" w:date="2018-07-25T17:17:00Z">
                <w:pPr>
                  <w:spacing w:before="100" w:beforeAutospacing="1" w:after="24"/>
                </w:pPr>
              </w:pPrChange>
            </w:pPr>
            <w:ins w:id="801" w:author="Microsoft Office-gebruiker" w:date="2018-07-25T17:17:00Z">
              <w:r>
                <w:rPr>
                  <w:rFonts w:cs="Arial"/>
                  <w:color w:val="222222"/>
                  <w:sz w:val="21"/>
                  <w:szCs w:val="21"/>
                </w:rPr>
                <w:t>Update manuals</w:t>
              </w:r>
            </w:ins>
          </w:p>
        </w:tc>
        <w:tc>
          <w:tcPr>
            <w:tcW w:w="3062" w:type="dxa"/>
            <w:gridSpan w:val="2"/>
            <w:tcPrChange w:id="802" w:author="Microsoft Office-gebruiker" w:date="2018-07-25T17:22:00Z">
              <w:tcPr>
                <w:tcW w:w="2551" w:type="dxa"/>
                <w:gridSpan w:val="5"/>
              </w:tcPr>
            </w:tcPrChange>
          </w:tcPr>
          <w:p w14:paraId="4E3B7638" w14:textId="77777777" w:rsidR="000D7B31" w:rsidRDefault="00B660D5">
            <w:pPr>
              <w:spacing w:before="100" w:beforeAutospacing="1"/>
              <w:rPr>
                <w:ins w:id="803" w:author="Microsoft Office-gebruiker" w:date="2018-07-25T17:17:00Z"/>
                <w:rFonts w:cs="Arial"/>
                <w:color w:val="222222"/>
                <w:sz w:val="21"/>
                <w:szCs w:val="21"/>
                <w:lang w:val="en-GB"/>
              </w:rPr>
              <w:pPrChange w:id="804" w:author="Microsoft Office-gebruiker" w:date="2018-07-25T17:17:00Z">
                <w:pPr>
                  <w:spacing w:before="100" w:beforeAutospacing="1" w:after="24"/>
                </w:pPr>
              </w:pPrChange>
            </w:pPr>
            <w:ins w:id="805" w:author="Microsoft Office-gebruiker" w:date="2018-07-25T17:17:00Z">
              <w:r>
                <w:rPr>
                  <w:rFonts w:cs="Arial"/>
                  <w:color w:val="222222"/>
                  <w:sz w:val="21"/>
                  <w:szCs w:val="21"/>
                </w:rPr>
                <w:t>Operate equipment</w:t>
              </w:r>
            </w:ins>
          </w:p>
          <w:p w14:paraId="5A33265F" w14:textId="77777777" w:rsidR="000D7B31" w:rsidRDefault="00B660D5">
            <w:pPr>
              <w:spacing w:before="100" w:beforeAutospacing="1"/>
              <w:rPr>
                <w:ins w:id="806" w:author="Microsoft Office-gebruiker" w:date="2018-07-25T17:17:00Z"/>
                <w:rFonts w:cs="Arial"/>
                <w:color w:val="222222"/>
                <w:sz w:val="21"/>
                <w:szCs w:val="21"/>
                <w:lang w:val="en-GB"/>
              </w:rPr>
              <w:pPrChange w:id="807" w:author="Microsoft Office-gebruiker" w:date="2018-07-25T17:17:00Z">
                <w:pPr>
                  <w:spacing w:before="100" w:beforeAutospacing="1" w:after="24"/>
                </w:pPr>
              </w:pPrChange>
            </w:pPr>
            <w:ins w:id="808" w:author="Microsoft Office-gebruiker" w:date="2018-07-25T17:17:00Z">
              <w:r>
                <w:rPr>
                  <w:rFonts w:cs="Arial"/>
                  <w:color w:val="222222"/>
                  <w:sz w:val="21"/>
                  <w:szCs w:val="21"/>
                </w:rPr>
                <w:t>Gather safety data</w:t>
              </w:r>
            </w:ins>
          </w:p>
          <w:p w14:paraId="7753F728" w14:textId="77777777" w:rsidR="000D7B31" w:rsidRDefault="00B660D5">
            <w:pPr>
              <w:spacing w:before="100" w:beforeAutospacing="1"/>
              <w:rPr>
                <w:ins w:id="809" w:author="Microsoft Office-gebruiker" w:date="2018-07-25T17:17:00Z"/>
                <w:rFonts w:cs="Arial"/>
                <w:color w:val="222222"/>
                <w:sz w:val="21"/>
                <w:szCs w:val="21"/>
                <w:lang w:val="en-GB"/>
              </w:rPr>
              <w:pPrChange w:id="810" w:author="Microsoft Office-gebruiker" w:date="2018-07-25T17:17:00Z">
                <w:pPr>
                  <w:spacing w:before="100" w:beforeAutospacing="1" w:after="24"/>
                </w:pPr>
              </w:pPrChange>
            </w:pPr>
            <w:ins w:id="811" w:author="Microsoft Office-gebruiker" w:date="2018-07-25T17:17:00Z">
              <w:r>
                <w:rPr>
                  <w:rFonts w:cs="Arial"/>
                  <w:color w:val="222222"/>
                  <w:sz w:val="21"/>
                  <w:szCs w:val="21"/>
                </w:rPr>
                <w:t>Gather monitoring data</w:t>
              </w:r>
            </w:ins>
          </w:p>
          <w:p w14:paraId="6B3DA1E7" w14:textId="77777777" w:rsidR="000D7B31" w:rsidRDefault="00B660D5">
            <w:pPr>
              <w:spacing w:before="100" w:beforeAutospacing="1"/>
              <w:rPr>
                <w:ins w:id="812" w:author="Microsoft Office-gebruiker" w:date="2018-07-25T17:17:00Z"/>
                <w:rFonts w:cs="Arial"/>
                <w:color w:val="222222"/>
                <w:sz w:val="21"/>
                <w:szCs w:val="21"/>
                <w:lang w:val="en-GB"/>
              </w:rPr>
              <w:pPrChange w:id="813" w:author="Microsoft Office-gebruiker" w:date="2018-07-25T17:17:00Z">
                <w:pPr>
                  <w:spacing w:before="100" w:beforeAutospacing="1" w:after="24"/>
                </w:pPr>
              </w:pPrChange>
            </w:pPr>
            <w:ins w:id="814" w:author="Microsoft Office-gebruiker" w:date="2018-07-25T17:17:00Z">
              <w:r>
                <w:rPr>
                  <w:rFonts w:cs="Arial"/>
                  <w:color w:val="222222"/>
                  <w:sz w:val="21"/>
                  <w:szCs w:val="21"/>
                </w:rPr>
                <w:t>Unplanned maintenance</w:t>
              </w:r>
            </w:ins>
          </w:p>
          <w:p w14:paraId="36791C2C" w14:textId="77777777" w:rsidR="000D7B31" w:rsidRDefault="00B660D5">
            <w:pPr>
              <w:spacing w:before="100" w:beforeAutospacing="1"/>
              <w:rPr>
                <w:ins w:id="815" w:author="Microsoft Office-gebruiker" w:date="2018-07-25T17:17:00Z"/>
                <w:rFonts w:cs="Arial"/>
                <w:color w:val="222222"/>
                <w:sz w:val="21"/>
                <w:szCs w:val="21"/>
                <w:lang w:val="en-GB"/>
              </w:rPr>
              <w:pPrChange w:id="816" w:author="Microsoft Office-gebruiker" w:date="2018-07-25T17:17:00Z">
                <w:pPr>
                  <w:spacing w:before="100" w:beforeAutospacing="1" w:after="24"/>
                </w:pPr>
              </w:pPrChange>
            </w:pPr>
            <w:ins w:id="817" w:author="Microsoft Office-gebruiker" w:date="2018-07-25T17:17:00Z">
              <w:r>
                <w:rPr>
                  <w:rFonts w:cs="Arial"/>
                  <w:color w:val="222222"/>
                  <w:sz w:val="21"/>
                  <w:szCs w:val="21"/>
                </w:rPr>
                <w:t>Update charts, information systems</w:t>
              </w:r>
            </w:ins>
          </w:p>
        </w:tc>
        <w:tc>
          <w:tcPr>
            <w:tcW w:w="3061" w:type="dxa"/>
            <w:gridSpan w:val="2"/>
            <w:tcPrChange w:id="818" w:author="Microsoft Office-gebruiker" w:date="2018-07-25T17:22:00Z">
              <w:tcPr>
                <w:tcW w:w="2551" w:type="dxa"/>
                <w:gridSpan w:val="3"/>
              </w:tcPr>
            </w:tcPrChange>
          </w:tcPr>
          <w:p w14:paraId="5F3A8432" w14:textId="77777777" w:rsidR="000D7B31" w:rsidRDefault="00B660D5">
            <w:pPr>
              <w:spacing w:before="100" w:beforeAutospacing="1"/>
              <w:rPr>
                <w:ins w:id="819" w:author="Microsoft Office-gebruiker" w:date="2018-07-25T17:17:00Z"/>
                <w:rFonts w:cs="Arial"/>
                <w:color w:val="222222"/>
                <w:sz w:val="21"/>
                <w:szCs w:val="21"/>
                <w:lang w:val="en-GB"/>
              </w:rPr>
              <w:pPrChange w:id="820" w:author="Microsoft Office-gebruiker" w:date="2018-07-25T17:17:00Z">
                <w:pPr>
                  <w:spacing w:before="100" w:beforeAutospacing="1" w:after="24"/>
                </w:pPr>
              </w:pPrChange>
            </w:pPr>
            <w:ins w:id="821" w:author="Microsoft Office-gebruiker" w:date="2018-07-25T17:17:00Z">
              <w:r>
                <w:rPr>
                  <w:rFonts w:cs="Arial"/>
                  <w:color w:val="222222"/>
                  <w:sz w:val="21"/>
                  <w:szCs w:val="21"/>
                </w:rPr>
                <w:t>Execution of TRM-training (statistics, decision making, teamork, leadership, communication, stress an dfatigue etc)</w:t>
              </w:r>
            </w:ins>
          </w:p>
          <w:p w14:paraId="62EE658D" w14:textId="77777777" w:rsidR="000D7B31" w:rsidRDefault="00EF13A5">
            <w:pPr>
              <w:spacing w:before="100" w:beforeAutospacing="1"/>
              <w:rPr>
                <w:ins w:id="822" w:author="Microsoft Office-gebruiker" w:date="2018-07-25T17:17:00Z"/>
                <w:del w:id="823" w:author="fabrizio" w:date="2018-10-02T12:17:00Z"/>
                <w:rFonts w:cs="Arial"/>
                <w:color w:val="222222"/>
                <w:sz w:val="21"/>
                <w:szCs w:val="21"/>
                <w:lang w:val="en-GB"/>
              </w:rPr>
              <w:pPrChange w:id="824" w:author="Microsoft Office-gebruiker" w:date="2018-07-25T17:17:00Z">
                <w:pPr>
                  <w:spacing w:before="100" w:beforeAutospacing="1" w:after="24"/>
                </w:pPr>
              </w:pPrChange>
            </w:pPr>
            <w:ins w:id="825" w:author="Microsoft Office-gebruiker" w:date="2018-07-25T17:17:00Z">
              <w:del w:id="826" w:author="fabrizio" w:date="2018-10-02T12:16:00Z">
                <w:r w:rsidRPr="00EF13A5">
                  <w:rPr>
                    <w:rFonts w:cs="Arial"/>
                    <w:color w:val="222222"/>
                    <w:sz w:val="21"/>
                    <w:szCs w:val="21"/>
                    <w:highlight w:val="yellow"/>
                    <w:rPrChange w:id="827" w:author="fabrizio" w:date="2018-10-02T12:08:00Z">
                      <w:rPr>
                        <w:rFonts w:cs="Arial"/>
                        <w:color w:val="222222"/>
                        <w:sz w:val="21"/>
                        <w:szCs w:val="21"/>
                      </w:rPr>
                    </w:rPrChange>
                  </w:rPr>
                  <w:delText>Presentation of organisation on an operational level</w:delText>
                </w:r>
              </w:del>
            </w:ins>
          </w:p>
          <w:p w14:paraId="6EBAC7EF" w14:textId="77777777" w:rsidR="000D7B31" w:rsidRDefault="00B660D5">
            <w:pPr>
              <w:spacing w:before="100" w:beforeAutospacing="1"/>
              <w:rPr>
                <w:ins w:id="828" w:author="Microsoft Office-gebruiker" w:date="2018-07-25T17:17:00Z"/>
                <w:rFonts w:cs="Arial"/>
                <w:color w:val="222222"/>
                <w:sz w:val="21"/>
                <w:szCs w:val="21"/>
                <w:lang w:val="en-GB"/>
              </w:rPr>
              <w:pPrChange w:id="829" w:author="Microsoft Office-gebruiker" w:date="2018-07-25T17:17:00Z">
                <w:pPr>
                  <w:spacing w:before="100" w:beforeAutospacing="1" w:after="24"/>
                </w:pPr>
              </w:pPrChange>
            </w:pPr>
            <w:ins w:id="830" w:author="Microsoft Office-gebruiker" w:date="2018-07-25T17:17:00Z">
              <w:r>
                <w:rPr>
                  <w:rFonts w:cs="Arial"/>
                  <w:color w:val="222222"/>
                  <w:sz w:val="21"/>
                  <w:szCs w:val="21"/>
                </w:rPr>
                <w:t>Monitoring of green policy</w:t>
              </w:r>
            </w:ins>
          </w:p>
          <w:p w14:paraId="0E950361" w14:textId="77777777" w:rsidR="000D7B31" w:rsidRDefault="00B660D5">
            <w:pPr>
              <w:spacing w:before="100" w:beforeAutospacing="1"/>
              <w:rPr>
                <w:ins w:id="831" w:author="Microsoft Office-gebruiker" w:date="2018-07-25T17:17:00Z"/>
                <w:rFonts w:cs="Arial"/>
                <w:color w:val="222222"/>
                <w:sz w:val="21"/>
                <w:szCs w:val="21"/>
                <w:lang w:val="en-GB"/>
              </w:rPr>
              <w:pPrChange w:id="832" w:author="Microsoft Office-gebruiker" w:date="2018-07-25T17:17:00Z">
                <w:pPr>
                  <w:spacing w:before="100" w:beforeAutospacing="1" w:after="24"/>
                </w:pPr>
              </w:pPrChange>
            </w:pPr>
            <w:ins w:id="833" w:author="Microsoft Office-gebruiker" w:date="2018-07-25T17:17:00Z">
              <w:r>
                <w:rPr>
                  <w:rFonts w:cs="Arial"/>
                  <w:color w:val="222222"/>
                  <w:sz w:val="21"/>
                  <w:szCs w:val="21"/>
                </w:rPr>
                <w:t>Execution of dangerious cargo policy and pollution control policy</w:t>
              </w:r>
            </w:ins>
          </w:p>
          <w:p w14:paraId="05AF54EB" w14:textId="77777777" w:rsidR="000D7B31" w:rsidRDefault="00B660D5">
            <w:pPr>
              <w:spacing w:before="100" w:beforeAutospacing="1"/>
              <w:rPr>
                <w:ins w:id="834" w:author="Microsoft Office-gebruiker" w:date="2018-07-25T17:17:00Z"/>
                <w:rFonts w:cs="Arial"/>
                <w:color w:val="222222"/>
                <w:sz w:val="21"/>
                <w:szCs w:val="21"/>
                <w:lang w:val="en-GB"/>
              </w:rPr>
              <w:pPrChange w:id="835" w:author="Microsoft Office-gebruiker" w:date="2018-07-25T17:17:00Z">
                <w:pPr>
                  <w:spacing w:before="100" w:beforeAutospacing="1" w:after="24"/>
                </w:pPr>
              </w:pPrChange>
            </w:pPr>
            <w:ins w:id="836" w:author="Microsoft Office-gebruiker" w:date="2018-07-25T17:17:00Z">
              <w:r>
                <w:rPr>
                  <w:rFonts w:cs="Arial"/>
                  <w:color w:val="222222"/>
                  <w:sz w:val="21"/>
                  <w:szCs w:val="21"/>
                </w:rPr>
                <w:t>Execute security policy</w:t>
              </w:r>
            </w:ins>
          </w:p>
          <w:p w14:paraId="32596316" w14:textId="77777777" w:rsidR="000D7B31" w:rsidRDefault="00B660D5">
            <w:pPr>
              <w:spacing w:before="100" w:beforeAutospacing="1"/>
              <w:rPr>
                <w:ins w:id="837" w:author="Microsoft Office-gebruiker" w:date="2018-07-25T17:17:00Z"/>
                <w:rFonts w:cs="Arial"/>
                <w:color w:val="222222"/>
                <w:sz w:val="21"/>
                <w:szCs w:val="21"/>
                <w:lang w:val="en-GB"/>
              </w:rPr>
              <w:pPrChange w:id="838" w:author="Microsoft Office-gebruiker" w:date="2018-07-25T17:17:00Z">
                <w:pPr>
                  <w:spacing w:before="100" w:beforeAutospacing="1" w:after="24"/>
                </w:pPr>
              </w:pPrChange>
            </w:pPr>
            <w:ins w:id="839" w:author="Microsoft Office-gebruiker" w:date="2018-07-25T17:17:00Z">
              <w:r>
                <w:rPr>
                  <w:rFonts w:cs="Arial"/>
                  <w:color w:val="222222"/>
                  <w:sz w:val="21"/>
                  <w:szCs w:val="21"/>
                </w:rPr>
                <w:t>Execute port strategies</w:t>
              </w:r>
            </w:ins>
          </w:p>
          <w:p w14:paraId="2A3B00CF" w14:textId="77777777" w:rsidR="000D7B31" w:rsidRDefault="000D7B31">
            <w:pPr>
              <w:spacing w:before="100" w:beforeAutospacing="1"/>
              <w:rPr>
                <w:ins w:id="840" w:author="Microsoft Office-gebruiker" w:date="2018-07-25T17:17:00Z"/>
                <w:rFonts w:cs="Arial"/>
                <w:color w:val="222222"/>
                <w:sz w:val="21"/>
                <w:szCs w:val="21"/>
                <w:lang w:val="en-GB"/>
              </w:rPr>
              <w:pPrChange w:id="841" w:author="Microsoft Office-gebruiker" w:date="2018-07-25T17:17:00Z">
                <w:pPr>
                  <w:spacing w:before="100" w:beforeAutospacing="1" w:after="24"/>
                </w:pPr>
              </w:pPrChange>
            </w:pPr>
          </w:p>
        </w:tc>
        <w:tc>
          <w:tcPr>
            <w:tcW w:w="3061" w:type="dxa"/>
            <w:gridSpan w:val="2"/>
            <w:tcPrChange w:id="842" w:author="Microsoft Office-gebruiker" w:date="2018-07-25T17:22:00Z">
              <w:tcPr>
                <w:tcW w:w="2551" w:type="dxa"/>
                <w:gridSpan w:val="4"/>
              </w:tcPr>
            </w:tcPrChange>
          </w:tcPr>
          <w:p w14:paraId="349AD96B" w14:textId="77777777" w:rsidR="000D7B31" w:rsidRDefault="00B660D5">
            <w:pPr>
              <w:spacing w:before="100" w:beforeAutospacing="1"/>
              <w:rPr>
                <w:ins w:id="843" w:author="Microsoft Office-gebruiker" w:date="2018-07-25T17:17:00Z"/>
                <w:rFonts w:cs="Arial"/>
                <w:color w:val="222222"/>
                <w:sz w:val="21"/>
                <w:szCs w:val="21"/>
                <w:lang w:val="en-GB"/>
              </w:rPr>
              <w:pPrChange w:id="844" w:author="Microsoft Office-gebruiker" w:date="2018-07-25T17:17:00Z">
                <w:pPr>
                  <w:spacing w:before="100" w:beforeAutospacing="1" w:after="24"/>
                </w:pPr>
              </w:pPrChange>
            </w:pPr>
            <w:ins w:id="845" w:author="Microsoft Office-gebruiker" w:date="2018-07-25T17:17:00Z">
              <w:r>
                <w:rPr>
                  <w:rFonts w:cs="Arial"/>
                  <w:color w:val="222222"/>
                  <w:sz w:val="21"/>
                  <w:szCs w:val="21"/>
                </w:rPr>
                <w:t>Administration of selection procedure</w:t>
              </w:r>
            </w:ins>
          </w:p>
          <w:p w14:paraId="3393BE01" w14:textId="77777777" w:rsidR="000D7B31" w:rsidRDefault="00B660D5">
            <w:pPr>
              <w:spacing w:before="100" w:beforeAutospacing="1"/>
              <w:rPr>
                <w:ins w:id="846" w:author="Microsoft Office-gebruiker" w:date="2018-07-25T17:17:00Z"/>
                <w:rFonts w:cs="Arial"/>
                <w:color w:val="222222"/>
                <w:sz w:val="21"/>
                <w:szCs w:val="21"/>
                <w:lang w:val="en-GB"/>
              </w:rPr>
              <w:pPrChange w:id="847" w:author="Microsoft Office-gebruiker" w:date="2018-07-25T17:17:00Z">
                <w:pPr>
                  <w:spacing w:before="100" w:beforeAutospacing="1" w:after="24"/>
                </w:pPr>
              </w:pPrChange>
            </w:pPr>
            <w:ins w:id="848" w:author="Microsoft Office-gebruiker" w:date="2018-07-25T17:17:00Z">
              <w:r>
                <w:rPr>
                  <w:rFonts w:cs="Arial"/>
                  <w:color w:val="222222"/>
                  <w:sz w:val="21"/>
                  <w:szCs w:val="21"/>
                </w:rPr>
                <w:t>Plan and oversea training cycle</w:t>
              </w:r>
            </w:ins>
          </w:p>
          <w:p w14:paraId="45ED07ED" w14:textId="77777777" w:rsidR="000D7B31" w:rsidRDefault="00B660D5">
            <w:pPr>
              <w:spacing w:before="100" w:beforeAutospacing="1"/>
              <w:rPr>
                <w:ins w:id="849" w:author="Microsoft Office-gebruiker" w:date="2018-07-25T17:17:00Z"/>
                <w:rFonts w:cs="Arial"/>
                <w:color w:val="222222"/>
                <w:sz w:val="21"/>
                <w:szCs w:val="21"/>
                <w:lang w:val="en-GB"/>
              </w:rPr>
              <w:pPrChange w:id="850" w:author="Microsoft Office-gebruiker" w:date="2018-07-25T17:17:00Z">
                <w:pPr>
                  <w:spacing w:before="100" w:beforeAutospacing="1" w:after="24"/>
                </w:pPr>
              </w:pPrChange>
            </w:pPr>
            <w:ins w:id="851" w:author="Microsoft Office-gebruiker" w:date="2018-07-25T17:17:00Z">
              <w:r>
                <w:rPr>
                  <w:rFonts w:cs="Arial"/>
                  <w:color w:val="222222"/>
                  <w:sz w:val="21"/>
                  <w:szCs w:val="21"/>
                </w:rPr>
                <w:t>Oversee training results</w:t>
              </w:r>
            </w:ins>
          </w:p>
          <w:p w14:paraId="3155E797" w14:textId="77777777" w:rsidR="000D7B31" w:rsidRDefault="00B660D5">
            <w:pPr>
              <w:spacing w:before="100" w:beforeAutospacing="1"/>
              <w:rPr>
                <w:ins w:id="852" w:author="Microsoft Office-gebruiker" w:date="2018-07-25T17:17:00Z"/>
                <w:rFonts w:cs="Arial"/>
                <w:color w:val="222222"/>
                <w:sz w:val="21"/>
                <w:szCs w:val="21"/>
                <w:lang w:val="en-GB"/>
              </w:rPr>
              <w:pPrChange w:id="853" w:author="Microsoft Office-gebruiker" w:date="2018-07-25T17:17:00Z">
                <w:pPr>
                  <w:spacing w:before="100" w:beforeAutospacing="1" w:after="24"/>
                </w:pPr>
              </w:pPrChange>
            </w:pPr>
            <w:ins w:id="854" w:author="Microsoft Office-gebruiker" w:date="2018-07-25T17:17:00Z">
              <w:r>
                <w:rPr>
                  <w:rFonts w:cs="Arial"/>
                  <w:color w:val="222222"/>
                  <w:sz w:val="21"/>
                  <w:szCs w:val="21"/>
                </w:rPr>
                <w:t xml:space="preserve">Team management </w:t>
              </w:r>
            </w:ins>
          </w:p>
          <w:p w14:paraId="47A25330" w14:textId="77777777" w:rsidR="000D7B31" w:rsidRDefault="00B660D5">
            <w:pPr>
              <w:spacing w:before="100" w:beforeAutospacing="1"/>
              <w:rPr>
                <w:ins w:id="855" w:author="Microsoft Office-gebruiker" w:date="2018-07-25T17:17:00Z"/>
                <w:rFonts w:cs="Arial"/>
                <w:color w:val="222222"/>
                <w:sz w:val="21"/>
                <w:szCs w:val="21"/>
                <w:lang w:val="en-GB"/>
              </w:rPr>
              <w:pPrChange w:id="856" w:author="Microsoft Office-gebruiker" w:date="2018-07-25T17:17:00Z">
                <w:pPr>
                  <w:spacing w:before="100" w:beforeAutospacing="1" w:after="24"/>
                </w:pPr>
              </w:pPrChange>
            </w:pPr>
            <w:ins w:id="857" w:author="Microsoft Office-gebruiker" w:date="2018-07-25T17:17:00Z">
              <w:r>
                <w:rPr>
                  <w:rFonts w:cs="Arial"/>
                  <w:color w:val="222222"/>
                  <w:sz w:val="21"/>
                  <w:szCs w:val="21"/>
                </w:rPr>
                <w:t xml:space="preserve">Conflict management </w:t>
              </w:r>
            </w:ins>
          </w:p>
          <w:p w14:paraId="395E2F48" w14:textId="77777777" w:rsidR="000D7B31" w:rsidRDefault="000D7B31">
            <w:pPr>
              <w:spacing w:before="100" w:beforeAutospacing="1"/>
              <w:rPr>
                <w:ins w:id="858" w:author="Microsoft Office-gebruiker" w:date="2018-07-25T17:17:00Z"/>
                <w:rFonts w:cs="Arial"/>
                <w:color w:val="222222"/>
                <w:sz w:val="21"/>
                <w:szCs w:val="21"/>
                <w:lang w:val="en-GB"/>
              </w:rPr>
              <w:pPrChange w:id="859" w:author="Microsoft Office-gebruiker" w:date="2018-07-25T17:17:00Z">
                <w:pPr>
                  <w:spacing w:before="100" w:beforeAutospacing="1" w:after="24"/>
                </w:pPr>
              </w:pPrChange>
            </w:pPr>
          </w:p>
          <w:p w14:paraId="6D48A4A3" w14:textId="77777777" w:rsidR="000D7B31" w:rsidRDefault="00B660D5">
            <w:pPr>
              <w:spacing w:before="100" w:beforeAutospacing="1"/>
              <w:rPr>
                <w:ins w:id="860" w:author="Microsoft Office-gebruiker" w:date="2018-07-25T17:17:00Z"/>
                <w:rFonts w:cs="Arial"/>
                <w:color w:val="222222"/>
                <w:sz w:val="21"/>
                <w:szCs w:val="21"/>
                <w:lang w:val="en-GB"/>
              </w:rPr>
              <w:pPrChange w:id="861" w:author="Microsoft Office-gebruiker" w:date="2018-07-25T17:17:00Z">
                <w:pPr>
                  <w:spacing w:before="100" w:beforeAutospacing="1" w:after="24"/>
                </w:pPr>
              </w:pPrChange>
            </w:pPr>
            <w:ins w:id="862" w:author="Microsoft Office-gebruiker" w:date="2018-07-25T17:17:00Z">
              <w:r>
                <w:rPr>
                  <w:rFonts w:cs="Arial"/>
                  <w:color w:val="222222"/>
                  <w:sz w:val="21"/>
                  <w:szCs w:val="21"/>
                </w:rPr>
                <w:t xml:space="preserve">Stress management </w:t>
              </w:r>
            </w:ins>
          </w:p>
          <w:p w14:paraId="16E0E5FF" w14:textId="77777777" w:rsidR="000D7B31" w:rsidRDefault="000D7B31">
            <w:pPr>
              <w:spacing w:before="100" w:beforeAutospacing="1"/>
              <w:rPr>
                <w:ins w:id="863" w:author="Microsoft Office-gebruiker" w:date="2018-07-25T17:17:00Z"/>
                <w:rFonts w:cs="Arial"/>
                <w:color w:val="222222"/>
                <w:sz w:val="21"/>
                <w:szCs w:val="21"/>
                <w:lang w:val="en-GB"/>
              </w:rPr>
              <w:pPrChange w:id="864" w:author="Microsoft Office-gebruiker" w:date="2018-07-25T17:17:00Z">
                <w:pPr>
                  <w:spacing w:before="100" w:beforeAutospacing="1" w:after="24"/>
                </w:pPr>
              </w:pPrChange>
            </w:pPr>
          </w:p>
          <w:p w14:paraId="4CE426F3" w14:textId="77777777" w:rsidR="000D7B31" w:rsidRDefault="00B660D5">
            <w:pPr>
              <w:spacing w:before="100" w:beforeAutospacing="1"/>
              <w:rPr>
                <w:ins w:id="865" w:author="Microsoft Office-gebruiker" w:date="2018-07-25T17:17:00Z"/>
                <w:rFonts w:cs="Arial"/>
                <w:color w:val="222222"/>
                <w:sz w:val="21"/>
                <w:szCs w:val="21"/>
                <w:lang w:val="en-GB"/>
              </w:rPr>
              <w:pPrChange w:id="866" w:author="Microsoft Office-gebruiker" w:date="2018-07-25T17:17:00Z">
                <w:pPr>
                  <w:spacing w:before="100" w:beforeAutospacing="1" w:after="24"/>
                </w:pPr>
              </w:pPrChange>
            </w:pPr>
            <w:ins w:id="867" w:author="Microsoft Office-gebruiker" w:date="2018-07-25T17:17:00Z">
              <w:r>
                <w:rPr>
                  <w:rFonts w:cs="Arial"/>
                  <w:color w:val="222222"/>
                  <w:sz w:val="21"/>
                  <w:szCs w:val="21"/>
                </w:rPr>
                <w:t>Scheduling and rostering</w:t>
              </w:r>
            </w:ins>
          </w:p>
          <w:p w14:paraId="67B724C5" w14:textId="77777777" w:rsidR="000D7B31" w:rsidRDefault="00B660D5">
            <w:pPr>
              <w:spacing w:before="100" w:beforeAutospacing="1"/>
              <w:rPr>
                <w:ins w:id="868" w:author="Microsoft Office-gebruiker" w:date="2018-07-25T17:17:00Z"/>
                <w:rFonts w:cs="Arial"/>
                <w:color w:val="222222"/>
                <w:sz w:val="21"/>
                <w:szCs w:val="21"/>
                <w:lang w:val="en-GB"/>
              </w:rPr>
              <w:pPrChange w:id="869" w:author="Microsoft Office-gebruiker" w:date="2018-07-25T17:17:00Z">
                <w:pPr>
                  <w:spacing w:before="100" w:beforeAutospacing="1" w:after="24"/>
                </w:pPr>
              </w:pPrChange>
            </w:pPr>
            <w:ins w:id="870" w:author="Microsoft Office-gebruiker" w:date="2018-07-25T17:17:00Z">
              <w:r>
                <w:rPr>
                  <w:rFonts w:cs="Arial"/>
                  <w:color w:val="222222"/>
                  <w:sz w:val="21"/>
                  <w:szCs w:val="21"/>
                </w:rPr>
                <w:t>Ensure that training facilities are operational</w:t>
              </w:r>
            </w:ins>
          </w:p>
          <w:p w14:paraId="780A9A5D" w14:textId="77777777" w:rsidR="000D7B31" w:rsidRDefault="00B660D5">
            <w:pPr>
              <w:spacing w:before="100" w:beforeAutospacing="1"/>
              <w:rPr>
                <w:ins w:id="871" w:author="Microsoft Office-gebruiker" w:date="2018-07-25T17:17:00Z"/>
                <w:rFonts w:cs="Arial"/>
                <w:color w:val="222222"/>
                <w:sz w:val="21"/>
                <w:szCs w:val="21"/>
                <w:lang w:val="en-GB"/>
              </w:rPr>
              <w:pPrChange w:id="872" w:author="Microsoft Office-gebruiker" w:date="2018-07-25T17:17:00Z">
                <w:pPr>
                  <w:spacing w:before="100" w:beforeAutospacing="1" w:after="24"/>
                </w:pPr>
              </w:pPrChange>
            </w:pPr>
            <w:ins w:id="873" w:author="Microsoft Office-gebruiker" w:date="2018-07-25T17:17:00Z">
              <w:r>
                <w:rPr>
                  <w:rFonts w:cs="Arial"/>
                  <w:color w:val="222222"/>
                  <w:sz w:val="21"/>
                  <w:szCs w:val="21"/>
                </w:rPr>
                <w:t>Execution of agression protocol</w:t>
              </w:r>
            </w:ins>
          </w:p>
          <w:p w14:paraId="49D0EB34" w14:textId="77777777" w:rsidR="000D7B31" w:rsidRDefault="00B660D5">
            <w:pPr>
              <w:spacing w:before="100" w:beforeAutospacing="1"/>
              <w:rPr>
                <w:ins w:id="874" w:author="Microsoft Office-gebruiker" w:date="2018-07-25T17:17:00Z"/>
                <w:rFonts w:cs="Arial"/>
                <w:color w:val="222222"/>
                <w:sz w:val="21"/>
                <w:szCs w:val="21"/>
                <w:lang w:val="en-GB"/>
              </w:rPr>
              <w:pPrChange w:id="875" w:author="Microsoft Office-gebruiker" w:date="2018-07-25T17:17:00Z">
                <w:pPr>
                  <w:spacing w:before="100" w:beforeAutospacing="1" w:after="24"/>
                </w:pPr>
              </w:pPrChange>
            </w:pPr>
            <w:ins w:id="876" w:author="Microsoft Office-gebruiker" w:date="2018-07-25T17:17:00Z">
              <w:r>
                <w:rPr>
                  <w:rFonts w:cs="Arial"/>
                  <w:color w:val="222222"/>
                  <w:sz w:val="21"/>
                  <w:szCs w:val="21"/>
                </w:rPr>
                <w:t>Execution of drugs- and alcolhol policy</w:t>
              </w:r>
            </w:ins>
          </w:p>
          <w:p w14:paraId="6EDC08D2" w14:textId="77777777" w:rsidR="000D7B31" w:rsidRDefault="00B660D5">
            <w:pPr>
              <w:spacing w:before="100" w:beforeAutospacing="1"/>
              <w:rPr>
                <w:ins w:id="877" w:author="Microsoft Office-gebruiker" w:date="2018-07-25T17:17:00Z"/>
                <w:rFonts w:cs="Arial"/>
                <w:color w:val="222222"/>
                <w:sz w:val="21"/>
                <w:szCs w:val="21"/>
                <w:lang w:val="en-GB"/>
              </w:rPr>
              <w:pPrChange w:id="878" w:author="Microsoft Office-gebruiker" w:date="2018-07-25T17:17:00Z">
                <w:pPr>
                  <w:spacing w:before="100" w:beforeAutospacing="1" w:after="24"/>
                </w:pPr>
              </w:pPrChange>
            </w:pPr>
            <w:ins w:id="879" w:author="Microsoft Office-gebruiker" w:date="2018-07-25T17:17:00Z">
              <w:r>
                <w:rPr>
                  <w:rFonts w:cs="Arial"/>
                  <w:color w:val="222222"/>
                  <w:sz w:val="21"/>
                  <w:szCs w:val="21"/>
                </w:rPr>
                <w:t>Execution of pricacy policy</w:t>
              </w:r>
            </w:ins>
          </w:p>
        </w:tc>
      </w:tr>
      <w:tr w:rsidR="00B660D5" w14:paraId="03741EF5" w14:textId="77777777" w:rsidTr="00B660D5">
        <w:tblPrEx>
          <w:tblPrExChange w:id="880" w:author="Microsoft Office-gebruiker" w:date="2018-07-25T17:22:00Z">
            <w:tblPrEx>
              <w:tblW w:w="14112" w:type="dxa"/>
            </w:tblPrEx>
          </w:tblPrExChange>
        </w:tblPrEx>
        <w:trPr>
          <w:ins w:id="881" w:author="Microsoft Office-gebruiker" w:date="2018-07-25T17:17:00Z"/>
          <w:trPrChange w:id="882" w:author="Microsoft Office-gebruiker" w:date="2018-07-25T17:22:00Z">
            <w:trPr>
              <w:gridAfter w:val="0"/>
              <w:wAfter w:w="3629" w:type="dxa"/>
            </w:trPr>
          </w:trPrChange>
        </w:trPr>
        <w:tc>
          <w:tcPr>
            <w:tcW w:w="1867" w:type="dxa"/>
            <w:tcPrChange w:id="883" w:author="Microsoft Office-gebruiker" w:date="2018-07-25T17:22:00Z">
              <w:tcPr>
                <w:tcW w:w="1867" w:type="dxa"/>
              </w:tcPr>
            </w:tcPrChange>
          </w:tcPr>
          <w:p w14:paraId="098DAA6B" w14:textId="77777777" w:rsidR="00B660D5" w:rsidRDefault="00B660D5" w:rsidP="00B31C9F">
            <w:pPr>
              <w:spacing w:before="100" w:beforeAutospacing="1" w:after="24"/>
              <w:rPr>
                <w:ins w:id="884" w:author="Microsoft Office-gebruiker" w:date="2018-07-25T17:17:00Z"/>
                <w:rFonts w:cs="Arial"/>
                <w:color w:val="222222"/>
                <w:sz w:val="21"/>
                <w:szCs w:val="21"/>
              </w:rPr>
            </w:pPr>
            <w:ins w:id="885" w:author="Microsoft Office-gebruiker" w:date="2018-07-25T17:18:00Z">
              <w:r>
                <w:rPr>
                  <w:rFonts w:cs="Arial"/>
                  <w:color w:val="222222"/>
                  <w:sz w:val="21"/>
                  <w:szCs w:val="21"/>
                </w:rPr>
                <w:t>Tacti</w:t>
              </w:r>
            </w:ins>
            <w:ins w:id="886" w:author="Microsoft Office-gebruiker" w:date="2018-07-25T17:20:00Z">
              <w:r>
                <w:rPr>
                  <w:rFonts w:cs="Arial"/>
                  <w:color w:val="222222"/>
                  <w:sz w:val="21"/>
                  <w:szCs w:val="21"/>
                </w:rPr>
                <w:t>c</w:t>
              </w:r>
            </w:ins>
            <w:ins w:id="887" w:author="Microsoft Office-gebruiker" w:date="2018-07-25T17:18:00Z">
              <w:r>
                <w:rPr>
                  <w:rFonts w:cs="Arial"/>
                  <w:color w:val="222222"/>
                  <w:sz w:val="21"/>
                  <w:szCs w:val="21"/>
                </w:rPr>
                <w:t>al</w:t>
              </w:r>
            </w:ins>
          </w:p>
        </w:tc>
        <w:tc>
          <w:tcPr>
            <w:tcW w:w="3118" w:type="dxa"/>
            <w:gridSpan w:val="2"/>
            <w:tcPrChange w:id="888" w:author="Microsoft Office-gebruiker" w:date="2018-07-25T17:22:00Z">
              <w:tcPr>
                <w:tcW w:w="2154" w:type="dxa"/>
                <w:gridSpan w:val="2"/>
              </w:tcPr>
            </w:tcPrChange>
          </w:tcPr>
          <w:p w14:paraId="1ACF73C9" w14:textId="77777777" w:rsidR="00B660D5" w:rsidRDefault="00B660D5" w:rsidP="00B31C9F">
            <w:pPr>
              <w:spacing w:before="100" w:beforeAutospacing="1" w:after="24"/>
              <w:rPr>
                <w:ins w:id="889" w:author="Microsoft Office-gebruiker" w:date="2018-07-25T17:18:00Z"/>
                <w:rFonts w:cs="Arial"/>
                <w:color w:val="222222"/>
                <w:sz w:val="21"/>
                <w:szCs w:val="21"/>
              </w:rPr>
            </w:pPr>
            <w:ins w:id="890" w:author="Microsoft Office-gebruiker" w:date="2018-07-25T17:18:00Z">
              <w:r>
                <w:rPr>
                  <w:rFonts w:cs="Arial"/>
                  <w:color w:val="222222"/>
                  <w:sz w:val="21"/>
                  <w:szCs w:val="21"/>
                </w:rPr>
                <w:t>Manage system for procedure changes</w:t>
              </w:r>
            </w:ins>
          </w:p>
          <w:p w14:paraId="2399A03E" w14:textId="77777777" w:rsidR="00B660D5" w:rsidRDefault="00B660D5" w:rsidP="00B31C9F">
            <w:pPr>
              <w:spacing w:before="100" w:beforeAutospacing="1" w:after="24"/>
              <w:rPr>
                <w:ins w:id="891" w:author="Microsoft Office-gebruiker" w:date="2018-07-25T17:18:00Z"/>
                <w:rFonts w:cs="Arial"/>
                <w:color w:val="222222"/>
                <w:sz w:val="21"/>
                <w:szCs w:val="21"/>
              </w:rPr>
            </w:pPr>
            <w:ins w:id="892" w:author="Microsoft Office-gebruiker" w:date="2018-07-25T17:18:00Z">
              <w:r>
                <w:rPr>
                  <w:rFonts w:cs="Arial"/>
                  <w:color w:val="222222"/>
                  <w:sz w:val="21"/>
                  <w:szCs w:val="21"/>
                </w:rPr>
                <w:t>Manage administrative organisation</w:t>
              </w:r>
            </w:ins>
          </w:p>
          <w:p w14:paraId="57A5232B" w14:textId="77777777" w:rsidR="00B660D5" w:rsidRDefault="00B660D5" w:rsidP="00B31C9F">
            <w:pPr>
              <w:spacing w:before="100" w:beforeAutospacing="1" w:after="24"/>
              <w:rPr>
                <w:ins w:id="893" w:author="Microsoft Office-gebruiker" w:date="2018-07-25T17:18:00Z"/>
                <w:rFonts w:cs="Arial"/>
                <w:color w:val="222222"/>
                <w:sz w:val="21"/>
                <w:szCs w:val="21"/>
              </w:rPr>
            </w:pPr>
            <w:ins w:id="894" w:author="Microsoft Office-gebruiker" w:date="2018-07-25T17:18:00Z">
              <w:r>
                <w:rPr>
                  <w:rFonts w:cs="Arial"/>
                  <w:color w:val="222222"/>
                  <w:sz w:val="21"/>
                  <w:szCs w:val="21"/>
                </w:rPr>
                <w:t>Evaluate and amend (emergency)-procedures</w:t>
              </w:r>
            </w:ins>
          </w:p>
          <w:p w14:paraId="75430EBF" w14:textId="77777777" w:rsidR="00B660D5" w:rsidRDefault="00B660D5" w:rsidP="00B31C9F">
            <w:pPr>
              <w:spacing w:before="100" w:beforeAutospacing="1" w:after="24"/>
              <w:rPr>
                <w:ins w:id="895" w:author="Microsoft Office-gebruiker" w:date="2018-07-25T17:19:00Z"/>
                <w:rFonts w:cs="Arial"/>
                <w:color w:val="222222"/>
                <w:sz w:val="21"/>
                <w:szCs w:val="21"/>
              </w:rPr>
            </w:pPr>
            <w:ins w:id="896" w:author="Microsoft Office-gebruiker" w:date="2018-07-25T17:19:00Z">
              <w:r>
                <w:rPr>
                  <w:rFonts w:cs="Arial"/>
                  <w:color w:val="222222"/>
                  <w:sz w:val="21"/>
                  <w:szCs w:val="21"/>
                </w:rPr>
                <w:t>Implementation of IMO and IALA procedures</w:t>
              </w:r>
            </w:ins>
          </w:p>
          <w:p w14:paraId="2899A555" w14:textId="77777777" w:rsidR="00B660D5" w:rsidRDefault="00B660D5" w:rsidP="00B31C9F">
            <w:pPr>
              <w:spacing w:before="100" w:beforeAutospacing="1" w:after="24"/>
              <w:rPr>
                <w:ins w:id="897" w:author="Microsoft Office-gebruiker" w:date="2018-07-25T17:17:00Z"/>
                <w:rFonts w:cs="Arial"/>
                <w:color w:val="222222"/>
                <w:sz w:val="21"/>
                <w:szCs w:val="21"/>
              </w:rPr>
            </w:pPr>
            <w:ins w:id="898" w:author="Microsoft Office-gebruiker" w:date="2018-07-25T17:19:00Z">
              <w:r>
                <w:rPr>
                  <w:rFonts w:cs="Arial"/>
                  <w:color w:val="222222"/>
                  <w:sz w:val="21"/>
                  <w:szCs w:val="21"/>
                </w:rPr>
                <w:t>Implementation fo privacy policy into day to day operation</w:t>
              </w:r>
            </w:ins>
          </w:p>
        </w:tc>
        <w:tc>
          <w:tcPr>
            <w:tcW w:w="3118" w:type="dxa"/>
            <w:gridSpan w:val="2"/>
            <w:tcPrChange w:id="899" w:author="Microsoft Office-gebruiker" w:date="2018-07-25T17:22:00Z">
              <w:tcPr>
                <w:tcW w:w="2154" w:type="dxa"/>
                <w:gridSpan w:val="5"/>
              </w:tcPr>
            </w:tcPrChange>
          </w:tcPr>
          <w:p w14:paraId="29686FBE" w14:textId="77777777" w:rsidR="00B660D5" w:rsidRDefault="00B660D5" w:rsidP="00B31C9F">
            <w:pPr>
              <w:spacing w:before="100" w:beforeAutospacing="1" w:after="24"/>
              <w:rPr>
                <w:ins w:id="900" w:author="Microsoft Office-gebruiker" w:date="2018-07-25T17:20:00Z"/>
                <w:rFonts w:cs="Arial"/>
                <w:color w:val="222222"/>
                <w:sz w:val="21"/>
                <w:szCs w:val="21"/>
              </w:rPr>
            </w:pPr>
            <w:ins w:id="901" w:author="Microsoft Office-gebruiker" w:date="2018-07-25T17:20:00Z">
              <w:r>
                <w:rPr>
                  <w:rFonts w:cs="Arial"/>
                  <w:color w:val="222222"/>
                  <w:sz w:val="21"/>
                  <w:szCs w:val="21"/>
                </w:rPr>
                <w:t>Plan periodic maintenance</w:t>
              </w:r>
            </w:ins>
          </w:p>
          <w:p w14:paraId="269398E7" w14:textId="77777777" w:rsidR="00B660D5" w:rsidRDefault="00B660D5" w:rsidP="00B31C9F">
            <w:pPr>
              <w:spacing w:before="100" w:beforeAutospacing="1" w:after="24"/>
              <w:rPr>
                <w:ins w:id="902" w:author="Microsoft Office-gebruiker" w:date="2018-07-25T17:20:00Z"/>
                <w:rFonts w:cs="Arial"/>
                <w:color w:val="222222"/>
                <w:sz w:val="21"/>
                <w:szCs w:val="21"/>
              </w:rPr>
            </w:pPr>
            <w:ins w:id="903" w:author="Microsoft Office-gebruiker" w:date="2018-07-25T17:20:00Z">
              <w:r>
                <w:rPr>
                  <w:rFonts w:cs="Arial"/>
                  <w:color w:val="222222"/>
                  <w:sz w:val="21"/>
                  <w:szCs w:val="21"/>
                </w:rPr>
                <w:t>Evaluate safety data</w:t>
              </w:r>
            </w:ins>
          </w:p>
          <w:p w14:paraId="075D9756" w14:textId="77777777" w:rsidR="00B660D5" w:rsidRDefault="00B660D5" w:rsidP="00B31C9F">
            <w:pPr>
              <w:spacing w:before="100" w:beforeAutospacing="1" w:after="24"/>
              <w:rPr>
                <w:ins w:id="904" w:author="Microsoft Office-gebruiker" w:date="2018-07-25T17:17:00Z"/>
                <w:rFonts w:cs="Arial"/>
                <w:color w:val="222222"/>
                <w:sz w:val="21"/>
                <w:szCs w:val="21"/>
              </w:rPr>
            </w:pPr>
            <w:ins w:id="905" w:author="Microsoft Office-gebruiker" w:date="2018-07-25T17:20:00Z">
              <w:r>
                <w:rPr>
                  <w:rFonts w:cs="Arial"/>
                  <w:color w:val="222222"/>
                  <w:sz w:val="21"/>
                  <w:szCs w:val="21"/>
                </w:rPr>
                <w:t>Evaluate monitoring data</w:t>
              </w:r>
            </w:ins>
          </w:p>
        </w:tc>
        <w:tc>
          <w:tcPr>
            <w:tcW w:w="3118" w:type="dxa"/>
            <w:gridSpan w:val="2"/>
            <w:tcPrChange w:id="906" w:author="Microsoft Office-gebruiker" w:date="2018-07-25T17:22:00Z">
              <w:tcPr>
                <w:tcW w:w="2154" w:type="dxa"/>
                <w:gridSpan w:val="3"/>
              </w:tcPr>
            </w:tcPrChange>
          </w:tcPr>
          <w:p w14:paraId="2C83614F" w14:textId="77777777" w:rsidR="00B660D5" w:rsidRDefault="00B660D5" w:rsidP="00B31C9F">
            <w:pPr>
              <w:spacing w:before="100" w:beforeAutospacing="1" w:after="24"/>
              <w:rPr>
                <w:ins w:id="907" w:author="Microsoft Office-gebruiker" w:date="2018-07-25T17:20:00Z"/>
                <w:rFonts w:cs="Arial"/>
                <w:color w:val="222222"/>
                <w:sz w:val="21"/>
                <w:szCs w:val="21"/>
              </w:rPr>
            </w:pPr>
            <w:ins w:id="908" w:author="Microsoft Office-gebruiker" w:date="2018-07-25T17:20:00Z">
              <w:r>
                <w:rPr>
                  <w:rFonts w:cs="Arial"/>
                  <w:color w:val="222222"/>
                  <w:sz w:val="21"/>
                  <w:szCs w:val="21"/>
                </w:rPr>
                <w:t>Create a safety culture</w:t>
              </w:r>
            </w:ins>
          </w:p>
          <w:p w14:paraId="4738EDD6" w14:textId="77777777" w:rsidR="00B660D5" w:rsidRDefault="00EF13A5" w:rsidP="00B31C9F">
            <w:pPr>
              <w:spacing w:before="100" w:beforeAutospacing="1" w:after="24"/>
              <w:rPr>
                <w:ins w:id="909" w:author="Microsoft Office-gebruiker" w:date="2018-07-25T17:20:00Z"/>
                <w:rFonts w:cs="Arial"/>
                <w:color w:val="222222"/>
                <w:sz w:val="21"/>
                <w:szCs w:val="21"/>
              </w:rPr>
            </w:pPr>
            <w:ins w:id="910" w:author="Microsoft Office-gebruiker" w:date="2018-07-25T17:20:00Z">
              <w:r w:rsidRPr="00EF13A5">
                <w:rPr>
                  <w:rFonts w:cs="Arial"/>
                  <w:color w:val="222222"/>
                  <w:sz w:val="21"/>
                  <w:szCs w:val="21"/>
                  <w:highlight w:val="yellow"/>
                  <w:rPrChange w:id="911" w:author="fabrizio" w:date="2018-10-02T14:24:00Z">
                    <w:rPr>
                      <w:rFonts w:cs="Arial"/>
                      <w:color w:val="222222"/>
                      <w:sz w:val="21"/>
                      <w:szCs w:val="21"/>
                    </w:rPr>
                  </w:rPrChange>
                </w:rPr>
                <w:t>Administrate incidents and accidents</w:t>
              </w:r>
            </w:ins>
            <w:ins w:id="912" w:author="fabrizio" w:date="2018-10-02T14:24:00Z">
              <w:r w:rsidR="00B33E58">
                <w:rPr>
                  <w:rFonts w:cs="Arial"/>
                  <w:color w:val="222222"/>
                  <w:sz w:val="21"/>
                  <w:szCs w:val="21"/>
                </w:rPr>
                <w:t> ??</w:t>
              </w:r>
            </w:ins>
          </w:p>
          <w:p w14:paraId="6E091849" w14:textId="77777777" w:rsidR="00B660D5" w:rsidRDefault="00B660D5" w:rsidP="00B31C9F">
            <w:pPr>
              <w:spacing w:before="100" w:beforeAutospacing="1" w:after="24"/>
              <w:rPr>
                <w:ins w:id="913" w:author="Microsoft Office-gebruiker" w:date="2018-07-25T17:21:00Z"/>
                <w:rFonts w:cs="Arial"/>
                <w:color w:val="222222"/>
                <w:sz w:val="21"/>
                <w:szCs w:val="21"/>
              </w:rPr>
            </w:pPr>
            <w:ins w:id="914" w:author="Microsoft Office-gebruiker" w:date="2018-07-25T17:21:00Z">
              <w:r>
                <w:rPr>
                  <w:rFonts w:cs="Arial"/>
                  <w:color w:val="222222"/>
                  <w:sz w:val="21"/>
                  <w:szCs w:val="21"/>
                </w:rPr>
                <w:t>Execute and evaluate liaison policy with other organisations</w:t>
              </w:r>
            </w:ins>
          </w:p>
          <w:p w14:paraId="6DF597C9" w14:textId="77777777" w:rsidR="00B660D5" w:rsidRDefault="00B660D5" w:rsidP="00B31C9F">
            <w:pPr>
              <w:spacing w:before="100" w:beforeAutospacing="1" w:after="24"/>
              <w:rPr>
                <w:ins w:id="915" w:author="Microsoft Office-gebruiker" w:date="2018-07-25T17:21:00Z"/>
                <w:rFonts w:cs="Arial"/>
                <w:color w:val="222222"/>
                <w:sz w:val="21"/>
                <w:szCs w:val="21"/>
              </w:rPr>
            </w:pPr>
            <w:ins w:id="916" w:author="Microsoft Office-gebruiker" w:date="2018-07-25T17:21:00Z">
              <w:r>
                <w:rPr>
                  <w:rFonts w:cs="Arial"/>
                  <w:color w:val="222222"/>
                  <w:sz w:val="21"/>
                  <w:szCs w:val="21"/>
                </w:rPr>
                <w:t>Present organisation on a tactical level</w:t>
              </w:r>
            </w:ins>
          </w:p>
          <w:p w14:paraId="01CCF030" w14:textId="77777777" w:rsidR="00B660D5" w:rsidRDefault="00B660D5" w:rsidP="00B31C9F">
            <w:pPr>
              <w:spacing w:before="100" w:beforeAutospacing="1" w:after="24"/>
              <w:rPr>
                <w:ins w:id="917" w:author="Microsoft Office-gebruiker" w:date="2018-07-25T17:23:00Z"/>
                <w:rFonts w:cs="Arial"/>
                <w:color w:val="222222"/>
                <w:sz w:val="21"/>
                <w:szCs w:val="21"/>
              </w:rPr>
            </w:pPr>
            <w:ins w:id="918" w:author="Microsoft Office-gebruiker" w:date="2018-07-25T17:21:00Z">
              <w:r>
                <w:rPr>
                  <w:rFonts w:cs="Arial"/>
                  <w:color w:val="222222"/>
                  <w:sz w:val="21"/>
                  <w:szCs w:val="21"/>
                </w:rPr>
                <w:t>Implement</w:t>
              </w:r>
            </w:ins>
            <w:ins w:id="919" w:author="Microsoft Office-gebruiker" w:date="2018-07-25T17:22:00Z">
              <w:r>
                <w:rPr>
                  <w:rFonts w:cs="Arial"/>
                  <w:color w:val="222222"/>
                  <w:sz w:val="21"/>
                  <w:szCs w:val="21"/>
                </w:rPr>
                <w:t xml:space="preserve"> </w:t>
              </w:r>
            </w:ins>
            <w:ins w:id="920" w:author="Microsoft Office-gebruiker" w:date="2018-07-25T17:21:00Z">
              <w:r>
                <w:rPr>
                  <w:rFonts w:cs="Arial"/>
                  <w:color w:val="222222"/>
                  <w:sz w:val="21"/>
                  <w:szCs w:val="21"/>
                </w:rPr>
                <w:t>green policy</w:t>
              </w:r>
            </w:ins>
          </w:p>
          <w:p w14:paraId="2E26FFC9" w14:textId="77777777" w:rsidR="00B660D5" w:rsidRDefault="00B660D5" w:rsidP="00B31C9F">
            <w:pPr>
              <w:spacing w:before="100" w:beforeAutospacing="1" w:after="24"/>
              <w:rPr>
                <w:ins w:id="921" w:author="Microsoft Office-gebruiker" w:date="2018-07-25T17:23:00Z"/>
                <w:rFonts w:cs="Arial"/>
                <w:color w:val="222222"/>
                <w:sz w:val="21"/>
                <w:szCs w:val="21"/>
              </w:rPr>
            </w:pPr>
            <w:ins w:id="922" w:author="Microsoft Office-gebruiker" w:date="2018-07-25T17:23:00Z">
              <w:r>
                <w:rPr>
                  <w:rFonts w:cs="Arial"/>
                  <w:color w:val="222222"/>
                  <w:sz w:val="21"/>
                  <w:szCs w:val="21"/>
                </w:rPr>
                <w:t>Implement dangerous cargo policy and polution policy control policy</w:t>
              </w:r>
            </w:ins>
          </w:p>
          <w:p w14:paraId="292F8B27" w14:textId="77777777" w:rsidR="00B660D5" w:rsidRDefault="00B660D5" w:rsidP="00B31C9F">
            <w:pPr>
              <w:spacing w:before="100" w:beforeAutospacing="1" w:after="24"/>
              <w:rPr>
                <w:ins w:id="923" w:author="Microsoft Office-gebruiker" w:date="2018-07-25T17:23:00Z"/>
                <w:rFonts w:cs="Arial"/>
                <w:color w:val="222222"/>
                <w:sz w:val="21"/>
                <w:szCs w:val="21"/>
              </w:rPr>
            </w:pPr>
            <w:ins w:id="924" w:author="Microsoft Office-gebruiker" w:date="2018-07-25T17:23:00Z">
              <w:r>
                <w:rPr>
                  <w:rFonts w:cs="Arial"/>
                  <w:color w:val="222222"/>
                  <w:sz w:val="21"/>
                  <w:szCs w:val="21"/>
                </w:rPr>
                <w:t>Evaluate and monitor security policy</w:t>
              </w:r>
            </w:ins>
          </w:p>
          <w:p w14:paraId="1FFA2C70" w14:textId="77777777" w:rsidR="00B660D5" w:rsidRDefault="00B660D5" w:rsidP="00B31C9F">
            <w:pPr>
              <w:spacing w:before="100" w:beforeAutospacing="1" w:after="24"/>
              <w:rPr>
                <w:ins w:id="925" w:author="Microsoft Office-gebruiker" w:date="2018-07-25T17:22:00Z"/>
                <w:rFonts w:cs="Arial"/>
                <w:color w:val="222222"/>
                <w:sz w:val="21"/>
                <w:szCs w:val="21"/>
              </w:rPr>
            </w:pPr>
            <w:ins w:id="926" w:author="Microsoft Office-gebruiker" w:date="2018-07-25T17:23:00Z">
              <w:r>
                <w:rPr>
                  <w:rFonts w:cs="Arial"/>
                  <w:color w:val="222222"/>
                  <w:sz w:val="21"/>
                  <w:szCs w:val="21"/>
                </w:rPr>
                <w:t>Evaluate and monitor port strategies</w:t>
              </w:r>
            </w:ins>
          </w:p>
          <w:p w14:paraId="5B879349" w14:textId="77777777" w:rsidR="00B660D5" w:rsidRDefault="00B660D5" w:rsidP="00B31C9F">
            <w:pPr>
              <w:spacing w:before="100" w:beforeAutospacing="1" w:after="24"/>
              <w:rPr>
                <w:ins w:id="927" w:author="Microsoft Office-gebruiker" w:date="2018-07-25T17:21:00Z"/>
                <w:rFonts w:cs="Arial"/>
                <w:color w:val="222222"/>
                <w:sz w:val="21"/>
                <w:szCs w:val="21"/>
              </w:rPr>
            </w:pPr>
          </w:p>
          <w:p w14:paraId="7B2A461C" w14:textId="77777777" w:rsidR="00B660D5" w:rsidRDefault="00B660D5" w:rsidP="00B31C9F">
            <w:pPr>
              <w:spacing w:before="100" w:beforeAutospacing="1" w:after="24"/>
              <w:rPr>
                <w:ins w:id="928" w:author="Microsoft Office-gebruiker" w:date="2018-07-25T17:17:00Z"/>
                <w:rFonts w:cs="Arial"/>
                <w:color w:val="222222"/>
                <w:sz w:val="21"/>
                <w:szCs w:val="21"/>
              </w:rPr>
            </w:pPr>
          </w:p>
        </w:tc>
        <w:tc>
          <w:tcPr>
            <w:tcW w:w="3118" w:type="dxa"/>
            <w:gridSpan w:val="2"/>
            <w:tcPrChange w:id="929" w:author="Microsoft Office-gebruiker" w:date="2018-07-25T17:22:00Z">
              <w:tcPr>
                <w:tcW w:w="2154" w:type="dxa"/>
                <w:gridSpan w:val="3"/>
              </w:tcPr>
            </w:tcPrChange>
          </w:tcPr>
          <w:p w14:paraId="1FD0A446" w14:textId="77777777" w:rsidR="00B660D5" w:rsidRDefault="004328C1" w:rsidP="00B31C9F">
            <w:pPr>
              <w:spacing w:before="100" w:beforeAutospacing="1" w:after="24"/>
              <w:rPr>
                <w:ins w:id="930" w:author="Microsoft Office-gebruiker" w:date="2018-07-25T17:24:00Z"/>
                <w:rFonts w:cs="Arial"/>
                <w:color w:val="222222"/>
                <w:sz w:val="21"/>
                <w:szCs w:val="21"/>
              </w:rPr>
            </w:pPr>
            <w:ins w:id="931" w:author="Microsoft Office-gebruiker" w:date="2018-07-25T17:24:00Z">
              <w:r>
                <w:rPr>
                  <w:rFonts w:cs="Arial"/>
                  <w:color w:val="222222"/>
                  <w:sz w:val="21"/>
                  <w:szCs w:val="21"/>
                </w:rPr>
                <w:t>Review selection process</w:t>
              </w:r>
            </w:ins>
          </w:p>
          <w:p w14:paraId="223ACDE6" w14:textId="77777777" w:rsidR="004328C1" w:rsidRDefault="004328C1" w:rsidP="00B31C9F">
            <w:pPr>
              <w:spacing w:before="100" w:beforeAutospacing="1" w:after="24"/>
              <w:rPr>
                <w:ins w:id="932" w:author="Microsoft Office-gebruiker" w:date="2018-07-25T17:24:00Z"/>
                <w:rFonts w:cs="Arial"/>
                <w:color w:val="222222"/>
                <w:sz w:val="21"/>
                <w:szCs w:val="21"/>
              </w:rPr>
            </w:pPr>
            <w:ins w:id="933" w:author="Microsoft Office-gebruiker" w:date="2018-07-25T17:24:00Z">
              <w:r>
                <w:rPr>
                  <w:rFonts w:cs="Arial"/>
                  <w:color w:val="222222"/>
                  <w:sz w:val="21"/>
                  <w:szCs w:val="21"/>
                </w:rPr>
                <w:t>Appraisal of performance</w:t>
              </w:r>
            </w:ins>
          </w:p>
          <w:p w14:paraId="44F9BA6F" w14:textId="77777777" w:rsidR="004328C1" w:rsidRDefault="004328C1" w:rsidP="00B31C9F">
            <w:pPr>
              <w:spacing w:before="100" w:beforeAutospacing="1" w:after="24"/>
              <w:rPr>
                <w:ins w:id="934" w:author="Microsoft Office-gebruiker" w:date="2018-07-25T17:24:00Z"/>
                <w:rFonts w:cs="Arial"/>
                <w:color w:val="222222"/>
                <w:sz w:val="21"/>
                <w:szCs w:val="21"/>
              </w:rPr>
            </w:pPr>
            <w:ins w:id="935" w:author="Microsoft Office-gebruiker" w:date="2018-07-25T17:24:00Z">
              <w:r>
                <w:rPr>
                  <w:rFonts w:cs="Arial"/>
                  <w:color w:val="222222"/>
                  <w:sz w:val="21"/>
                  <w:szCs w:val="21"/>
                </w:rPr>
                <w:t>Monitoring recurrent training</w:t>
              </w:r>
            </w:ins>
          </w:p>
          <w:p w14:paraId="3B7211E9" w14:textId="77777777" w:rsidR="004328C1" w:rsidRDefault="004328C1" w:rsidP="00B31C9F">
            <w:pPr>
              <w:spacing w:before="100" w:beforeAutospacing="1" w:after="24"/>
              <w:rPr>
                <w:ins w:id="936" w:author="Microsoft Office-gebruiker" w:date="2018-07-25T17:25:00Z"/>
                <w:rFonts w:cs="Arial"/>
                <w:color w:val="222222"/>
                <w:sz w:val="21"/>
                <w:szCs w:val="21"/>
              </w:rPr>
            </w:pPr>
            <w:ins w:id="937" w:author="Microsoft Office-gebruiker" w:date="2018-07-25T17:24:00Z">
              <w:r>
                <w:rPr>
                  <w:rFonts w:cs="Arial"/>
                  <w:color w:val="222222"/>
                  <w:sz w:val="21"/>
                  <w:szCs w:val="21"/>
                </w:rPr>
                <w:t>Organise meetings between VTSO</w:t>
              </w:r>
            </w:ins>
            <w:ins w:id="938" w:author="Microsoft Office-gebruiker" w:date="2018-07-25T17:25:00Z">
              <w:r>
                <w:rPr>
                  <w:rFonts w:cs="Arial"/>
                  <w:color w:val="222222"/>
                  <w:sz w:val="21"/>
                  <w:szCs w:val="21"/>
                </w:rPr>
                <w:t>’s</w:t>
              </w:r>
            </w:ins>
          </w:p>
          <w:p w14:paraId="2225EC77" w14:textId="77777777" w:rsidR="004328C1" w:rsidRDefault="004328C1" w:rsidP="00B31C9F">
            <w:pPr>
              <w:spacing w:before="100" w:beforeAutospacing="1" w:after="24"/>
              <w:rPr>
                <w:ins w:id="939" w:author="Microsoft Office-gebruiker" w:date="2018-07-25T17:25:00Z"/>
                <w:rFonts w:cs="Arial"/>
                <w:color w:val="222222"/>
                <w:sz w:val="21"/>
                <w:szCs w:val="21"/>
              </w:rPr>
            </w:pPr>
            <w:ins w:id="940" w:author="Microsoft Office-gebruiker" w:date="2018-07-25T17:25:00Z">
              <w:r>
                <w:rPr>
                  <w:rFonts w:cs="Arial"/>
                  <w:color w:val="222222"/>
                  <w:sz w:val="21"/>
                  <w:szCs w:val="21"/>
                </w:rPr>
                <w:t>Develop system for stress management</w:t>
              </w:r>
            </w:ins>
          </w:p>
          <w:p w14:paraId="23ED5C63" w14:textId="77777777" w:rsidR="004328C1" w:rsidRDefault="004328C1" w:rsidP="00B31C9F">
            <w:pPr>
              <w:spacing w:before="100" w:beforeAutospacing="1" w:after="24"/>
              <w:rPr>
                <w:ins w:id="941" w:author="Microsoft Office-gebruiker" w:date="2018-07-25T17:25:00Z"/>
                <w:rFonts w:cs="Arial"/>
                <w:color w:val="222222"/>
                <w:sz w:val="21"/>
                <w:szCs w:val="21"/>
              </w:rPr>
            </w:pPr>
            <w:ins w:id="942" w:author="Microsoft Office-gebruiker" w:date="2018-07-25T17:25:00Z">
              <w:r>
                <w:rPr>
                  <w:rFonts w:cs="Arial"/>
                  <w:color w:val="222222"/>
                  <w:sz w:val="21"/>
                  <w:szCs w:val="21"/>
                </w:rPr>
                <w:t>Implement manpower planning system</w:t>
              </w:r>
            </w:ins>
          </w:p>
          <w:p w14:paraId="63FDFC8F" w14:textId="77777777" w:rsidR="004328C1" w:rsidRDefault="004328C1" w:rsidP="00B31C9F">
            <w:pPr>
              <w:spacing w:before="100" w:beforeAutospacing="1" w:after="24"/>
              <w:rPr>
                <w:ins w:id="943" w:author="Microsoft Office-gebruiker" w:date="2018-07-25T17:25:00Z"/>
                <w:rFonts w:cs="Arial"/>
                <w:color w:val="222222"/>
                <w:sz w:val="21"/>
                <w:szCs w:val="21"/>
              </w:rPr>
            </w:pPr>
            <w:ins w:id="944" w:author="Microsoft Office-gebruiker" w:date="2018-07-25T17:25:00Z">
              <w:r>
                <w:rPr>
                  <w:rFonts w:cs="Arial"/>
                  <w:color w:val="222222"/>
                  <w:sz w:val="21"/>
                  <w:szCs w:val="21"/>
                </w:rPr>
                <w:t>Oversee TRM-training</w:t>
              </w:r>
            </w:ins>
          </w:p>
          <w:p w14:paraId="21CED570" w14:textId="77777777" w:rsidR="004328C1" w:rsidRDefault="004328C1" w:rsidP="00B31C9F">
            <w:pPr>
              <w:spacing w:before="100" w:beforeAutospacing="1" w:after="24"/>
              <w:rPr>
                <w:ins w:id="945" w:author="Microsoft Office-gebruiker" w:date="2018-07-25T17:25:00Z"/>
                <w:rFonts w:cs="Arial"/>
                <w:color w:val="222222"/>
                <w:sz w:val="21"/>
                <w:szCs w:val="21"/>
              </w:rPr>
            </w:pPr>
            <w:ins w:id="946" w:author="Microsoft Office-gebruiker" w:date="2018-07-25T17:25:00Z">
              <w:r>
                <w:rPr>
                  <w:rFonts w:cs="Arial"/>
                  <w:color w:val="222222"/>
                  <w:sz w:val="21"/>
                  <w:szCs w:val="21"/>
                </w:rPr>
                <w:t>Oversee training of examinors / mentors / instructors</w:t>
              </w:r>
            </w:ins>
          </w:p>
          <w:p w14:paraId="16DEFB36" w14:textId="77777777" w:rsidR="004328C1" w:rsidRDefault="004328C1" w:rsidP="00B31C9F">
            <w:pPr>
              <w:spacing w:before="100" w:beforeAutospacing="1" w:after="24"/>
              <w:rPr>
                <w:ins w:id="947" w:author="Microsoft Office-gebruiker" w:date="2018-07-25T17:26:00Z"/>
                <w:rFonts w:cs="Arial"/>
                <w:color w:val="222222"/>
                <w:sz w:val="21"/>
                <w:szCs w:val="21"/>
              </w:rPr>
            </w:pPr>
            <w:ins w:id="948" w:author="Microsoft Office-gebruiker" w:date="2018-07-25T17:26:00Z">
              <w:r>
                <w:rPr>
                  <w:rFonts w:cs="Arial"/>
                  <w:color w:val="222222"/>
                  <w:sz w:val="21"/>
                  <w:szCs w:val="21"/>
                </w:rPr>
                <w:t>Develop information for employees</w:t>
              </w:r>
            </w:ins>
          </w:p>
          <w:p w14:paraId="03581213" w14:textId="77777777" w:rsidR="004328C1" w:rsidRDefault="004328C1" w:rsidP="00B31C9F">
            <w:pPr>
              <w:spacing w:before="100" w:beforeAutospacing="1" w:after="24"/>
              <w:rPr>
                <w:ins w:id="949" w:author="Microsoft Office-gebruiker" w:date="2018-07-25T17:26:00Z"/>
                <w:rFonts w:cs="Arial"/>
                <w:color w:val="222222"/>
                <w:sz w:val="21"/>
                <w:szCs w:val="21"/>
              </w:rPr>
            </w:pPr>
            <w:ins w:id="950" w:author="Microsoft Office-gebruiker" w:date="2018-07-25T17:26:00Z">
              <w:r>
                <w:rPr>
                  <w:rFonts w:cs="Arial"/>
                  <w:color w:val="222222"/>
                  <w:sz w:val="21"/>
                  <w:szCs w:val="21"/>
                </w:rPr>
                <w:t>Communicate and evaluate sick leave policy</w:t>
              </w:r>
            </w:ins>
          </w:p>
          <w:p w14:paraId="64BA1301" w14:textId="77777777" w:rsidR="004328C1" w:rsidRDefault="004328C1" w:rsidP="00B31C9F">
            <w:pPr>
              <w:spacing w:before="100" w:beforeAutospacing="1" w:after="24"/>
              <w:rPr>
                <w:ins w:id="951" w:author="Microsoft Office-gebruiker" w:date="2018-07-25T17:26:00Z"/>
                <w:rFonts w:cs="Arial"/>
                <w:color w:val="222222"/>
                <w:sz w:val="21"/>
                <w:szCs w:val="21"/>
              </w:rPr>
            </w:pPr>
            <w:ins w:id="952" w:author="Microsoft Office-gebruiker" w:date="2018-07-25T17:26:00Z">
              <w:r>
                <w:rPr>
                  <w:rFonts w:cs="Arial"/>
                  <w:color w:val="222222"/>
                  <w:sz w:val="21"/>
                  <w:szCs w:val="21"/>
                </w:rPr>
                <w:t>Communicate and evaluate drugs and alcohol policy</w:t>
              </w:r>
            </w:ins>
          </w:p>
          <w:p w14:paraId="5177FEBB" w14:textId="77777777" w:rsidR="004328C1" w:rsidRDefault="004328C1" w:rsidP="00B31C9F">
            <w:pPr>
              <w:spacing w:before="100" w:beforeAutospacing="1" w:after="24"/>
              <w:rPr>
                <w:ins w:id="953" w:author="Microsoft Office-gebruiker" w:date="2018-07-25T17:17:00Z"/>
                <w:rFonts w:cs="Arial"/>
                <w:color w:val="222222"/>
                <w:sz w:val="21"/>
                <w:szCs w:val="21"/>
              </w:rPr>
            </w:pPr>
            <w:ins w:id="954" w:author="Microsoft Office-gebruiker" w:date="2018-07-25T17:26:00Z">
              <w:r>
                <w:rPr>
                  <w:rFonts w:cs="Arial"/>
                  <w:color w:val="222222"/>
                  <w:sz w:val="21"/>
                  <w:szCs w:val="21"/>
                </w:rPr>
                <w:t xml:space="preserve">Communicate </w:t>
              </w:r>
            </w:ins>
            <w:ins w:id="955" w:author="Microsoft Office-gebruiker" w:date="2018-07-25T17:27:00Z">
              <w:r>
                <w:rPr>
                  <w:rFonts w:cs="Arial"/>
                  <w:color w:val="222222"/>
                  <w:sz w:val="21"/>
                  <w:szCs w:val="21"/>
                </w:rPr>
                <w:t xml:space="preserve">and evaluate </w:t>
              </w:r>
            </w:ins>
            <w:ins w:id="956" w:author="Microsoft Office-gebruiker" w:date="2018-07-25T17:26:00Z">
              <w:r>
                <w:rPr>
                  <w:rFonts w:cs="Arial"/>
                  <w:color w:val="222222"/>
                  <w:sz w:val="21"/>
                  <w:szCs w:val="21"/>
                </w:rPr>
                <w:t>agression protocol</w:t>
              </w:r>
            </w:ins>
          </w:p>
        </w:tc>
      </w:tr>
      <w:tr w:rsidR="00FF1054" w14:paraId="68A66174" w14:textId="77777777" w:rsidTr="00FF1054">
        <w:tblPrEx>
          <w:tblPrExChange w:id="957" w:author="Microsoft Office-gebruiker" w:date="2018-07-25T17:30:00Z">
            <w:tblPrEx>
              <w:tblW w:w="14339" w:type="dxa"/>
            </w:tblPrEx>
          </w:tblPrExChange>
        </w:tblPrEx>
        <w:trPr>
          <w:ins w:id="958" w:author="Microsoft Office-gebruiker" w:date="2018-07-25T17:17:00Z"/>
        </w:trPr>
        <w:tc>
          <w:tcPr>
            <w:tcW w:w="1867" w:type="dxa"/>
            <w:tcPrChange w:id="959" w:author="Microsoft Office-gebruiker" w:date="2018-07-25T17:30:00Z">
              <w:tcPr>
                <w:tcW w:w="1867" w:type="dxa"/>
              </w:tcPr>
            </w:tcPrChange>
          </w:tcPr>
          <w:p w14:paraId="18D45A5F" w14:textId="77777777" w:rsidR="00B660D5" w:rsidRDefault="00FF1054" w:rsidP="00B31C9F">
            <w:pPr>
              <w:spacing w:before="100" w:beforeAutospacing="1" w:after="24"/>
              <w:rPr>
                <w:ins w:id="960" w:author="Microsoft Office-gebruiker" w:date="2018-07-25T17:17:00Z"/>
                <w:rFonts w:cs="Arial"/>
                <w:color w:val="222222"/>
                <w:sz w:val="21"/>
                <w:szCs w:val="21"/>
              </w:rPr>
            </w:pPr>
            <w:ins w:id="961" w:author="Microsoft Office-gebruiker" w:date="2018-07-25T17:28:00Z">
              <w:r>
                <w:rPr>
                  <w:rFonts w:cs="Arial"/>
                  <w:color w:val="222222"/>
                  <w:sz w:val="21"/>
                  <w:szCs w:val="21"/>
                </w:rPr>
                <w:t>Strategic</w:t>
              </w:r>
            </w:ins>
          </w:p>
        </w:tc>
        <w:tc>
          <w:tcPr>
            <w:tcW w:w="3118" w:type="dxa"/>
            <w:gridSpan w:val="2"/>
            <w:tcPrChange w:id="962" w:author="Microsoft Office-gebruiker" w:date="2018-07-25T17:30:00Z">
              <w:tcPr>
                <w:tcW w:w="3118" w:type="dxa"/>
                <w:gridSpan w:val="5"/>
              </w:tcPr>
            </w:tcPrChange>
          </w:tcPr>
          <w:p w14:paraId="259BBF49" w14:textId="77777777" w:rsidR="00B660D5" w:rsidRDefault="00FF1054" w:rsidP="00B31C9F">
            <w:pPr>
              <w:spacing w:before="100" w:beforeAutospacing="1" w:after="24"/>
              <w:rPr>
                <w:ins w:id="963" w:author="Microsoft Office-gebruiker" w:date="2018-07-25T17:28:00Z"/>
                <w:rFonts w:cs="Arial"/>
                <w:color w:val="222222"/>
                <w:sz w:val="21"/>
                <w:szCs w:val="21"/>
              </w:rPr>
            </w:pPr>
            <w:ins w:id="964" w:author="Microsoft Office-gebruiker" w:date="2018-07-25T17:28:00Z">
              <w:r>
                <w:rPr>
                  <w:rFonts w:cs="Arial"/>
                  <w:color w:val="222222"/>
                  <w:sz w:val="21"/>
                  <w:szCs w:val="21"/>
                </w:rPr>
                <w:t>Develop communication and other procedures</w:t>
              </w:r>
            </w:ins>
          </w:p>
          <w:p w14:paraId="63062604" w14:textId="77777777" w:rsidR="00FF1054" w:rsidRDefault="00FF1054" w:rsidP="00B31C9F">
            <w:pPr>
              <w:spacing w:before="100" w:beforeAutospacing="1" w:after="24"/>
              <w:rPr>
                <w:ins w:id="965" w:author="Microsoft Office-gebruiker" w:date="2018-07-25T17:28:00Z"/>
                <w:rFonts w:cs="Arial"/>
                <w:color w:val="222222"/>
                <w:sz w:val="21"/>
                <w:szCs w:val="21"/>
              </w:rPr>
            </w:pPr>
            <w:ins w:id="966" w:author="Microsoft Office-gebruiker" w:date="2018-07-25T17:28:00Z">
              <w:r>
                <w:rPr>
                  <w:rFonts w:cs="Arial"/>
                  <w:color w:val="222222"/>
                  <w:sz w:val="21"/>
                  <w:szCs w:val="21"/>
                </w:rPr>
                <w:t>Develop privacy policy</w:t>
              </w:r>
            </w:ins>
          </w:p>
          <w:p w14:paraId="7DED40C4" w14:textId="77777777" w:rsidR="00FF1054" w:rsidRDefault="00FF1054" w:rsidP="00B31C9F">
            <w:pPr>
              <w:spacing w:before="100" w:beforeAutospacing="1" w:after="24"/>
              <w:rPr>
                <w:ins w:id="967" w:author="Microsoft Office-gebruiker" w:date="2018-07-25T17:28:00Z"/>
                <w:rFonts w:cs="Arial"/>
                <w:color w:val="222222"/>
                <w:sz w:val="21"/>
                <w:szCs w:val="21"/>
              </w:rPr>
            </w:pPr>
            <w:ins w:id="968" w:author="Microsoft Office-gebruiker" w:date="2018-07-25T17:28:00Z">
              <w:r>
                <w:rPr>
                  <w:rFonts w:cs="Arial"/>
                  <w:color w:val="222222"/>
                  <w:sz w:val="21"/>
                  <w:szCs w:val="21"/>
                </w:rPr>
                <w:t>Develop, implement and re-apply quality system</w:t>
              </w:r>
            </w:ins>
          </w:p>
          <w:p w14:paraId="11DA8CD4" w14:textId="77777777" w:rsidR="00FF1054" w:rsidRDefault="00FF1054" w:rsidP="00B31C9F">
            <w:pPr>
              <w:spacing w:before="100" w:beforeAutospacing="1" w:after="24"/>
              <w:rPr>
                <w:ins w:id="969" w:author="Microsoft Office-gebruiker" w:date="2018-07-25T17:29:00Z"/>
                <w:rFonts w:cs="Arial"/>
                <w:color w:val="222222"/>
                <w:sz w:val="21"/>
                <w:szCs w:val="21"/>
              </w:rPr>
            </w:pPr>
            <w:ins w:id="970" w:author="Microsoft Office-gebruiker" w:date="2018-07-25T17:29:00Z">
              <w:r>
                <w:rPr>
                  <w:rFonts w:cs="Arial"/>
                  <w:color w:val="222222"/>
                  <w:sz w:val="21"/>
                  <w:szCs w:val="21"/>
                </w:rPr>
                <w:t>Design safety system</w:t>
              </w:r>
            </w:ins>
          </w:p>
          <w:p w14:paraId="08594A9B" w14:textId="77777777" w:rsidR="00FF1054" w:rsidRDefault="00FF1054" w:rsidP="00B31C9F">
            <w:pPr>
              <w:spacing w:before="100" w:beforeAutospacing="1" w:after="24"/>
              <w:rPr>
                <w:ins w:id="971" w:author="Microsoft Office-gebruiker" w:date="2018-07-25T17:29:00Z"/>
                <w:rFonts w:cs="Arial"/>
                <w:color w:val="222222"/>
                <w:sz w:val="21"/>
                <w:szCs w:val="21"/>
              </w:rPr>
            </w:pPr>
            <w:ins w:id="972" w:author="Microsoft Office-gebruiker" w:date="2018-07-25T17:29:00Z">
              <w:r>
                <w:rPr>
                  <w:rFonts w:cs="Arial"/>
                  <w:color w:val="222222"/>
                  <w:sz w:val="21"/>
                  <w:szCs w:val="21"/>
                </w:rPr>
                <w:t>Develop safety policy</w:t>
              </w:r>
            </w:ins>
          </w:p>
          <w:p w14:paraId="648FC884" w14:textId="77777777" w:rsidR="00FF1054" w:rsidRDefault="00FF1054" w:rsidP="00B31C9F">
            <w:pPr>
              <w:spacing w:before="100" w:beforeAutospacing="1" w:after="24"/>
              <w:rPr>
                <w:ins w:id="973" w:author="Microsoft Office-gebruiker" w:date="2018-07-25T17:29:00Z"/>
                <w:rFonts w:cs="Arial"/>
                <w:color w:val="222222"/>
                <w:sz w:val="21"/>
                <w:szCs w:val="21"/>
              </w:rPr>
            </w:pPr>
            <w:ins w:id="974" w:author="Microsoft Office-gebruiker" w:date="2018-07-25T17:29:00Z">
              <w:r>
                <w:rPr>
                  <w:rFonts w:cs="Arial"/>
                  <w:color w:val="222222"/>
                  <w:sz w:val="21"/>
                  <w:szCs w:val="21"/>
                </w:rPr>
                <w:t>Design emergency procedures</w:t>
              </w:r>
            </w:ins>
          </w:p>
          <w:p w14:paraId="7B0C503C" w14:textId="77777777" w:rsidR="00FF1054" w:rsidRDefault="00FF1054" w:rsidP="00B31C9F">
            <w:pPr>
              <w:spacing w:before="100" w:beforeAutospacing="1" w:after="24"/>
              <w:rPr>
                <w:ins w:id="975" w:author="Microsoft Office-gebruiker" w:date="2018-07-25T17:17:00Z"/>
                <w:rFonts w:cs="Arial"/>
                <w:color w:val="222222"/>
                <w:sz w:val="21"/>
                <w:szCs w:val="21"/>
              </w:rPr>
            </w:pPr>
            <w:ins w:id="976" w:author="Microsoft Office-gebruiker" w:date="2018-07-25T17:29:00Z">
              <w:r>
                <w:rPr>
                  <w:rFonts w:cs="Arial"/>
                  <w:color w:val="222222"/>
                  <w:sz w:val="21"/>
                  <w:szCs w:val="21"/>
                </w:rPr>
                <w:t>Oversee implementation of IMO and IALA procedures</w:t>
              </w:r>
            </w:ins>
          </w:p>
        </w:tc>
        <w:tc>
          <w:tcPr>
            <w:tcW w:w="3118" w:type="dxa"/>
            <w:gridSpan w:val="2"/>
            <w:tcPrChange w:id="977" w:author="Microsoft Office-gebruiker" w:date="2018-07-25T17:30:00Z">
              <w:tcPr>
                <w:tcW w:w="620" w:type="dxa"/>
              </w:tcPr>
            </w:tcPrChange>
          </w:tcPr>
          <w:p w14:paraId="226EF74C" w14:textId="77777777" w:rsidR="00B660D5" w:rsidRDefault="00FF1054" w:rsidP="00B31C9F">
            <w:pPr>
              <w:spacing w:before="100" w:beforeAutospacing="1" w:after="24"/>
              <w:rPr>
                <w:ins w:id="978" w:author="Microsoft Office-gebruiker" w:date="2018-07-25T17:30:00Z"/>
                <w:rFonts w:cs="Arial"/>
                <w:color w:val="222222"/>
                <w:sz w:val="21"/>
                <w:szCs w:val="21"/>
              </w:rPr>
            </w:pPr>
            <w:ins w:id="979" w:author="Microsoft Office-gebruiker" w:date="2018-07-25T17:30:00Z">
              <w:r>
                <w:rPr>
                  <w:rFonts w:cs="Arial"/>
                  <w:color w:val="222222"/>
                  <w:sz w:val="21"/>
                  <w:szCs w:val="21"/>
                </w:rPr>
                <w:t>Purchase new equipment</w:t>
              </w:r>
            </w:ins>
          </w:p>
          <w:p w14:paraId="1611EEDC" w14:textId="77777777" w:rsidR="00FF1054" w:rsidRDefault="00FF1054" w:rsidP="00B31C9F">
            <w:pPr>
              <w:spacing w:before="100" w:beforeAutospacing="1" w:after="24"/>
              <w:rPr>
                <w:ins w:id="980" w:author="Microsoft Office-gebruiker" w:date="2018-07-25T17:31:00Z"/>
                <w:rFonts w:cs="Arial"/>
                <w:color w:val="222222"/>
                <w:sz w:val="21"/>
                <w:szCs w:val="21"/>
              </w:rPr>
            </w:pPr>
            <w:ins w:id="981" w:author="Microsoft Office-gebruiker" w:date="2018-07-25T17:31:00Z">
              <w:r>
                <w:rPr>
                  <w:rFonts w:cs="Arial"/>
                  <w:color w:val="222222"/>
                  <w:sz w:val="21"/>
                  <w:szCs w:val="21"/>
                </w:rPr>
                <w:t>Negotiate budget</w:t>
              </w:r>
            </w:ins>
          </w:p>
          <w:p w14:paraId="49053601" w14:textId="77777777" w:rsidR="00FF1054" w:rsidRDefault="00FF1054" w:rsidP="00B31C9F">
            <w:pPr>
              <w:spacing w:before="100" w:beforeAutospacing="1" w:after="24"/>
              <w:rPr>
                <w:ins w:id="982" w:author="Microsoft Office-gebruiker" w:date="2018-07-25T17:17:00Z"/>
                <w:rFonts w:cs="Arial"/>
                <w:color w:val="222222"/>
                <w:sz w:val="21"/>
                <w:szCs w:val="21"/>
              </w:rPr>
            </w:pPr>
            <w:ins w:id="983" w:author="Microsoft Office-gebruiker" w:date="2018-07-25T17:31:00Z">
              <w:r>
                <w:rPr>
                  <w:rFonts w:cs="Arial"/>
                  <w:color w:val="222222"/>
                  <w:sz w:val="21"/>
                  <w:szCs w:val="21"/>
                </w:rPr>
                <w:t>Negotiate equipment mainatenance contracts with supplier in cooperation with puchasing department</w:t>
              </w:r>
            </w:ins>
          </w:p>
        </w:tc>
        <w:tc>
          <w:tcPr>
            <w:tcW w:w="3118" w:type="dxa"/>
            <w:gridSpan w:val="2"/>
            <w:tcPrChange w:id="984" w:author="Microsoft Office-gebruiker" w:date="2018-07-25T17:30:00Z">
              <w:tcPr>
                <w:tcW w:w="5616" w:type="dxa"/>
                <w:gridSpan w:val="8"/>
              </w:tcPr>
            </w:tcPrChange>
          </w:tcPr>
          <w:p w14:paraId="67F59429" w14:textId="77777777" w:rsidR="00B660D5" w:rsidRDefault="00FF1054" w:rsidP="00B31C9F">
            <w:pPr>
              <w:spacing w:before="100" w:beforeAutospacing="1" w:after="24"/>
              <w:rPr>
                <w:ins w:id="985" w:author="Microsoft Office-gebruiker" w:date="2018-07-25T17:32:00Z"/>
                <w:rFonts w:cs="Arial"/>
                <w:color w:val="222222"/>
                <w:sz w:val="21"/>
                <w:szCs w:val="21"/>
              </w:rPr>
            </w:pPr>
            <w:ins w:id="986" w:author="Microsoft Office-gebruiker" w:date="2018-07-25T17:32:00Z">
              <w:r>
                <w:rPr>
                  <w:rFonts w:cs="Arial"/>
                  <w:color w:val="222222"/>
                  <w:sz w:val="21"/>
                  <w:szCs w:val="21"/>
                </w:rPr>
                <w:t>Ensure that hte airms and objectives of the VTS are met at all times</w:t>
              </w:r>
            </w:ins>
          </w:p>
          <w:p w14:paraId="5341D3E4" w14:textId="77777777" w:rsidR="00FF1054" w:rsidRDefault="00FF1054" w:rsidP="00B31C9F">
            <w:pPr>
              <w:spacing w:before="100" w:beforeAutospacing="1" w:after="24"/>
              <w:rPr>
                <w:ins w:id="987" w:author="Microsoft Office-gebruiker" w:date="2018-07-25T17:32:00Z"/>
                <w:rFonts w:cs="Arial"/>
                <w:color w:val="222222"/>
                <w:sz w:val="21"/>
                <w:szCs w:val="21"/>
              </w:rPr>
            </w:pPr>
            <w:ins w:id="988" w:author="Microsoft Office-gebruiker" w:date="2018-07-25T17:32:00Z">
              <w:r>
                <w:rPr>
                  <w:rFonts w:cs="Arial"/>
                  <w:color w:val="222222"/>
                  <w:sz w:val="21"/>
                  <w:szCs w:val="21"/>
                </w:rPr>
                <w:t>Involved in placement of equiptmentIn volved in setup of traffic planning system</w:t>
              </w:r>
            </w:ins>
          </w:p>
          <w:p w14:paraId="1F6ABA5B" w14:textId="77777777" w:rsidR="00FF1054" w:rsidRDefault="00FF1054" w:rsidP="00B31C9F">
            <w:pPr>
              <w:spacing w:before="100" w:beforeAutospacing="1" w:after="24"/>
              <w:rPr>
                <w:ins w:id="989" w:author="Microsoft Office-gebruiker" w:date="2018-07-25T17:32:00Z"/>
                <w:rFonts w:cs="Arial"/>
                <w:color w:val="222222"/>
                <w:sz w:val="21"/>
                <w:szCs w:val="21"/>
              </w:rPr>
            </w:pPr>
            <w:ins w:id="990" w:author="Microsoft Office-gebruiker" w:date="2018-07-25T17:32:00Z">
              <w:r>
                <w:rPr>
                  <w:rFonts w:cs="Arial"/>
                  <w:color w:val="222222"/>
                  <w:sz w:val="21"/>
                  <w:szCs w:val="21"/>
                </w:rPr>
                <w:t>Risk management analysis</w:t>
              </w:r>
            </w:ins>
          </w:p>
          <w:p w14:paraId="5C7BF772" w14:textId="77777777" w:rsidR="00FF1054" w:rsidRDefault="00FF1054" w:rsidP="00B31C9F">
            <w:pPr>
              <w:spacing w:before="100" w:beforeAutospacing="1" w:after="24"/>
              <w:rPr>
                <w:ins w:id="991" w:author="Microsoft Office-gebruiker" w:date="2018-07-25T17:33:00Z"/>
                <w:rFonts w:cs="Arial"/>
                <w:color w:val="222222"/>
                <w:sz w:val="21"/>
                <w:szCs w:val="21"/>
              </w:rPr>
            </w:pPr>
            <w:ins w:id="992" w:author="Microsoft Office-gebruiker" w:date="2018-07-25T17:33:00Z">
              <w:r>
                <w:rPr>
                  <w:rFonts w:cs="Arial"/>
                  <w:color w:val="222222"/>
                  <w:sz w:val="21"/>
                  <w:szCs w:val="21"/>
                </w:rPr>
                <w:t>Develop and maintain public relations programme</w:t>
              </w:r>
            </w:ins>
          </w:p>
          <w:p w14:paraId="1AD0A7B5" w14:textId="77777777" w:rsidR="00FF1054" w:rsidRDefault="00FF1054" w:rsidP="00B31C9F">
            <w:pPr>
              <w:spacing w:before="100" w:beforeAutospacing="1" w:after="24"/>
              <w:rPr>
                <w:ins w:id="993" w:author="Microsoft Office-gebruiker" w:date="2018-07-25T17:33:00Z"/>
                <w:rFonts w:cs="Arial"/>
                <w:color w:val="222222"/>
                <w:sz w:val="21"/>
                <w:szCs w:val="21"/>
              </w:rPr>
            </w:pPr>
            <w:ins w:id="994" w:author="Microsoft Office-gebruiker" w:date="2018-07-25T17:33:00Z">
              <w:r>
                <w:rPr>
                  <w:rFonts w:cs="Arial"/>
                  <w:color w:val="222222"/>
                  <w:sz w:val="21"/>
                  <w:szCs w:val="21"/>
                </w:rPr>
                <w:t>Enter contract with suppliers in coordination with purchase department</w:t>
              </w:r>
            </w:ins>
          </w:p>
          <w:p w14:paraId="51BE95AE" w14:textId="77777777" w:rsidR="00FF1054" w:rsidRDefault="00FF1054" w:rsidP="00B31C9F">
            <w:pPr>
              <w:spacing w:before="100" w:beforeAutospacing="1" w:after="24"/>
              <w:rPr>
                <w:ins w:id="995" w:author="Microsoft Office-gebruiker" w:date="2018-07-25T17:33:00Z"/>
                <w:rFonts w:cs="Arial"/>
                <w:color w:val="222222"/>
                <w:sz w:val="21"/>
                <w:szCs w:val="21"/>
              </w:rPr>
            </w:pPr>
            <w:ins w:id="996" w:author="Microsoft Office-gebruiker" w:date="2018-07-25T17:33:00Z">
              <w:r>
                <w:rPr>
                  <w:rFonts w:cs="Arial"/>
                  <w:color w:val="222222"/>
                  <w:sz w:val="21"/>
                  <w:szCs w:val="21"/>
                </w:rPr>
                <w:t>Develop, execute and evaluate liason policy with other organsiations</w:t>
              </w:r>
            </w:ins>
          </w:p>
          <w:p w14:paraId="178126A1" w14:textId="77777777" w:rsidR="00FF1054" w:rsidRDefault="0018609F" w:rsidP="00B31C9F">
            <w:pPr>
              <w:spacing w:before="100" w:beforeAutospacing="1" w:after="24"/>
              <w:rPr>
                <w:ins w:id="997" w:author="Microsoft Office-gebruiker" w:date="2018-07-25T17:34:00Z"/>
                <w:rFonts w:cs="Arial"/>
                <w:color w:val="222222"/>
                <w:sz w:val="21"/>
                <w:szCs w:val="21"/>
              </w:rPr>
            </w:pPr>
            <w:ins w:id="998" w:author="Microsoft Office-gebruiker" w:date="2018-07-25T17:34:00Z">
              <w:r>
                <w:rPr>
                  <w:rFonts w:cs="Arial"/>
                  <w:color w:val="222222"/>
                  <w:sz w:val="21"/>
                  <w:szCs w:val="21"/>
                </w:rPr>
                <w:t>Present organisation on strategic level</w:t>
              </w:r>
            </w:ins>
          </w:p>
          <w:p w14:paraId="50B3AFFA" w14:textId="77777777" w:rsidR="0018609F" w:rsidRDefault="0018609F" w:rsidP="00B31C9F">
            <w:pPr>
              <w:spacing w:before="100" w:beforeAutospacing="1" w:after="24"/>
              <w:rPr>
                <w:ins w:id="999" w:author="Microsoft Office-gebruiker" w:date="2018-07-25T17:34:00Z"/>
                <w:rFonts w:cs="Arial"/>
                <w:color w:val="222222"/>
                <w:sz w:val="21"/>
                <w:szCs w:val="21"/>
              </w:rPr>
            </w:pPr>
            <w:ins w:id="1000" w:author="Microsoft Office-gebruiker" w:date="2018-07-25T17:34:00Z">
              <w:r>
                <w:rPr>
                  <w:rFonts w:cs="Arial"/>
                  <w:color w:val="222222"/>
                  <w:sz w:val="21"/>
                  <w:szCs w:val="21"/>
                </w:rPr>
                <w:t>Develop green policy</w:t>
              </w:r>
            </w:ins>
          </w:p>
          <w:p w14:paraId="1872DA39" w14:textId="77777777" w:rsidR="0018609F" w:rsidRDefault="0018609F" w:rsidP="00B31C9F">
            <w:pPr>
              <w:spacing w:before="100" w:beforeAutospacing="1" w:after="24"/>
              <w:rPr>
                <w:ins w:id="1001" w:author="Microsoft Office-gebruiker" w:date="2018-07-25T17:34:00Z"/>
                <w:rFonts w:cs="Arial"/>
                <w:color w:val="222222"/>
                <w:sz w:val="21"/>
                <w:szCs w:val="21"/>
              </w:rPr>
            </w:pPr>
            <w:ins w:id="1002" w:author="Microsoft Office-gebruiker" w:date="2018-07-25T17:34:00Z">
              <w:r>
                <w:rPr>
                  <w:rFonts w:cs="Arial"/>
                  <w:color w:val="222222"/>
                  <w:sz w:val="21"/>
                  <w:szCs w:val="21"/>
                </w:rPr>
                <w:t>Develop dangerous cargo policy and polution controll policy</w:t>
              </w:r>
            </w:ins>
          </w:p>
          <w:p w14:paraId="092A6C5D" w14:textId="77777777" w:rsidR="0018609F" w:rsidRDefault="0018609F" w:rsidP="00B31C9F">
            <w:pPr>
              <w:spacing w:before="100" w:beforeAutospacing="1" w:after="24"/>
              <w:rPr>
                <w:ins w:id="1003" w:author="Microsoft Office-gebruiker" w:date="2018-07-25T17:35:00Z"/>
                <w:rFonts w:cs="Arial"/>
                <w:color w:val="222222"/>
                <w:sz w:val="21"/>
                <w:szCs w:val="21"/>
              </w:rPr>
            </w:pPr>
            <w:ins w:id="1004" w:author="Microsoft Office-gebruiker" w:date="2018-07-25T17:35:00Z">
              <w:r>
                <w:rPr>
                  <w:rFonts w:cs="Arial"/>
                  <w:color w:val="222222"/>
                  <w:sz w:val="21"/>
                  <w:szCs w:val="21"/>
                </w:rPr>
                <w:t>Develop security policy</w:t>
              </w:r>
            </w:ins>
          </w:p>
          <w:p w14:paraId="3B8BF358" w14:textId="77777777" w:rsidR="0018609F" w:rsidRDefault="0018609F" w:rsidP="00B31C9F">
            <w:pPr>
              <w:spacing w:before="100" w:beforeAutospacing="1" w:after="24"/>
              <w:rPr>
                <w:ins w:id="1005" w:author="Microsoft Office-gebruiker" w:date="2018-07-25T17:17:00Z"/>
                <w:rFonts w:cs="Arial"/>
                <w:color w:val="222222"/>
                <w:sz w:val="21"/>
                <w:szCs w:val="21"/>
              </w:rPr>
            </w:pPr>
            <w:ins w:id="1006" w:author="Microsoft Office-gebruiker" w:date="2018-07-25T17:35:00Z">
              <w:r>
                <w:rPr>
                  <w:rFonts w:cs="Arial"/>
                  <w:color w:val="222222"/>
                  <w:sz w:val="21"/>
                  <w:szCs w:val="21"/>
                </w:rPr>
                <w:t>Develop port management strategies</w:t>
              </w:r>
            </w:ins>
          </w:p>
        </w:tc>
        <w:tc>
          <w:tcPr>
            <w:tcW w:w="3118" w:type="dxa"/>
            <w:gridSpan w:val="2"/>
            <w:tcPrChange w:id="1007" w:author="Microsoft Office-gebruiker" w:date="2018-07-25T17:30:00Z">
              <w:tcPr>
                <w:tcW w:w="3118" w:type="dxa"/>
                <w:gridSpan w:val="3"/>
              </w:tcPr>
            </w:tcPrChange>
          </w:tcPr>
          <w:p w14:paraId="03033C5B" w14:textId="77777777" w:rsidR="00B660D5" w:rsidRDefault="0018609F" w:rsidP="00B31C9F">
            <w:pPr>
              <w:spacing w:before="100" w:beforeAutospacing="1" w:after="24"/>
              <w:rPr>
                <w:ins w:id="1008" w:author="Microsoft Office-gebruiker" w:date="2018-07-25T17:36:00Z"/>
                <w:rFonts w:cs="Arial"/>
                <w:color w:val="222222"/>
                <w:sz w:val="21"/>
                <w:szCs w:val="21"/>
              </w:rPr>
            </w:pPr>
            <w:ins w:id="1009" w:author="Microsoft Office-gebruiker" w:date="2018-07-25T17:36:00Z">
              <w:r>
                <w:rPr>
                  <w:rFonts w:cs="Arial"/>
                  <w:color w:val="222222"/>
                  <w:sz w:val="21"/>
                  <w:szCs w:val="21"/>
                </w:rPr>
                <w:t>Develop selection process</w:t>
              </w:r>
            </w:ins>
          </w:p>
          <w:p w14:paraId="2E2F2A2E" w14:textId="77777777" w:rsidR="0018609F" w:rsidRDefault="0018609F" w:rsidP="00B31C9F">
            <w:pPr>
              <w:spacing w:before="100" w:beforeAutospacing="1" w:after="24"/>
              <w:rPr>
                <w:ins w:id="1010" w:author="Microsoft Office-gebruiker" w:date="2018-07-25T17:37:00Z"/>
                <w:rFonts w:cs="Arial"/>
                <w:color w:val="222222"/>
                <w:sz w:val="21"/>
                <w:szCs w:val="21"/>
              </w:rPr>
            </w:pPr>
            <w:ins w:id="1011" w:author="Microsoft Office-gebruiker" w:date="2018-07-25T17:37:00Z">
              <w:r>
                <w:rPr>
                  <w:rFonts w:cs="Arial"/>
                  <w:color w:val="222222"/>
                  <w:sz w:val="21"/>
                  <w:szCs w:val="21"/>
                </w:rPr>
                <w:t>Choose system for manpower planning</w:t>
              </w:r>
            </w:ins>
          </w:p>
          <w:p w14:paraId="6271E640" w14:textId="77777777" w:rsidR="0018609F" w:rsidRDefault="0018609F" w:rsidP="00B31C9F">
            <w:pPr>
              <w:spacing w:before="100" w:beforeAutospacing="1" w:after="24"/>
              <w:rPr>
                <w:ins w:id="1012" w:author="Microsoft Office-gebruiker" w:date="2018-07-25T17:37:00Z"/>
                <w:rFonts w:cs="Arial"/>
                <w:color w:val="222222"/>
                <w:sz w:val="21"/>
                <w:szCs w:val="21"/>
              </w:rPr>
            </w:pPr>
            <w:ins w:id="1013" w:author="Microsoft Office-gebruiker" w:date="2018-07-25T17:37:00Z">
              <w:r>
                <w:rPr>
                  <w:rFonts w:cs="Arial"/>
                  <w:color w:val="222222"/>
                  <w:sz w:val="21"/>
                  <w:szCs w:val="21"/>
                </w:rPr>
                <w:t>Negotialte budget for manpower planning</w:t>
              </w:r>
            </w:ins>
          </w:p>
          <w:p w14:paraId="469B174A" w14:textId="77777777" w:rsidR="0018609F" w:rsidRDefault="0018609F" w:rsidP="00B31C9F">
            <w:pPr>
              <w:spacing w:before="100" w:beforeAutospacing="1" w:after="24"/>
              <w:rPr>
                <w:ins w:id="1014" w:author="Microsoft Office-gebruiker" w:date="2018-07-25T17:38:00Z"/>
                <w:rFonts w:cs="Arial"/>
                <w:color w:val="222222"/>
                <w:sz w:val="21"/>
                <w:szCs w:val="21"/>
              </w:rPr>
            </w:pPr>
            <w:ins w:id="1015" w:author="Microsoft Office-gebruiker" w:date="2018-07-25T17:37:00Z">
              <w:r>
                <w:rPr>
                  <w:rFonts w:cs="Arial"/>
                  <w:color w:val="222222"/>
                  <w:sz w:val="21"/>
                  <w:szCs w:val="21"/>
                </w:rPr>
                <w:t>Setup system fo</w:t>
              </w:r>
            </w:ins>
            <w:ins w:id="1016" w:author="Microsoft Office-gebruiker" w:date="2018-07-25T17:38:00Z">
              <w:r>
                <w:rPr>
                  <w:rFonts w:cs="Arial"/>
                  <w:color w:val="222222"/>
                  <w:sz w:val="21"/>
                  <w:szCs w:val="21"/>
                </w:rPr>
                <w:t>r</w:t>
              </w:r>
            </w:ins>
            <w:ins w:id="1017" w:author="Microsoft Office-gebruiker" w:date="2018-07-25T17:37:00Z">
              <w:r>
                <w:rPr>
                  <w:rFonts w:cs="Arial"/>
                  <w:color w:val="222222"/>
                  <w:sz w:val="21"/>
                  <w:szCs w:val="21"/>
                </w:rPr>
                <w:t xml:space="preserve"> stress management</w:t>
              </w:r>
            </w:ins>
          </w:p>
          <w:p w14:paraId="46D95D41" w14:textId="77777777" w:rsidR="0018609F" w:rsidRDefault="0018609F" w:rsidP="00B31C9F">
            <w:pPr>
              <w:spacing w:before="100" w:beforeAutospacing="1" w:after="24"/>
              <w:rPr>
                <w:ins w:id="1018" w:author="Microsoft Office-gebruiker" w:date="2018-07-25T17:38:00Z"/>
                <w:rFonts w:cs="Arial"/>
                <w:color w:val="222222"/>
                <w:sz w:val="21"/>
                <w:szCs w:val="21"/>
              </w:rPr>
            </w:pPr>
            <w:ins w:id="1019" w:author="Microsoft Office-gebruiker" w:date="2018-07-25T17:37:00Z">
              <w:r>
                <w:rPr>
                  <w:rFonts w:cs="Arial"/>
                  <w:color w:val="222222"/>
                  <w:sz w:val="21"/>
                  <w:szCs w:val="21"/>
                </w:rPr>
                <w:t xml:space="preserve">Develop, evaluate and adjust system for recurrent </w:t>
              </w:r>
            </w:ins>
            <w:ins w:id="1020" w:author="Microsoft Office-gebruiker" w:date="2018-07-25T17:38:00Z">
              <w:r>
                <w:rPr>
                  <w:rFonts w:cs="Arial"/>
                  <w:color w:val="222222"/>
                  <w:sz w:val="21"/>
                  <w:szCs w:val="21"/>
                </w:rPr>
                <w:t>training</w:t>
              </w:r>
            </w:ins>
          </w:p>
          <w:p w14:paraId="1BDB6B9F" w14:textId="77777777" w:rsidR="0018609F" w:rsidRDefault="0018609F" w:rsidP="00B31C9F">
            <w:pPr>
              <w:spacing w:before="100" w:beforeAutospacing="1" w:after="24"/>
              <w:rPr>
                <w:ins w:id="1021" w:author="Microsoft Office-gebruiker" w:date="2018-07-25T17:39:00Z"/>
                <w:rFonts w:cs="Arial"/>
                <w:color w:val="222222"/>
                <w:sz w:val="21"/>
                <w:szCs w:val="21"/>
              </w:rPr>
            </w:pPr>
            <w:ins w:id="1022" w:author="Microsoft Office-gebruiker" w:date="2018-07-25T17:39:00Z">
              <w:r>
                <w:rPr>
                  <w:rFonts w:cs="Arial"/>
                  <w:color w:val="222222"/>
                  <w:sz w:val="21"/>
                  <w:szCs w:val="21"/>
                </w:rPr>
                <w:t>Develop sick leave policy</w:t>
              </w:r>
            </w:ins>
          </w:p>
          <w:p w14:paraId="4BBC608B" w14:textId="77777777" w:rsidR="0018609F" w:rsidRDefault="0018609F" w:rsidP="00B31C9F">
            <w:pPr>
              <w:spacing w:before="100" w:beforeAutospacing="1" w:after="24"/>
              <w:rPr>
                <w:ins w:id="1023" w:author="Microsoft Office-gebruiker" w:date="2018-07-25T17:39:00Z"/>
                <w:rFonts w:cs="Arial"/>
                <w:color w:val="222222"/>
                <w:sz w:val="21"/>
                <w:szCs w:val="21"/>
              </w:rPr>
            </w:pPr>
            <w:ins w:id="1024" w:author="Microsoft Office-gebruiker" w:date="2018-07-25T17:39:00Z">
              <w:r>
                <w:rPr>
                  <w:rFonts w:cs="Arial"/>
                  <w:color w:val="222222"/>
                  <w:sz w:val="21"/>
                  <w:szCs w:val="21"/>
                </w:rPr>
                <w:t>Develop agression policy</w:t>
              </w:r>
            </w:ins>
          </w:p>
          <w:p w14:paraId="14D08DAA" w14:textId="77777777" w:rsidR="0018609F" w:rsidRDefault="0018609F" w:rsidP="00B31C9F">
            <w:pPr>
              <w:spacing w:before="100" w:beforeAutospacing="1" w:after="24"/>
              <w:rPr>
                <w:ins w:id="1025" w:author="Microsoft Office-gebruiker" w:date="2018-07-25T17:38:00Z"/>
                <w:rFonts w:cs="Arial"/>
                <w:color w:val="222222"/>
                <w:sz w:val="21"/>
                <w:szCs w:val="21"/>
              </w:rPr>
            </w:pPr>
            <w:ins w:id="1026" w:author="Microsoft Office-gebruiker" w:date="2018-07-25T17:39:00Z">
              <w:r>
                <w:rPr>
                  <w:rFonts w:cs="Arial"/>
                  <w:color w:val="222222"/>
                  <w:sz w:val="21"/>
                  <w:szCs w:val="21"/>
                </w:rPr>
                <w:t>Develop alcohol and drugs policy</w:t>
              </w:r>
            </w:ins>
          </w:p>
          <w:p w14:paraId="1FD76C15" w14:textId="77777777" w:rsidR="0018609F" w:rsidRDefault="0018609F" w:rsidP="00B31C9F">
            <w:pPr>
              <w:spacing w:before="100" w:beforeAutospacing="1" w:after="24"/>
              <w:rPr>
                <w:ins w:id="1027" w:author="Microsoft Office-gebruiker" w:date="2018-07-25T17:38:00Z"/>
                <w:rFonts w:cs="Arial"/>
                <w:color w:val="222222"/>
                <w:sz w:val="21"/>
                <w:szCs w:val="21"/>
              </w:rPr>
            </w:pPr>
          </w:p>
          <w:p w14:paraId="265A1362" w14:textId="77777777" w:rsidR="0018609F" w:rsidRDefault="0018609F" w:rsidP="00B31C9F">
            <w:pPr>
              <w:spacing w:before="100" w:beforeAutospacing="1" w:after="24"/>
              <w:rPr>
                <w:ins w:id="1028" w:author="Microsoft Office-gebruiker" w:date="2018-07-25T17:17:00Z"/>
                <w:rFonts w:cs="Arial"/>
                <w:color w:val="222222"/>
                <w:sz w:val="21"/>
                <w:szCs w:val="21"/>
              </w:rPr>
            </w:pPr>
          </w:p>
        </w:tc>
      </w:tr>
    </w:tbl>
    <w:p w14:paraId="51F58A96" w14:textId="77777777" w:rsidR="000D0469" w:rsidRDefault="000D0469" w:rsidP="007A553E">
      <w:pPr>
        <w:autoSpaceDE w:val="0"/>
        <w:autoSpaceDN w:val="0"/>
        <w:adjustRightInd w:val="0"/>
        <w:rPr>
          <w:ins w:id="1029" w:author="Microsoft Office-gebruiker" w:date="2018-07-26T16:03:00Z"/>
          <w:szCs w:val="22"/>
          <w:lang w:val="en-US"/>
        </w:rPr>
        <w:sectPr w:rsidR="000D0469" w:rsidSect="00B660D5">
          <w:pgSz w:w="16838" w:h="11906" w:orient="landscape" w:code="9"/>
          <w:pgMar w:top="1134" w:right="1134" w:bottom="1418" w:left="1134" w:header="567" w:footer="567" w:gutter="0"/>
          <w:cols w:space="708"/>
          <w:titlePg/>
          <w:docGrid w:linePitch="360"/>
        </w:sectPr>
      </w:pPr>
    </w:p>
    <w:tbl>
      <w:tblPr>
        <w:tblStyle w:val="TableGrid"/>
        <w:tblW w:w="13487" w:type="dxa"/>
        <w:tblLook w:val="04A0" w:firstRow="1" w:lastRow="0" w:firstColumn="1" w:lastColumn="0" w:noHBand="0" w:noVBand="1"/>
        <w:tblPrChange w:id="1030" w:author="Lilian Biber" w:date="2018-08-09T11:44:00Z">
          <w:tblPr>
            <w:tblStyle w:val="TableGrid"/>
            <w:tblW w:w="14560" w:type="dxa"/>
            <w:tblLook w:val="04A0" w:firstRow="1" w:lastRow="0" w:firstColumn="1" w:lastColumn="0" w:noHBand="0" w:noVBand="1"/>
          </w:tblPr>
        </w:tblPrChange>
      </w:tblPr>
      <w:tblGrid>
        <w:gridCol w:w="747"/>
        <w:gridCol w:w="986"/>
        <w:gridCol w:w="6365"/>
        <w:gridCol w:w="1029"/>
        <w:gridCol w:w="1090"/>
        <w:gridCol w:w="1090"/>
        <w:gridCol w:w="1090"/>
        <w:gridCol w:w="1090"/>
        <w:tblGridChange w:id="1031">
          <w:tblGrid>
            <w:gridCol w:w="747"/>
            <w:gridCol w:w="986"/>
            <w:gridCol w:w="6365"/>
            <w:gridCol w:w="1029"/>
            <w:gridCol w:w="1090"/>
            <w:gridCol w:w="1090"/>
            <w:gridCol w:w="1090"/>
            <w:gridCol w:w="1090"/>
          </w:tblGrid>
        </w:tblGridChange>
      </w:tblGrid>
      <w:tr w:rsidR="00E01953" w14:paraId="2FA002E7" w14:textId="77777777" w:rsidTr="00E01953">
        <w:trPr>
          <w:cantSplit/>
          <w:trHeight w:val="1134"/>
          <w:ins w:id="1032" w:author="Microsoft Office-gebruiker" w:date="2018-07-26T16:04:00Z"/>
          <w:trPrChange w:id="1033" w:author="Lilian Biber" w:date="2018-08-09T11:44:00Z">
            <w:trPr>
              <w:cantSplit/>
              <w:trHeight w:val="1134"/>
            </w:trPr>
          </w:trPrChange>
        </w:trPr>
        <w:tc>
          <w:tcPr>
            <w:tcW w:w="747" w:type="dxa"/>
            <w:tcPrChange w:id="1034" w:author="Lilian Biber" w:date="2018-08-09T11:44:00Z">
              <w:tcPr>
                <w:tcW w:w="747" w:type="dxa"/>
              </w:tcPr>
            </w:tcPrChange>
          </w:tcPr>
          <w:p w14:paraId="53D28877" w14:textId="77777777" w:rsidR="00E01953" w:rsidRDefault="00E01953" w:rsidP="007A553E">
            <w:pPr>
              <w:autoSpaceDE w:val="0"/>
              <w:autoSpaceDN w:val="0"/>
              <w:adjustRightInd w:val="0"/>
              <w:rPr>
                <w:ins w:id="1035" w:author="Microsoft Office-gebruiker" w:date="2018-07-30T16:39:00Z"/>
                <w:szCs w:val="22"/>
                <w:lang w:val="en-US"/>
              </w:rPr>
            </w:pPr>
          </w:p>
        </w:tc>
        <w:tc>
          <w:tcPr>
            <w:tcW w:w="986" w:type="dxa"/>
            <w:tcPrChange w:id="1036" w:author="Lilian Biber" w:date="2018-08-09T11:44:00Z">
              <w:tcPr>
                <w:tcW w:w="986" w:type="dxa"/>
              </w:tcPr>
            </w:tcPrChange>
          </w:tcPr>
          <w:p w14:paraId="4ECA0D41" w14:textId="77777777" w:rsidR="00E01953" w:rsidRDefault="00E01953" w:rsidP="007A553E">
            <w:pPr>
              <w:autoSpaceDE w:val="0"/>
              <w:autoSpaceDN w:val="0"/>
              <w:adjustRightInd w:val="0"/>
              <w:rPr>
                <w:ins w:id="1037" w:author="Microsoft Office-gebruiker" w:date="2018-07-30T16:42:00Z"/>
                <w:szCs w:val="22"/>
                <w:lang w:val="en-US"/>
              </w:rPr>
            </w:pPr>
          </w:p>
        </w:tc>
        <w:tc>
          <w:tcPr>
            <w:tcW w:w="6365" w:type="dxa"/>
            <w:tcPrChange w:id="1038" w:author="Lilian Biber" w:date="2018-08-09T11:44:00Z">
              <w:tcPr>
                <w:tcW w:w="6365" w:type="dxa"/>
              </w:tcPr>
            </w:tcPrChange>
          </w:tcPr>
          <w:p w14:paraId="386B5027" w14:textId="77777777" w:rsidR="00E01953" w:rsidRDefault="00E01953" w:rsidP="007A553E">
            <w:pPr>
              <w:autoSpaceDE w:val="0"/>
              <w:autoSpaceDN w:val="0"/>
              <w:adjustRightInd w:val="0"/>
              <w:rPr>
                <w:ins w:id="1039" w:author="Microsoft Office-gebruiker" w:date="2018-07-26T16:04:00Z"/>
                <w:szCs w:val="22"/>
                <w:lang w:val="en-US"/>
              </w:rPr>
            </w:pPr>
          </w:p>
        </w:tc>
        <w:tc>
          <w:tcPr>
            <w:tcW w:w="1029" w:type="dxa"/>
            <w:textDirection w:val="tbRl"/>
            <w:tcPrChange w:id="1040" w:author="Lilian Biber" w:date="2018-08-09T11:44:00Z">
              <w:tcPr>
                <w:tcW w:w="1029" w:type="dxa"/>
                <w:textDirection w:val="tbRl"/>
              </w:tcPr>
            </w:tcPrChange>
          </w:tcPr>
          <w:p w14:paraId="07EEC455" w14:textId="77777777" w:rsidR="000D7B31" w:rsidRDefault="00E01953">
            <w:pPr>
              <w:autoSpaceDE w:val="0"/>
              <w:autoSpaceDN w:val="0"/>
              <w:adjustRightInd w:val="0"/>
              <w:ind w:left="113" w:right="113"/>
              <w:rPr>
                <w:ins w:id="1041" w:author="Microsoft Office-gebruiker" w:date="2018-07-26T16:04:00Z"/>
                <w:szCs w:val="22"/>
                <w:lang w:val="en-US"/>
              </w:rPr>
              <w:pPrChange w:id="1042" w:author="Microsoft Office-gebruiker" w:date="2018-07-31T08:03:00Z">
                <w:pPr>
                  <w:autoSpaceDE w:val="0"/>
                  <w:autoSpaceDN w:val="0"/>
                  <w:adjustRightInd w:val="0"/>
                </w:pPr>
              </w:pPrChange>
            </w:pPr>
            <w:ins w:id="1043" w:author="Microsoft Office-gebruiker" w:date="2018-07-26T16:08:00Z">
              <w:r>
                <w:rPr>
                  <w:szCs w:val="22"/>
                  <w:lang w:val="en-US"/>
                </w:rPr>
                <w:t>VTS-</w:t>
              </w:r>
            </w:ins>
            <w:ins w:id="1044" w:author="Microsoft Office-gebruiker" w:date="2018-07-31T08:02:00Z">
              <w:r>
                <w:rPr>
                  <w:szCs w:val="22"/>
                  <w:lang w:val="en-US"/>
                </w:rPr>
                <w:t>endorse</w:t>
              </w:r>
            </w:ins>
            <w:ins w:id="1045" w:author="Microsoft Office-gebruiker" w:date="2018-07-31T08:03:00Z">
              <w:r>
                <w:rPr>
                  <w:szCs w:val="22"/>
                  <w:lang w:val="en-US"/>
                </w:rPr>
                <w:t>m</w:t>
              </w:r>
            </w:ins>
          </w:p>
        </w:tc>
        <w:tc>
          <w:tcPr>
            <w:tcW w:w="1090" w:type="dxa"/>
            <w:textDirection w:val="tbRl"/>
            <w:tcPrChange w:id="1046" w:author="Lilian Biber" w:date="2018-08-09T11:44:00Z">
              <w:tcPr>
                <w:tcW w:w="1090" w:type="dxa"/>
                <w:textDirection w:val="tbRl"/>
              </w:tcPr>
            </w:tcPrChange>
          </w:tcPr>
          <w:p w14:paraId="6DEEB463" w14:textId="77777777" w:rsidR="000D7B31" w:rsidRDefault="00E01953">
            <w:pPr>
              <w:autoSpaceDE w:val="0"/>
              <w:autoSpaceDN w:val="0"/>
              <w:adjustRightInd w:val="0"/>
              <w:ind w:left="113" w:right="113"/>
              <w:rPr>
                <w:ins w:id="1047" w:author="Microsoft Office-gebruiker" w:date="2018-07-26T16:04:00Z"/>
                <w:szCs w:val="22"/>
                <w:lang w:val="en-US"/>
              </w:rPr>
              <w:pPrChange w:id="1048" w:author="Microsoft Office-gebruiker" w:date="2018-07-31T08:03:00Z">
                <w:pPr>
                  <w:autoSpaceDE w:val="0"/>
                  <w:autoSpaceDN w:val="0"/>
                  <w:adjustRightInd w:val="0"/>
                </w:pPr>
              </w:pPrChange>
            </w:pPr>
            <w:ins w:id="1049" w:author="Microsoft Office-gebruiker" w:date="2018-07-30T16:00:00Z">
              <w:r>
                <w:rPr>
                  <w:szCs w:val="22"/>
                  <w:lang w:val="en-US"/>
                </w:rPr>
                <w:t>VTS</w:t>
              </w:r>
            </w:ins>
            <w:ins w:id="1050" w:author="Microsoft Office-gebruiker" w:date="2018-07-31T08:03:00Z">
              <w:r>
                <w:rPr>
                  <w:szCs w:val="22"/>
                  <w:lang w:val="en-US"/>
                </w:rPr>
                <w:t xml:space="preserve"> familiarisation</w:t>
              </w:r>
            </w:ins>
          </w:p>
        </w:tc>
        <w:tc>
          <w:tcPr>
            <w:tcW w:w="1090" w:type="dxa"/>
            <w:textDirection w:val="tbRl"/>
            <w:tcPrChange w:id="1051" w:author="Lilian Biber" w:date="2018-08-09T11:44:00Z">
              <w:tcPr>
                <w:tcW w:w="1090" w:type="dxa"/>
                <w:textDirection w:val="tbRl"/>
              </w:tcPr>
            </w:tcPrChange>
          </w:tcPr>
          <w:p w14:paraId="798B2D0D" w14:textId="77777777" w:rsidR="000D7B31" w:rsidRDefault="00E01953">
            <w:pPr>
              <w:autoSpaceDE w:val="0"/>
              <w:autoSpaceDN w:val="0"/>
              <w:adjustRightInd w:val="0"/>
              <w:ind w:left="113" w:right="113"/>
              <w:rPr>
                <w:ins w:id="1052" w:author="Microsoft Office-gebruiker" w:date="2018-07-26T16:04:00Z"/>
                <w:szCs w:val="22"/>
                <w:lang w:val="en-US"/>
              </w:rPr>
              <w:pPrChange w:id="1053" w:author="Microsoft Office-gebruiker" w:date="2018-07-31T08:03:00Z">
                <w:pPr>
                  <w:autoSpaceDE w:val="0"/>
                  <w:autoSpaceDN w:val="0"/>
                  <w:adjustRightInd w:val="0"/>
                </w:pPr>
              </w:pPrChange>
            </w:pPr>
            <w:ins w:id="1054" w:author="Microsoft Office-gebruiker" w:date="2018-07-31T07:59:00Z">
              <w:r>
                <w:rPr>
                  <w:szCs w:val="22"/>
                  <w:lang w:val="en-US"/>
                </w:rPr>
                <w:t>VTS man</w:t>
              </w:r>
            </w:ins>
            <w:ins w:id="1055" w:author="Microsoft Office-gebruiker" w:date="2018-07-31T08:00:00Z">
              <w:r>
                <w:rPr>
                  <w:szCs w:val="22"/>
                  <w:lang w:val="en-US"/>
                </w:rPr>
                <w:t>.</w:t>
              </w:r>
            </w:ins>
          </w:p>
        </w:tc>
        <w:tc>
          <w:tcPr>
            <w:tcW w:w="1090" w:type="dxa"/>
            <w:textDirection w:val="tbRl"/>
            <w:tcPrChange w:id="1056" w:author="Lilian Biber" w:date="2018-08-09T11:44:00Z">
              <w:tcPr>
                <w:tcW w:w="1090" w:type="dxa"/>
                <w:textDirection w:val="tbRl"/>
              </w:tcPr>
            </w:tcPrChange>
          </w:tcPr>
          <w:p w14:paraId="6B4C4BEC" w14:textId="77777777" w:rsidR="000D7B31" w:rsidRDefault="00E01953">
            <w:pPr>
              <w:autoSpaceDE w:val="0"/>
              <w:autoSpaceDN w:val="0"/>
              <w:adjustRightInd w:val="0"/>
              <w:ind w:left="113" w:right="113"/>
              <w:rPr>
                <w:ins w:id="1057" w:author="Microsoft Office-gebruiker" w:date="2018-07-30T16:05:00Z"/>
                <w:szCs w:val="22"/>
                <w:lang w:val="en-US"/>
              </w:rPr>
              <w:pPrChange w:id="1058" w:author="Microsoft Office-gebruiker" w:date="2018-07-31T08:03:00Z">
                <w:pPr>
                  <w:autoSpaceDE w:val="0"/>
                  <w:autoSpaceDN w:val="0"/>
                  <w:adjustRightInd w:val="0"/>
                </w:pPr>
              </w:pPrChange>
            </w:pPr>
            <w:ins w:id="1059" w:author="Microsoft Office-gebruiker" w:date="2018-07-31T07:59:00Z">
              <w:r>
                <w:rPr>
                  <w:szCs w:val="22"/>
                  <w:lang w:val="en-US"/>
                </w:rPr>
                <w:t>Risk man</w:t>
              </w:r>
            </w:ins>
            <w:ins w:id="1060" w:author="Microsoft Office-gebruiker" w:date="2018-07-31T08:00:00Z">
              <w:r>
                <w:rPr>
                  <w:szCs w:val="22"/>
                  <w:lang w:val="en-US"/>
                </w:rPr>
                <w:t>.</w:t>
              </w:r>
            </w:ins>
          </w:p>
        </w:tc>
        <w:tc>
          <w:tcPr>
            <w:tcW w:w="1090" w:type="dxa"/>
            <w:textDirection w:val="tbRl"/>
            <w:tcPrChange w:id="1061" w:author="Lilian Biber" w:date="2018-08-09T11:44:00Z">
              <w:tcPr>
                <w:tcW w:w="1090" w:type="dxa"/>
                <w:textDirection w:val="tbRl"/>
              </w:tcPr>
            </w:tcPrChange>
          </w:tcPr>
          <w:p w14:paraId="690994D8" w14:textId="77777777" w:rsidR="000D7B31" w:rsidRDefault="00E01953">
            <w:pPr>
              <w:autoSpaceDE w:val="0"/>
              <w:autoSpaceDN w:val="0"/>
              <w:adjustRightInd w:val="0"/>
              <w:ind w:left="113" w:right="113"/>
              <w:rPr>
                <w:ins w:id="1062" w:author="Microsoft Office-gebruiker" w:date="2018-07-31T08:01:00Z"/>
                <w:szCs w:val="22"/>
                <w:lang w:val="en-US"/>
              </w:rPr>
              <w:pPrChange w:id="1063" w:author="Microsoft Office-gebruiker" w:date="2018-07-31T08:03:00Z">
                <w:pPr>
                  <w:autoSpaceDE w:val="0"/>
                  <w:autoSpaceDN w:val="0"/>
                  <w:adjustRightInd w:val="0"/>
                </w:pPr>
              </w:pPrChange>
            </w:pPr>
            <w:ins w:id="1064" w:author="Microsoft Office-gebruiker" w:date="2018-07-31T08:01:00Z">
              <w:del w:id="1065" w:author="Lilian Biber" w:date="2018-08-09T11:44:00Z">
                <w:r w:rsidDel="00E01953">
                  <w:rPr>
                    <w:szCs w:val="22"/>
                    <w:lang w:val="en-US"/>
                  </w:rPr>
                  <w:delText>QMS</w:delText>
                </w:r>
              </w:del>
            </w:ins>
          </w:p>
        </w:tc>
      </w:tr>
      <w:tr w:rsidR="00E01953" w14:paraId="6A3EB915" w14:textId="77777777" w:rsidTr="00E01953">
        <w:trPr>
          <w:ins w:id="1066" w:author="Microsoft Office-gebruiker" w:date="2018-07-26T16:04:00Z"/>
        </w:trPr>
        <w:tc>
          <w:tcPr>
            <w:tcW w:w="747" w:type="dxa"/>
            <w:tcPrChange w:id="1067" w:author="Lilian Biber" w:date="2018-08-09T11:44:00Z">
              <w:tcPr>
                <w:tcW w:w="747" w:type="dxa"/>
              </w:tcPr>
            </w:tcPrChange>
          </w:tcPr>
          <w:p w14:paraId="289C28FE" w14:textId="77777777" w:rsidR="00E01953" w:rsidRPr="000366E9" w:rsidRDefault="00E01953" w:rsidP="00FD0821">
            <w:pPr>
              <w:tabs>
                <w:tab w:val="left" w:pos="20"/>
                <w:tab w:val="left" w:pos="360"/>
              </w:tabs>
              <w:autoSpaceDE w:val="0"/>
              <w:autoSpaceDN w:val="0"/>
              <w:adjustRightInd w:val="0"/>
              <w:rPr>
                <w:ins w:id="1068" w:author="Microsoft Office-gebruiker" w:date="2018-07-30T16:39:00Z"/>
                <w:rFonts w:ascii="Avenir Next" w:hAnsi="Avenir Next" w:cs="Avenir Next"/>
                <w:color w:val="000000"/>
                <w:szCs w:val="22"/>
                <w:lang w:val="en-US" w:eastAsia="en-GB"/>
              </w:rPr>
            </w:pPr>
            <w:ins w:id="1069" w:author="Microsoft Office-gebruiker" w:date="2018-07-30T17:55:00Z">
              <w:r>
                <w:rPr>
                  <w:rFonts w:ascii="Avenir Next" w:hAnsi="Avenir Next" w:cs="Avenir Next"/>
                  <w:color w:val="000000"/>
                  <w:szCs w:val="22"/>
                  <w:lang w:val="en-US" w:eastAsia="en-GB"/>
                </w:rPr>
                <w:t>S</w:t>
              </w:r>
            </w:ins>
          </w:p>
        </w:tc>
        <w:tc>
          <w:tcPr>
            <w:tcW w:w="986" w:type="dxa"/>
            <w:tcPrChange w:id="1070" w:author="Lilian Biber" w:date="2018-08-09T11:44:00Z">
              <w:tcPr>
                <w:tcW w:w="986" w:type="dxa"/>
              </w:tcPr>
            </w:tcPrChange>
          </w:tcPr>
          <w:p w14:paraId="09DD6048" w14:textId="77777777" w:rsidR="00E01953" w:rsidRPr="000366E9" w:rsidRDefault="00E01953" w:rsidP="00FD0821">
            <w:pPr>
              <w:tabs>
                <w:tab w:val="left" w:pos="20"/>
                <w:tab w:val="left" w:pos="360"/>
              </w:tabs>
              <w:autoSpaceDE w:val="0"/>
              <w:autoSpaceDN w:val="0"/>
              <w:adjustRightInd w:val="0"/>
              <w:rPr>
                <w:ins w:id="1071" w:author="Microsoft Office-gebruiker" w:date="2018-07-30T16:42:00Z"/>
                <w:rFonts w:ascii="Avenir Next" w:hAnsi="Avenir Next" w:cs="Avenir Next"/>
                <w:color w:val="000000"/>
                <w:szCs w:val="22"/>
                <w:lang w:val="en-US" w:eastAsia="en-GB"/>
              </w:rPr>
            </w:pPr>
            <w:ins w:id="1072" w:author="Microsoft Office-gebruiker" w:date="2018-07-30T17:55:00Z">
              <w:r>
                <w:rPr>
                  <w:rFonts w:ascii="Avenir Next" w:hAnsi="Avenir Next" w:cs="Avenir Next"/>
                  <w:color w:val="000000"/>
                  <w:szCs w:val="22"/>
                  <w:lang w:val="en-US" w:eastAsia="en-GB"/>
                </w:rPr>
                <w:t>E</w:t>
              </w:r>
            </w:ins>
            <w:ins w:id="1073" w:author="Microsoft Office-gebruiker" w:date="2018-07-30T17:56:00Z">
              <w:r>
                <w:rPr>
                  <w:rFonts w:ascii="Avenir Next" w:hAnsi="Avenir Next" w:cs="Avenir Next"/>
                  <w:color w:val="000000"/>
                  <w:szCs w:val="22"/>
                  <w:lang w:val="en-US" w:eastAsia="en-GB"/>
                </w:rPr>
                <w:t>/S/H</w:t>
              </w:r>
            </w:ins>
          </w:p>
        </w:tc>
        <w:tc>
          <w:tcPr>
            <w:tcW w:w="6365" w:type="dxa"/>
            <w:tcPrChange w:id="1074" w:author="Lilian Biber" w:date="2018-08-09T11:44:00Z">
              <w:tcPr>
                <w:tcW w:w="6365" w:type="dxa"/>
              </w:tcPr>
            </w:tcPrChange>
          </w:tcPr>
          <w:p w14:paraId="0CC372FD" w14:textId="77777777" w:rsidR="000D7B31" w:rsidRDefault="00E01953">
            <w:pPr>
              <w:tabs>
                <w:tab w:val="left" w:pos="20"/>
                <w:tab w:val="left" w:pos="360"/>
              </w:tabs>
              <w:autoSpaceDE w:val="0"/>
              <w:autoSpaceDN w:val="0"/>
              <w:adjustRightInd w:val="0"/>
              <w:rPr>
                <w:ins w:id="1075" w:author="Microsoft Office-gebruiker" w:date="2018-07-26T16:04:00Z"/>
                <w:rFonts w:ascii="Avenir Next" w:hAnsi="Avenir Next" w:cs="Avenir Next"/>
                <w:color w:val="000000"/>
                <w:szCs w:val="22"/>
                <w:lang w:val="en-US" w:eastAsia="en-GB"/>
                <w:rPrChange w:id="1076" w:author="Microsoft Office-gebruiker" w:date="2018-07-30T16:04:00Z">
                  <w:rPr>
                    <w:ins w:id="1077" w:author="Microsoft Office-gebruiker" w:date="2018-07-26T16:04:00Z"/>
                    <w:szCs w:val="22"/>
                    <w:lang w:val="en-US"/>
                  </w:rPr>
                </w:rPrChange>
              </w:rPr>
              <w:pPrChange w:id="1078" w:author="Microsoft Office-gebruiker" w:date="2018-07-30T16:05:00Z">
                <w:pPr>
                  <w:autoSpaceDE w:val="0"/>
                  <w:autoSpaceDN w:val="0"/>
                  <w:adjustRightInd w:val="0"/>
                </w:pPr>
              </w:pPrChange>
            </w:pPr>
            <w:ins w:id="1079" w:author="Microsoft Office-gebruiker" w:date="2018-07-30T16:01:00Z">
              <w:r w:rsidRPr="000366E9">
                <w:rPr>
                  <w:rFonts w:ascii="Avenir Next" w:hAnsi="Avenir Next" w:cs="Avenir Next"/>
                  <w:color w:val="000000"/>
                  <w:szCs w:val="22"/>
                  <w:lang w:val="en-US" w:eastAsia="en-GB"/>
                </w:rPr>
                <w:t>Participate in cooperation with competent an VTS-authority with regard to development of VTS</w:t>
              </w:r>
            </w:ins>
            <w:ins w:id="1080" w:author="Microsoft Office-gebruiker" w:date="2018-07-30T17:55:00Z">
              <w:r>
                <w:rPr>
                  <w:rFonts w:ascii="Avenir Next" w:hAnsi="Avenir Next" w:cs="Avenir Next"/>
                  <w:color w:val="000000"/>
                  <w:szCs w:val="22"/>
                  <w:lang w:val="en-US" w:eastAsia="en-GB"/>
                </w:rPr>
                <w:t>?????</w:t>
              </w:r>
            </w:ins>
          </w:p>
        </w:tc>
        <w:tc>
          <w:tcPr>
            <w:tcW w:w="1029" w:type="dxa"/>
            <w:tcPrChange w:id="1081" w:author="Lilian Biber" w:date="2018-08-09T11:44:00Z">
              <w:tcPr>
                <w:tcW w:w="1029" w:type="dxa"/>
              </w:tcPr>
            </w:tcPrChange>
          </w:tcPr>
          <w:p w14:paraId="411F1CAA" w14:textId="77777777" w:rsidR="00E01953" w:rsidRDefault="00E01953" w:rsidP="00FD0821">
            <w:pPr>
              <w:autoSpaceDE w:val="0"/>
              <w:autoSpaceDN w:val="0"/>
              <w:adjustRightInd w:val="0"/>
              <w:rPr>
                <w:ins w:id="1082" w:author="Microsoft Office-gebruiker" w:date="2018-07-26T16:04:00Z"/>
                <w:szCs w:val="22"/>
                <w:lang w:val="en-US"/>
              </w:rPr>
            </w:pPr>
            <w:ins w:id="1083" w:author="Microsoft Office-gebruiker" w:date="2018-07-30T16:14:00Z">
              <w:r>
                <w:rPr>
                  <w:szCs w:val="22"/>
                  <w:lang w:val="en-US"/>
                </w:rPr>
                <w:t>X</w:t>
              </w:r>
            </w:ins>
          </w:p>
        </w:tc>
        <w:tc>
          <w:tcPr>
            <w:tcW w:w="1090" w:type="dxa"/>
            <w:tcPrChange w:id="1084" w:author="Lilian Biber" w:date="2018-08-09T11:44:00Z">
              <w:tcPr>
                <w:tcW w:w="1090" w:type="dxa"/>
              </w:tcPr>
            </w:tcPrChange>
          </w:tcPr>
          <w:p w14:paraId="619B8DE8" w14:textId="77777777" w:rsidR="00E01953" w:rsidRDefault="00E01953" w:rsidP="00FD0821">
            <w:pPr>
              <w:autoSpaceDE w:val="0"/>
              <w:autoSpaceDN w:val="0"/>
              <w:adjustRightInd w:val="0"/>
              <w:rPr>
                <w:ins w:id="1085" w:author="Microsoft Office-gebruiker" w:date="2018-07-26T16:04:00Z"/>
                <w:szCs w:val="22"/>
                <w:lang w:val="en-US"/>
              </w:rPr>
            </w:pPr>
          </w:p>
        </w:tc>
        <w:tc>
          <w:tcPr>
            <w:tcW w:w="1090" w:type="dxa"/>
            <w:tcPrChange w:id="1086" w:author="Lilian Biber" w:date="2018-08-09T11:44:00Z">
              <w:tcPr>
                <w:tcW w:w="1090" w:type="dxa"/>
              </w:tcPr>
            </w:tcPrChange>
          </w:tcPr>
          <w:p w14:paraId="279FE98E" w14:textId="77777777" w:rsidR="00E01953" w:rsidRDefault="00E01953" w:rsidP="00FD0821">
            <w:pPr>
              <w:autoSpaceDE w:val="0"/>
              <w:autoSpaceDN w:val="0"/>
              <w:adjustRightInd w:val="0"/>
              <w:rPr>
                <w:ins w:id="1087" w:author="Microsoft Office-gebruiker" w:date="2018-07-26T16:04:00Z"/>
                <w:szCs w:val="22"/>
                <w:lang w:val="en-US"/>
              </w:rPr>
            </w:pPr>
          </w:p>
        </w:tc>
        <w:tc>
          <w:tcPr>
            <w:tcW w:w="1090" w:type="dxa"/>
            <w:tcPrChange w:id="1088" w:author="Lilian Biber" w:date="2018-08-09T11:44:00Z">
              <w:tcPr>
                <w:tcW w:w="1090" w:type="dxa"/>
              </w:tcPr>
            </w:tcPrChange>
          </w:tcPr>
          <w:p w14:paraId="3CCFB21F" w14:textId="77777777" w:rsidR="00E01953" w:rsidRDefault="00E01953" w:rsidP="00FD0821">
            <w:pPr>
              <w:autoSpaceDE w:val="0"/>
              <w:autoSpaceDN w:val="0"/>
              <w:adjustRightInd w:val="0"/>
              <w:rPr>
                <w:ins w:id="1089" w:author="Microsoft Office-gebruiker" w:date="2018-07-30T16:05:00Z"/>
                <w:szCs w:val="22"/>
                <w:lang w:val="en-US"/>
              </w:rPr>
            </w:pPr>
          </w:p>
        </w:tc>
        <w:tc>
          <w:tcPr>
            <w:tcW w:w="1090" w:type="dxa"/>
            <w:tcPrChange w:id="1090" w:author="Lilian Biber" w:date="2018-08-09T11:44:00Z">
              <w:tcPr>
                <w:tcW w:w="1090" w:type="dxa"/>
              </w:tcPr>
            </w:tcPrChange>
          </w:tcPr>
          <w:p w14:paraId="06F11852" w14:textId="77777777" w:rsidR="00E01953" w:rsidRDefault="00E01953" w:rsidP="00FD0821">
            <w:pPr>
              <w:autoSpaceDE w:val="0"/>
              <w:autoSpaceDN w:val="0"/>
              <w:adjustRightInd w:val="0"/>
              <w:rPr>
                <w:ins w:id="1091" w:author="Microsoft Office-gebruiker" w:date="2018-07-31T08:01:00Z"/>
                <w:szCs w:val="22"/>
                <w:lang w:val="en-US"/>
              </w:rPr>
            </w:pPr>
          </w:p>
        </w:tc>
      </w:tr>
      <w:tr w:rsidR="00E01953" w14:paraId="22B52F67" w14:textId="77777777" w:rsidTr="00E01953">
        <w:trPr>
          <w:ins w:id="1092" w:author="Microsoft Office-gebruiker" w:date="2018-07-30T16:02:00Z"/>
        </w:trPr>
        <w:tc>
          <w:tcPr>
            <w:tcW w:w="747" w:type="dxa"/>
            <w:tcPrChange w:id="1093" w:author="Lilian Biber" w:date="2018-08-09T11:44:00Z">
              <w:tcPr>
                <w:tcW w:w="747" w:type="dxa"/>
              </w:tcPr>
            </w:tcPrChange>
          </w:tcPr>
          <w:p w14:paraId="034F5CC9" w14:textId="77777777" w:rsidR="00E01953" w:rsidRPr="000366E9" w:rsidRDefault="00E01953" w:rsidP="00FD0821">
            <w:pPr>
              <w:tabs>
                <w:tab w:val="left" w:pos="20"/>
                <w:tab w:val="left" w:pos="360"/>
              </w:tabs>
              <w:autoSpaceDE w:val="0"/>
              <w:autoSpaceDN w:val="0"/>
              <w:adjustRightInd w:val="0"/>
              <w:rPr>
                <w:ins w:id="1094" w:author="Microsoft Office-gebruiker" w:date="2018-07-30T16:39:00Z"/>
                <w:rFonts w:ascii="Avenir Next" w:hAnsi="Avenir Next" w:cs="Avenir Next"/>
                <w:color w:val="000000"/>
                <w:szCs w:val="22"/>
                <w:lang w:val="en-US" w:eastAsia="en-GB"/>
              </w:rPr>
            </w:pPr>
            <w:ins w:id="1095" w:author="Microsoft Office-gebruiker" w:date="2018-07-30T16:46:00Z">
              <w:r>
                <w:rPr>
                  <w:rFonts w:ascii="Avenir Next" w:hAnsi="Avenir Next" w:cs="Avenir Next"/>
                  <w:color w:val="000000"/>
                  <w:szCs w:val="22"/>
                  <w:lang w:val="en-US" w:eastAsia="en-GB"/>
                </w:rPr>
                <w:t>T</w:t>
              </w:r>
            </w:ins>
          </w:p>
        </w:tc>
        <w:tc>
          <w:tcPr>
            <w:tcW w:w="986" w:type="dxa"/>
            <w:tcPrChange w:id="1096" w:author="Lilian Biber" w:date="2018-08-09T11:44:00Z">
              <w:tcPr>
                <w:tcW w:w="986" w:type="dxa"/>
              </w:tcPr>
            </w:tcPrChange>
          </w:tcPr>
          <w:p w14:paraId="16A72BB1" w14:textId="77777777" w:rsidR="00E01953" w:rsidRPr="000366E9" w:rsidRDefault="00E01953" w:rsidP="00FD0821">
            <w:pPr>
              <w:tabs>
                <w:tab w:val="left" w:pos="20"/>
                <w:tab w:val="left" w:pos="360"/>
              </w:tabs>
              <w:autoSpaceDE w:val="0"/>
              <w:autoSpaceDN w:val="0"/>
              <w:adjustRightInd w:val="0"/>
              <w:rPr>
                <w:ins w:id="1097" w:author="Microsoft Office-gebruiker" w:date="2018-07-30T16:42:00Z"/>
                <w:rFonts w:ascii="Avenir Next" w:hAnsi="Avenir Next" w:cs="Avenir Next"/>
                <w:color w:val="000000"/>
                <w:szCs w:val="22"/>
                <w:lang w:val="en-US" w:eastAsia="en-GB"/>
              </w:rPr>
            </w:pPr>
            <w:ins w:id="1098" w:author="Microsoft Office-gebruiker" w:date="2018-07-30T16:46:00Z">
              <w:r>
                <w:rPr>
                  <w:rFonts w:ascii="Avenir Next" w:hAnsi="Avenir Next" w:cs="Avenir Next"/>
                  <w:color w:val="000000"/>
                  <w:szCs w:val="22"/>
                  <w:lang w:val="en-US" w:eastAsia="en-GB"/>
                </w:rPr>
                <w:t>L</w:t>
              </w:r>
            </w:ins>
          </w:p>
        </w:tc>
        <w:tc>
          <w:tcPr>
            <w:tcW w:w="6365" w:type="dxa"/>
            <w:tcPrChange w:id="1099" w:author="Lilian Biber" w:date="2018-08-09T11:44:00Z">
              <w:tcPr>
                <w:tcW w:w="6365" w:type="dxa"/>
              </w:tcPr>
            </w:tcPrChange>
          </w:tcPr>
          <w:p w14:paraId="2643E046" w14:textId="77777777" w:rsidR="000D7B31" w:rsidRDefault="00E01953">
            <w:pPr>
              <w:tabs>
                <w:tab w:val="left" w:pos="20"/>
                <w:tab w:val="left" w:pos="360"/>
              </w:tabs>
              <w:autoSpaceDE w:val="0"/>
              <w:autoSpaceDN w:val="0"/>
              <w:adjustRightInd w:val="0"/>
              <w:rPr>
                <w:ins w:id="1100" w:author="Microsoft Office-gebruiker" w:date="2018-07-30T16:02:00Z"/>
                <w:rFonts w:ascii="Avenir Next" w:hAnsi="Avenir Next" w:cs="Avenir Next"/>
                <w:color w:val="000000"/>
                <w:szCs w:val="22"/>
                <w:lang w:val="en-US" w:eastAsia="en-GB"/>
              </w:rPr>
              <w:pPrChange w:id="1101" w:author="Microsoft Office-gebruiker" w:date="2018-07-30T16:05:00Z">
                <w:pPr>
                  <w:numPr>
                    <w:numId w:val="32"/>
                  </w:numPr>
                  <w:tabs>
                    <w:tab w:val="left" w:pos="20"/>
                    <w:tab w:val="left" w:pos="360"/>
                  </w:tabs>
                  <w:autoSpaceDE w:val="0"/>
                  <w:autoSpaceDN w:val="0"/>
                  <w:adjustRightInd w:val="0"/>
                  <w:ind w:left="360" w:hanging="360"/>
                </w:pPr>
              </w:pPrChange>
            </w:pPr>
            <w:ins w:id="1102" w:author="Microsoft Office-gebruiker" w:date="2018-07-30T16:02:00Z">
              <w:r w:rsidRPr="000366E9">
                <w:rPr>
                  <w:rFonts w:ascii="Avenir Next" w:hAnsi="Avenir Next" w:cs="Avenir Next"/>
                  <w:color w:val="000000"/>
                  <w:szCs w:val="22"/>
                  <w:lang w:val="en-US" w:eastAsia="en-GB"/>
                </w:rPr>
                <w:t>Overseeing training of examinators / mentors / instructors</w:t>
              </w:r>
            </w:ins>
          </w:p>
        </w:tc>
        <w:tc>
          <w:tcPr>
            <w:tcW w:w="1029" w:type="dxa"/>
            <w:tcPrChange w:id="1103" w:author="Lilian Biber" w:date="2018-08-09T11:44:00Z">
              <w:tcPr>
                <w:tcW w:w="1029" w:type="dxa"/>
              </w:tcPr>
            </w:tcPrChange>
          </w:tcPr>
          <w:p w14:paraId="14FFA60A" w14:textId="77777777" w:rsidR="00E01953" w:rsidRDefault="00E01953" w:rsidP="00FD0821">
            <w:pPr>
              <w:autoSpaceDE w:val="0"/>
              <w:autoSpaceDN w:val="0"/>
              <w:adjustRightInd w:val="0"/>
              <w:rPr>
                <w:ins w:id="1104" w:author="Microsoft Office-gebruiker" w:date="2018-07-30T16:02:00Z"/>
                <w:szCs w:val="22"/>
                <w:lang w:val="en-US"/>
              </w:rPr>
            </w:pPr>
            <w:ins w:id="1105" w:author="Microsoft Office-gebruiker" w:date="2018-07-30T16:14:00Z">
              <w:r>
                <w:rPr>
                  <w:szCs w:val="22"/>
                  <w:lang w:val="en-US"/>
                </w:rPr>
                <w:t>X</w:t>
              </w:r>
            </w:ins>
          </w:p>
        </w:tc>
        <w:tc>
          <w:tcPr>
            <w:tcW w:w="1090" w:type="dxa"/>
            <w:tcPrChange w:id="1106" w:author="Lilian Biber" w:date="2018-08-09T11:44:00Z">
              <w:tcPr>
                <w:tcW w:w="1090" w:type="dxa"/>
              </w:tcPr>
            </w:tcPrChange>
          </w:tcPr>
          <w:p w14:paraId="2E91817C" w14:textId="77777777" w:rsidR="00E01953" w:rsidRDefault="00E01953" w:rsidP="00FD0821">
            <w:pPr>
              <w:autoSpaceDE w:val="0"/>
              <w:autoSpaceDN w:val="0"/>
              <w:adjustRightInd w:val="0"/>
              <w:rPr>
                <w:ins w:id="1107" w:author="Microsoft Office-gebruiker" w:date="2018-07-30T16:02:00Z"/>
                <w:szCs w:val="22"/>
                <w:lang w:val="en-US"/>
              </w:rPr>
            </w:pPr>
          </w:p>
        </w:tc>
        <w:tc>
          <w:tcPr>
            <w:tcW w:w="1090" w:type="dxa"/>
            <w:tcPrChange w:id="1108" w:author="Lilian Biber" w:date="2018-08-09T11:44:00Z">
              <w:tcPr>
                <w:tcW w:w="1090" w:type="dxa"/>
              </w:tcPr>
            </w:tcPrChange>
          </w:tcPr>
          <w:p w14:paraId="1F214033" w14:textId="77777777" w:rsidR="00E01953" w:rsidRDefault="00E01953" w:rsidP="00FD0821">
            <w:pPr>
              <w:autoSpaceDE w:val="0"/>
              <w:autoSpaceDN w:val="0"/>
              <w:adjustRightInd w:val="0"/>
              <w:rPr>
                <w:ins w:id="1109" w:author="Microsoft Office-gebruiker" w:date="2018-07-30T16:02:00Z"/>
                <w:szCs w:val="22"/>
                <w:lang w:val="en-US"/>
              </w:rPr>
            </w:pPr>
          </w:p>
        </w:tc>
        <w:tc>
          <w:tcPr>
            <w:tcW w:w="1090" w:type="dxa"/>
            <w:tcPrChange w:id="1110" w:author="Lilian Biber" w:date="2018-08-09T11:44:00Z">
              <w:tcPr>
                <w:tcW w:w="1090" w:type="dxa"/>
              </w:tcPr>
            </w:tcPrChange>
          </w:tcPr>
          <w:p w14:paraId="59A8A94F" w14:textId="77777777" w:rsidR="00E01953" w:rsidRDefault="00E01953" w:rsidP="00FD0821">
            <w:pPr>
              <w:autoSpaceDE w:val="0"/>
              <w:autoSpaceDN w:val="0"/>
              <w:adjustRightInd w:val="0"/>
              <w:rPr>
                <w:ins w:id="1111" w:author="Microsoft Office-gebruiker" w:date="2018-07-30T16:05:00Z"/>
                <w:szCs w:val="22"/>
                <w:lang w:val="en-US"/>
              </w:rPr>
            </w:pPr>
          </w:p>
        </w:tc>
        <w:tc>
          <w:tcPr>
            <w:tcW w:w="1090" w:type="dxa"/>
            <w:tcPrChange w:id="1112" w:author="Lilian Biber" w:date="2018-08-09T11:44:00Z">
              <w:tcPr>
                <w:tcW w:w="1090" w:type="dxa"/>
              </w:tcPr>
            </w:tcPrChange>
          </w:tcPr>
          <w:p w14:paraId="36743229" w14:textId="77777777" w:rsidR="00E01953" w:rsidRDefault="00E01953" w:rsidP="00FD0821">
            <w:pPr>
              <w:autoSpaceDE w:val="0"/>
              <w:autoSpaceDN w:val="0"/>
              <w:adjustRightInd w:val="0"/>
              <w:rPr>
                <w:ins w:id="1113" w:author="Microsoft Office-gebruiker" w:date="2018-07-31T08:01:00Z"/>
                <w:szCs w:val="22"/>
                <w:lang w:val="en-US"/>
              </w:rPr>
            </w:pPr>
          </w:p>
        </w:tc>
      </w:tr>
      <w:tr w:rsidR="00E01953" w14:paraId="5140EEC9" w14:textId="77777777" w:rsidTr="00E01953">
        <w:trPr>
          <w:ins w:id="1114" w:author="Microsoft Office-gebruiker" w:date="2018-07-30T16:02:00Z"/>
        </w:trPr>
        <w:tc>
          <w:tcPr>
            <w:tcW w:w="747" w:type="dxa"/>
            <w:tcPrChange w:id="1115" w:author="Lilian Biber" w:date="2018-08-09T11:44:00Z">
              <w:tcPr>
                <w:tcW w:w="747" w:type="dxa"/>
              </w:tcPr>
            </w:tcPrChange>
          </w:tcPr>
          <w:p w14:paraId="1BE85A76" w14:textId="77777777" w:rsidR="00E01953" w:rsidRDefault="00E01953" w:rsidP="00FD0821">
            <w:pPr>
              <w:tabs>
                <w:tab w:val="left" w:pos="20"/>
                <w:tab w:val="left" w:pos="360"/>
              </w:tabs>
              <w:autoSpaceDE w:val="0"/>
              <w:autoSpaceDN w:val="0"/>
              <w:adjustRightInd w:val="0"/>
              <w:rPr>
                <w:ins w:id="1116" w:author="Microsoft Office-gebruiker" w:date="2018-07-30T16:39:00Z"/>
                <w:rFonts w:ascii="Avenir Next" w:hAnsi="Avenir Next" w:cs="Avenir Next"/>
                <w:color w:val="000000"/>
                <w:szCs w:val="22"/>
                <w:lang w:val="nl-NL" w:eastAsia="en-GB"/>
              </w:rPr>
            </w:pPr>
            <w:ins w:id="1117" w:author="Microsoft Office-gebruiker" w:date="2018-07-30T16:47:00Z">
              <w:r>
                <w:rPr>
                  <w:rFonts w:ascii="Avenir Next" w:hAnsi="Avenir Next" w:cs="Avenir Next"/>
                  <w:color w:val="000000"/>
                  <w:szCs w:val="22"/>
                  <w:lang w:val="nl-NL" w:eastAsia="en-GB"/>
                </w:rPr>
                <w:t>S</w:t>
              </w:r>
            </w:ins>
          </w:p>
        </w:tc>
        <w:tc>
          <w:tcPr>
            <w:tcW w:w="986" w:type="dxa"/>
            <w:tcPrChange w:id="1118" w:author="Lilian Biber" w:date="2018-08-09T11:44:00Z">
              <w:tcPr>
                <w:tcW w:w="986" w:type="dxa"/>
              </w:tcPr>
            </w:tcPrChange>
          </w:tcPr>
          <w:p w14:paraId="3BE324C1" w14:textId="77777777" w:rsidR="00E01953" w:rsidRDefault="00E01953" w:rsidP="00FD0821">
            <w:pPr>
              <w:tabs>
                <w:tab w:val="left" w:pos="20"/>
                <w:tab w:val="left" w:pos="360"/>
              </w:tabs>
              <w:autoSpaceDE w:val="0"/>
              <w:autoSpaceDN w:val="0"/>
              <w:adjustRightInd w:val="0"/>
              <w:rPr>
                <w:ins w:id="1119" w:author="Microsoft Office-gebruiker" w:date="2018-07-30T16:42:00Z"/>
                <w:rFonts w:ascii="Avenir Next" w:hAnsi="Avenir Next" w:cs="Avenir Next"/>
                <w:color w:val="000000"/>
                <w:szCs w:val="22"/>
                <w:lang w:val="nl-NL" w:eastAsia="en-GB"/>
              </w:rPr>
            </w:pPr>
            <w:ins w:id="1120" w:author="Microsoft Office-gebruiker" w:date="2018-07-30T16:47:00Z">
              <w:r>
                <w:rPr>
                  <w:rFonts w:ascii="Avenir Next" w:hAnsi="Avenir Next" w:cs="Avenir Next"/>
                  <w:color w:val="000000"/>
                  <w:szCs w:val="22"/>
                  <w:lang w:val="nl-NL" w:eastAsia="en-GB"/>
                </w:rPr>
                <w:t>L</w:t>
              </w:r>
            </w:ins>
          </w:p>
        </w:tc>
        <w:tc>
          <w:tcPr>
            <w:tcW w:w="6365" w:type="dxa"/>
            <w:tcPrChange w:id="1121" w:author="Lilian Biber" w:date="2018-08-09T11:44:00Z">
              <w:tcPr>
                <w:tcW w:w="6365" w:type="dxa"/>
              </w:tcPr>
            </w:tcPrChange>
          </w:tcPr>
          <w:p w14:paraId="1405C952" w14:textId="77777777" w:rsidR="000D7B31" w:rsidRDefault="00E01953">
            <w:pPr>
              <w:tabs>
                <w:tab w:val="left" w:pos="20"/>
                <w:tab w:val="left" w:pos="360"/>
              </w:tabs>
              <w:autoSpaceDE w:val="0"/>
              <w:autoSpaceDN w:val="0"/>
              <w:adjustRightInd w:val="0"/>
              <w:rPr>
                <w:ins w:id="1122" w:author="Microsoft Office-gebruiker" w:date="2018-07-30T16:02:00Z"/>
                <w:rFonts w:ascii="Avenir Next" w:hAnsi="Avenir Next" w:cs="Avenir Next"/>
                <w:i/>
                <w:iCs/>
                <w:color w:val="000000"/>
                <w:szCs w:val="22"/>
                <w:lang w:val="nl-NL" w:eastAsia="en-GB"/>
                <w:rPrChange w:id="1123" w:author="Microsoft Office-gebruiker" w:date="2018-07-30T16:04:00Z">
                  <w:rPr>
                    <w:ins w:id="1124" w:author="Microsoft Office-gebruiker" w:date="2018-07-30T16:02:00Z"/>
                    <w:rFonts w:ascii="Avenir Next" w:hAnsi="Avenir Next" w:cs="Avenir Next"/>
                    <w:color w:val="000000"/>
                    <w:szCs w:val="22"/>
                    <w:lang w:val="en-US" w:eastAsia="en-GB"/>
                  </w:rPr>
                </w:rPrChange>
              </w:rPr>
              <w:pPrChange w:id="1125" w:author="Microsoft Office-gebruiker" w:date="2018-07-30T16:05:00Z">
                <w:pPr>
                  <w:numPr>
                    <w:numId w:val="32"/>
                  </w:numPr>
                  <w:tabs>
                    <w:tab w:val="left" w:pos="20"/>
                    <w:tab w:val="left" w:pos="360"/>
                  </w:tabs>
                  <w:autoSpaceDE w:val="0"/>
                  <w:autoSpaceDN w:val="0"/>
                  <w:adjustRightInd w:val="0"/>
                  <w:ind w:left="360" w:hanging="360"/>
                </w:pPr>
              </w:pPrChange>
            </w:pPr>
            <w:ins w:id="1126" w:author="Microsoft Office-gebruiker" w:date="2018-07-30T16:02:00Z">
              <w:r>
                <w:rPr>
                  <w:rFonts w:ascii="Avenir Next" w:hAnsi="Avenir Next" w:cs="Avenir Next"/>
                  <w:color w:val="000000"/>
                  <w:szCs w:val="22"/>
                  <w:lang w:val="nl-NL" w:eastAsia="en-GB"/>
                </w:rPr>
                <w:t>Develop, evaluate and adjust system for recurrent training</w:t>
              </w:r>
              <w:r>
                <w:rPr>
                  <w:rFonts w:ascii="MS Gothic" w:eastAsia="MS Gothic" w:hAnsi="MS Gothic" w:cs="MS Gothic" w:hint="eastAsia"/>
                  <w:color w:val="000000"/>
                  <w:szCs w:val="22"/>
                  <w:lang w:val="nl-NL" w:eastAsia="en-GB"/>
                </w:rPr>
                <w:t> </w:t>
              </w:r>
              <w:r>
                <w:rPr>
                  <w:rFonts w:ascii="Avenir Next" w:hAnsi="Avenir Next" w:cs="Avenir Next"/>
                  <w:i/>
                  <w:iCs/>
                  <w:color w:val="000000"/>
                  <w:sz w:val="20"/>
                  <w:szCs w:val="20"/>
                  <w:lang w:val="nl-NL" w:eastAsia="en-GB"/>
                </w:rPr>
                <w:t>opmerking: indien ook inhoud training dan JA</w:t>
              </w:r>
            </w:ins>
          </w:p>
        </w:tc>
        <w:tc>
          <w:tcPr>
            <w:tcW w:w="1029" w:type="dxa"/>
            <w:tcPrChange w:id="1127" w:author="Lilian Biber" w:date="2018-08-09T11:44:00Z">
              <w:tcPr>
                <w:tcW w:w="1029" w:type="dxa"/>
              </w:tcPr>
            </w:tcPrChange>
          </w:tcPr>
          <w:p w14:paraId="3D091406" w14:textId="77777777" w:rsidR="00E01953" w:rsidRDefault="00E01953" w:rsidP="00FD0821">
            <w:pPr>
              <w:autoSpaceDE w:val="0"/>
              <w:autoSpaceDN w:val="0"/>
              <w:adjustRightInd w:val="0"/>
              <w:rPr>
                <w:ins w:id="1128" w:author="Microsoft Office-gebruiker" w:date="2018-07-30T16:02:00Z"/>
                <w:szCs w:val="22"/>
                <w:lang w:val="en-US"/>
              </w:rPr>
            </w:pPr>
            <w:ins w:id="1129" w:author="Microsoft Office-gebruiker" w:date="2018-07-30T16:14:00Z">
              <w:r>
                <w:rPr>
                  <w:szCs w:val="22"/>
                  <w:lang w:val="en-US"/>
                </w:rPr>
                <w:t>X</w:t>
              </w:r>
            </w:ins>
          </w:p>
        </w:tc>
        <w:tc>
          <w:tcPr>
            <w:tcW w:w="1090" w:type="dxa"/>
            <w:tcPrChange w:id="1130" w:author="Lilian Biber" w:date="2018-08-09T11:44:00Z">
              <w:tcPr>
                <w:tcW w:w="1090" w:type="dxa"/>
              </w:tcPr>
            </w:tcPrChange>
          </w:tcPr>
          <w:p w14:paraId="2051FDBA" w14:textId="77777777" w:rsidR="00E01953" w:rsidRDefault="00E01953" w:rsidP="00FD0821">
            <w:pPr>
              <w:autoSpaceDE w:val="0"/>
              <w:autoSpaceDN w:val="0"/>
              <w:adjustRightInd w:val="0"/>
              <w:rPr>
                <w:ins w:id="1131" w:author="Microsoft Office-gebruiker" w:date="2018-07-30T16:02:00Z"/>
                <w:szCs w:val="22"/>
                <w:lang w:val="en-US"/>
              </w:rPr>
            </w:pPr>
          </w:p>
        </w:tc>
        <w:tc>
          <w:tcPr>
            <w:tcW w:w="1090" w:type="dxa"/>
            <w:tcPrChange w:id="1132" w:author="Lilian Biber" w:date="2018-08-09T11:44:00Z">
              <w:tcPr>
                <w:tcW w:w="1090" w:type="dxa"/>
              </w:tcPr>
            </w:tcPrChange>
          </w:tcPr>
          <w:p w14:paraId="047F905B" w14:textId="77777777" w:rsidR="00E01953" w:rsidRDefault="00E01953" w:rsidP="00FD0821">
            <w:pPr>
              <w:autoSpaceDE w:val="0"/>
              <w:autoSpaceDN w:val="0"/>
              <w:adjustRightInd w:val="0"/>
              <w:rPr>
                <w:ins w:id="1133" w:author="Microsoft Office-gebruiker" w:date="2018-07-30T16:02:00Z"/>
                <w:szCs w:val="22"/>
                <w:lang w:val="en-US"/>
              </w:rPr>
            </w:pPr>
          </w:p>
        </w:tc>
        <w:tc>
          <w:tcPr>
            <w:tcW w:w="1090" w:type="dxa"/>
            <w:tcPrChange w:id="1134" w:author="Lilian Biber" w:date="2018-08-09T11:44:00Z">
              <w:tcPr>
                <w:tcW w:w="1090" w:type="dxa"/>
              </w:tcPr>
            </w:tcPrChange>
          </w:tcPr>
          <w:p w14:paraId="2CD1A6FC" w14:textId="77777777" w:rsidR="00E01953" w:rsidRDefault="00E01953" w:rsidP="00FD0821">
            <w:pPr>
              <w:autoSpaceDE w:val="0"/>
              <w:autoSpaceDN w:val="0"/>
              <w:adjustRightInd w:val="0"/>
              <w:rPr>
                <w:ins w:id="1135" w:author="Microsoft Office-gebruiker" w:date="2018-07-30T16:05:00Z"/>
                <w:szCs w:val="22"/>
                <w:lang w:val="en-US"/>
              </w:rPr>
            </w:pPr>
          </w:p>
        </w:tc>
        <w:tc>
          <w:tcPr>
            <w:tcW w:w="1090" w:type="dxa"/>
            <w:tcPrChange w:id="1136" w:author="Lilian Biber" w:date="2018-08-09T11:44:00Z">
              <w:tcPr>
                <w:tcW w:w="1090" w:type="dxa"/>
              </w:tcPr>
            </w:tcPrChange>
          </w:tcPr>
          <w:p w14:paraId="01FFE6AB" w14:textId="77777777" w:rsidR="00E01953" w:rsidRDefault="00E01953" w:rsidP="00FD0821">
            <w:pPr>
              <w:autoSpaceDE w:val="0"/>
              <w:autoSpaceDN w:val="0"/>
              <w:adjustRightInd w:val="0"/>
              <w:rPr>
                <w:ins w:id="1137" w:author="Microsoft Office-gebruiker" w:date="2018-07-31T08:01:00Z"/>
                <w:szCs w:val="22"/>
                <w:lang w:val="en-US"/>
              </w:rPr>
            </w:pPr>
          </w:p>
        </w:tc>
      </w:tr>
      <w:tr w:rsidR="00E01953" w14:paraId="757F75B2" w14:textId="77777777" w:rsidTr="00E01953">
        <w:trPr>
          <w:ins w:id="1138" w:author="Microsoft Office-gebruiker" w:date="2018-07-30T16:02:00Z"/>
        </w:trPr>
        <w:tc>
          <w:tcPr>
            <w:tcW w:w="747" w:type="dxa"/>
            <w:tcPrChange w:id="1139" w:author="Lilian Biber" w:date="2018-08-09T11:44:00Z">
              <w:tcPr>
                <w:tcW w:w="747" w:type="dxa"/>
              </w:tcPr>
            </w:tcPrChange>
          </w:tcPr>
          <w:p w14:paraId="4315657F" w14:textId="77777777" w:rsidR="00E01953" w:rsidRPr="001D432C" w:rsidRDefault="00E01953" w:rsidP="00FD0821">
            <w:pPr>
              <w:tabs>
                <w:tab w:val="left" w:pos="20"/>
                <w:tab w:val="left" w:pos="360"/>
              </w:tabs>
              <w:autoSpaceDE w:val="0"/>
              <w:autoSpaceDN w:val="0"/>
              <w:adjustRightInd w:val="0"/>
              <w:rPr>
                <w:ins w:id="1140" w:author="Microsoft Office-gebruiker" w:date="2018-07-30T16:39:00Z"/>
                <w:rFonts w:ascii="Avenir Next" w:hAnsi="Avenir Next" w:cs="Avenir Next"/>
                <w:color w:val="000000"/>
                <w:szCs w:val="22"/>
                <w:lang w:val="en-US" w:eastAsia="en-GB"/>
              </w:rPr>
            </w:pPr>
            <w:ins w:id="1141" w:author="Microsoft Office-gebruiker" w:date="2018-07-30T16:47:00Z">
              <w:r>
                <w:rPr>
                  <w:rFonts w:ascii="Avenir Next" w:hAnsi="Avenir Next" w:cs="Avenir Next"/>
                  <w:color w:val="000000"/>
                  <w:szCs w:val="22"/>
                  <w:lang w:val="en-US" w:eastAsia="en-GB"/>
                </w:rPr>
                <w:t>S</w:t>
              </w:r>
            </w:ins>
          </w:p>
        </w:tc>
        <w:tc>
          <w:tcPr>
            <w:tcW w:w="986" w:type="dxa"/>
            <w:tcPrChange w:id="1142" w:author="Lilian Biber" w:date="2018-08-09T11:44:00Z">
              <w:tcPr>
                <w:tcW w:w="986" w:type="dxa"/>
              </w:tcPr>
            </w:tcPrChange>
          </w:tcPr>
          <w:p w14:paraId="26E386C4" w14:textId="77777777" w:rsidR="00E01953" w:rsidRPr="001D432C" w:rsidRDefault="00E01953" w:rsidP="00FD0821">
            <w:pPr>
              <w:tabs>
                <w:tab w:val="left" w:pos="20"/>
                <w:tab w:val="left" w:pos="360"/>
              </w:tabs>
              <w:autoSpaceDE w:val="0"/>
              <w:autoSpaceDN w:val="0"/>
              <w:adjustRightInd w:val="0"/>
              <w:rPr>
                <w:ins w:id="1143" w:author="Microsoft Office-gebruiker" w:date="2018-07-30T16:42:00Z"/>
                <w:rFonts w:ascii="Avenir Next" w:hAnsi="Avenir Next" w:cs="Avenir Next"/>
                <w:color w:val="000000"/>
                <w:szCs w:val="22"/>
                <w:lang w:val="en-US" w:eastAsia="en-GB"/>
              </w:rPr>
            </w:pPr>
            <w:ins w:id="1144" w:author="Microsoft Office-gebruiker" w:date="2018-07-30T16:47:00Z">
              <w:r>
                <w:rPr>
                  <w:rFonts w:ascii="Avenir Next" w:hAnsi="Avenir Next" w:cs="Avenir Next"/>
                  <w:color w:val="000000"/>
                  <w:szCs w:val="22"/>
                  <w:lang w:val="en-US" w:eastAsia="en-GB"/>
                </w:rPr>
                <w:t>S</w:t>
              </w:r>
            </w:ins>
          </w:p>
        </w:tc>
        <w:tc>
          <w:tcPr>
            <w:tcW w:w="6365" w:type="dxa"/>
            <w:tcPrChange w:id="1145" w:author="Lilian Biber" w:date="2018-08-09T11:44:00Z">
              <w:tcPr>
                <w:tcW w:w="6365" w:type="dxa"/>
              </w:tcPr>
            </w:tcPrChange>
          </w:tcPr>
          <w:p w14:paraId="01B5C794" w14:textId="77777777" w:rsidR="000D7B31" w:rsidRDefault="00EF13A5">
            <w:pPr>
              <w:tabs>
                <w:tab w:val="left" w:pos="20"/>
                <w:tab w:val="left" w:pos="360"/>
              </w:tabs>
              <w:autoSpaceDE w:val="0"/>
              <w:autoSpaceDN w:val="0"/>
              <w:adjustRightInd w:val="0"/>
              <w:rPr>
                <w:ins w:id="1146" w:author="Microsoft Office-gebruiker" w:date="2018-07-30T16:02:00Z"/>
                <w:rFonts w:ascii="Avenir Next" w:hAnsi="Avenir Next" w:cs="Avenir Next"/>
                <w:color w:val="000000"/>
                <w:szCs w:val="22"/>
                <w:lang w:val="en-US" w:eastAsia="en-GB"/>
                <w:rPrChange w:id="1147" w:author="Microsoft Office-gebruiker" w:date="2018-07-30T16:06:00Z">
                  <w:rPr>
                    <w:ins w:id="1148" w:author="Microsoft Office-gebruiker" w:date="2018-07-30T16:02:00Z"/>
                    <w:rFonts w:ascii="Avenir Next" w:hAnsi="Avenir Next" w:cs="Avenir Next"/>
                    <w:color w:val="000000"/>
                    <w:szCs w:val="22"/>
                    <w:lang w:val="nl-NL" w:eastAsia="en-GB"/>
                  </w:rPr>
                </w:rPrChange>
              </w:rPr>
              <w:pPrChange w:id="1149" w:author="Microsoft Office-gebruiker" w:date="2018-07-30T16:05:00Z">
                <w:pPr>
                  <w:numPr>
                    <w:numId w:val="32"/>
                  </w:numPr>
                  <w:tabs>
                    <w:tab w:val="left" w:pos="20"/>
                    <w:tab w:val="left" w:pos="360"/>
                  </w:tabs>
                  <w:autoSpaceDE w:val="0"/>
                  <w:autoSpaceDN w:val="0"/>
                  <w:adjustRightInd w:val="0"/>
                  <w:ind w:left="360" w:hanging="360"/>
                </w:pPr>
              </w:pPrChange>
            </w:pPr>
            <w:ins w:id="1150" w:author="Microsoft Office-gebruiker" w:date="2018-07-30T16:03:00Z">
              <w:r w:rsidRPr="00EF13A5">
                <w:rPr>
                  <w:rFonts w:ascii="Avenir Next" w:hAnsi="Avenir Next" w:cs="Avenir Next"/>
                  <w:color w:val="000000"/>
                  <w:szCs w:val="22"/>
                  <w:lang w:val="en-US" w:eastAsia="en-GB"/>
                  <w:rPrChange w:id="1151" w:author="Microsoft Office-gebruiker" w:date="2018-07-30T16:06:00Z">
                    <w:rPr>
                      <w:rFonts w:ascii="Avenir Next" w:hAnsi="Avenir Next" w:cs="Avenir Next"/>
                      <w:color w:val="000000"/>
                      <w:szCs w:val="22"/>
                      <w:lang w:val="nl-NL" w:eastAsia="en-GB"/>
                    </w:rPr>
                  </w:rPrChange>
                </w:rPr>
                <w:t xml:space="preserve">Develop communication and other procedures </w:t>
              </w:r>
            </w:ins>
          </w:p>
        </w:tc>
        <w:tc>
          <w:tcPr>
            <w:tcW w:w="1029" w:type="dxa"/>
            <w:tcPrChange w:id="1152" w:author="Lilian Biber" w:date="2018-08-09T11:44:00Z">
              <w:tcPr>
                <w:tcW w:w="1029" w:type="dxa"/>
              </w:tcPr>
            </w:tcPrChange>
          </w:tcPr>
          <w:p w14:paraId="35B618FC" w14:textId="77777777" w:rsidR="00E01953" w:rsidRDefault="00E01953" w:rsidP="00FD0821">
            <w:pPr>
              <w:autoSpaceDE w:val="0"/>
              <w:autoSpaceDN w:val="0"/>
              <w:adjustRightInd w:val="0"/>
              <w:rPr>
                <w:ins w:id="1153" w:author="Microsoft Office-gebruiker" w:date="2018-07-30T16:02:00Z"/>
                <w:szCs w:val="22"/>
                <w:lang w:val="en-US"/>
              </w:rPr>
            </w:pPr>
            <w:ins w:id="1154" w:author="Microsoft Office-gebruiker" w:date="2018-07-30T16:14:00Z">
              <w:r>
                <w:rPr>
                  <w:szCs w:val="22"/>
                  <w:lang w:val="en-US"/>
                </w:rPr>
                <w:t>X</w:t>
              </w:r>
            </w:ins>
          </w:p>
        </w:tc>
        <w:tc>
          <w:tcPr>
            <w:tcW w:w="1090" w:type="dxa"/>
            <w:tcPrChange w:id="1155" w:author="Lilian Biber" w:date="2018-08-09T11:44:00Z">
              <w:tcPr>
                <w:tcW w:w="1090" w:type="dxa"/>
              </w:tcPr>
            </w:tcPrChange>
          </w:tcPr>
          <w:p w14:paraId="25E95970" w14:textId="77777777" w:rsidR="00E01953" w:rsidRDefault="00E01953" w:rsidP="00FD0821">
            <w:pPr>
              <w:autoSpaceDE w:val="0"/>
              <w:autoSpaceDN w:val="0"/>
              <w:adjustRightInd w:val="0"/>
              <w:rPr>
                <w:ins w:id="1156" w:author="Microsoft Office-gebruiker" w:date="2018-07-30T16:02:00Z"/>
                <w:szCs w:val="22"/>
                <w:lang w:val="en-US"/>
              </w:rPr>
            </w:pPr>
          </w:p>
        </w:tc>
        <w:tc>
          <w:tcPr>
            <w:tcW w:w="1090" w:type="dxa"/>
            <w:tcPrChange w:id="1157" w:author="Lilian Biber" w:date="2018-08-09T11:44:00Z">
              <w:tcPr>
                <w:tcW w:w="1090" w:type="dxa"/>
              </w:tcPr>
            </w:tcPrChange>
          </w:tcPr>
          <w:p w14:paraId="0418D8A9" w14:textId="77777777" w:rsidR="00E01953" w:rsidRDefault="00E01953" w:rsidP="00FD0821">
            <w:pPr>
              <w:autoSpaceDE w:val="0"/>
              <w:autoSpaceDN w:val="0"/>
              <w:adjustRightInd w:val="0"/>
              <w:rPr>
                <w:ins w:id="1158" w:author="Microsoft Office-gebruiker" w:date="2018-07-30T16:02:00Z"/>
                <w:szCs w:val="22"/>
                <w:lang w:val="en-US"/>
              </w:rPr>
            </w:pPr>
          </w:p>
        </w:tc>
        <w:tc>
          <w:tcPr>
            <w:tcW w:w="1090" w:type="dxa"/>
            <w:tcPrChange w:id="1159" w:author="Lilian Biber" w:date="2018-08-09T11:44:00Z">
              <w:tcPr>
                <w:tcW w:w="1090" w:type="dxa"/>
              </w:tcPr>
            </w:tcPrChange>
          </w:tcPr>
          <w:p w14:paraId="483C7CFF" w14:textId="77777777" w:rsidR="00E01953" w:rsidRDefault="00E01953" w:rsidP="00FD0821">
            <w:pPr>
              <w:autoSpaceDE w:val="0"/>
              <w:autoSpaceDN w:val="0"/>
              <w:adjustRightInd w:val="0"/>
              <w:rPr>
                <w:ins w:id="1160" w:author="Microsoft Office-gebruiker" w:date="2018-07-30T16:05:00Z"/>
                <w:szCs w:val="22"/>
                <w:lang w:val="en-US"/>
              </w:rPr>
            </w:pPr>
          </w:p>
        </w:tc>
        <w:tc>
          <w:tcPr>
            <w:tcW w:w="1090" w:type="dxa"/>
            <w:tcPrChange w:id="1161" w:author="Lilian Biber" w:date="2018-08-09T11:44:00Z">
              <w:tcPr>
                <w:tcW w:w="1090" w:type="dxa"/>
              </w:tcPr>
            </w:tcPrChange>
          </w:tcPr>
          <w:p w14:paraId="539425EA" w14:textId="77777777" w:rsidR="00E01953" w:rsidRDefault="00E01953" w:rsidP="00FD0821">
            <w:pPr>
              <w:autoSpaceDE w:val="0"/>
              <w:autoSpaceDN w:val="0"/>
              <w:adjustRightInd w:val="0"/>
              <w:rPr>
                <w:ins w:id="1162" w:author="Microsoft Office-gebruiker" w:date="2018-07-31T08:01:00Z"/>
                <w:szCs w:val="22"/>
                <w:lang w:val="en-US"/>
              </w:rPr>
            </w:pPr>
          </w:p>
        </w:tc>
      </w:tr>
      <w:tr w:rsidR="00E01953" w14:paraId="079D9FC2" w14:textId="77777777" w:rsidTr="00E01953">
        <w:trPr>
          <w:ins w:id="1163" w:author="Microsoft Office-gebruiker" w:date="2018-07-30T16:03:00Z"/>
        </w:trPr>
        <w:tc>
          <w:tcPr>
            <w:tcW w:w="747" w:type="dxa"/>
            <w:tcPrChange w:id="1164" w:author="Lilian Biber" w:date="2018-08-09T11:44:00Z">
              <w:tcPr>
                <w:tcW w:w="747" w:type="dxa"/>
              </w:tcPr>
            </w:tcPrChange>
          </w:tcPr>
          <w:p w14:paraId="35D318E3" w14:textId="77777777" w:rsidR="00E01953" w:rsidRDefault="00E01953" w:rsidP="00FD0821">
            <w:pPr>
              <w:tabs>
                <w:tab w:val="left" w:pos="20"/>
                <w:tab w:val="left" w:pos="360"/>
              </w:tabs>
              <w:autoSpaceDE w:val="0"/>
              <w:autoSpaceDN w:val="0"/>
              <w:adjustRightInd w:val="0"/>
              <w:rPr>
                <w:ins w:id="1165" w:author="Microsoft Office-gebruiker" w:date="2018-07-30T16:39:00Z"/>
                <w:rFonts w:ascii="Avenir Next" w:hAnsi="Avenir Next" w:cs="Avenir Next"/>
                <w:color w:val="000000"/>
                <w:szCs w:val="22"/>
                <w:lang w:val="nl-NL" w:eastAsia="en-GB"/>
              </w:rPr>
            </w:pPr>
            <w:ins w:id="1166" w:author="Microsoft Office-gebruiker" w:date="2018-07-30T17:19:00Z">
              <w:r>
                <w:rPr>
                  <w:rFonts w:ascii="Avenir Next" w:hAnsi="Avenir Next" w:cs="Avenir Next"/>
                  <w:color w:val="000000"/>
                  <w:szCs w:val="22"/>
                  <w:lang w:val="nl-NL" w:eastAsia="en-GB"/>
                </w:rPr>
                <w:t>S</w:t>
              </w:r>
            </w:ins>
          </w:p>
        </w:tc>
        <w:tc>
          <w:tcPr>
            <w:tcW w:w="986" w:type="dxa"/>
            <w:tcPrChange w:id="1167" w:author="Lilian Biber" w:date="2018-08-09T11:44:00Z">
              <w:tcPr>
                <w:tcW w:w="986" w:type="dxa"/>
              </w:tcPr>
            </w:tcPrChange>
          </w:tcPr>
          <w:p w14:paraId="7E6E939A" w14:textId="77777777" w:rsidR="00E01953" w:rsidRDefault="00E01953" w:rsidP="00FD0821">
            <w:pPr>
              <w:tabs>
                <w:tab w:val="left" w:pos="20"/>
                <w:tab w:val="left" w:pos="360"/>
              </w:tabs>
              <w:autoSpaceDE w:val="0"/>
              <w:autoSpaceDN w:val="0"/>
              <w:adjustRightInd w:val="0"/>
              <w:rPr>
                <w:ins w:id="1168" w:author="Microsoft Office-gebruiker" w:date="2018-07-30T16:42:00Z"/>
                <w:rFonts w:ascii="Avenir Next" w:hAnsi="Avenir Next" w:cs="Avenir Next"/>
                <w:color w:val="000000"/>
                <w:szCs w:val="22"/>
                <w:lang w:val="nl-NL" w:eastAsia="en-GB"/>
              </w:rPr>
            </w:pPr>
            <w:ins w:id="1169" w:author="Microsoft Office-gebruiker" w:date="2018-07-30T17:19:00Z">
              <w:r>
                <w:rPr>
                  <w:rFonts w:ascii="Avenir Next" w:hAnsi="Avenir Next" w:cs="Avenir Next"/>
                  <w:color w:val="000000"/>
                  <w:szCs w:val="22"/>
                  <w:lang w:val="nl-NL" w:eastAsia="en-GB"/>
                </w:rPr>
                <w:t>S</w:t>
              </w:r>
            </w:ins>
          </w:p>
        </w:tc>
        <w:tc>
          <w:tcPr>
            <w:tcW w:w="6365" w:type="dxa"/>
            <w:tcPrChange w:id="1170" w:author="Lilian Biber" w:date="2018-08-09T11:44:00Z">
              <w:tcPr>
                <w:tcW w:w="6365" w:type="dxa"/>
              </w:tcPr>
            </w:tcPrChange>
          </w:tcPr>
          <w:p w14:paraId="732184A9" w14:textId="77777777" w:rsidR="000D7B31" w:rsidRDefault="00E01953">
            <w:pPr>
              <w:tabs>
                <w:tab w:val="left" w:pos="20"/>
                <w:tab w:val="left" w:pos="360"/>
              </w:tabs>
              <w:autoSpaceDE w:val="0"/>
              <w:autoSpaceDN w:val="0"/>
              <w:adjustRightInd w:val="0"/>
              <w:rPr>
                <w:ins w:id="1171" w:author="Microsoft Office-gebruiker" w:date="2018-07-30T16:03:00Z"/>
                <w:rFonts w:ascii="Avenir Next" w:hAnsi="Avenir Next" w:cs="Avenir Next"/>
                <w:color w:val="000000"/>
                <w:szCs w:val="22"/>
                <w:lang w:val="nl-NL" w:eastAsia="en-GB"/>
              </w:rPr>
              <w:pPrChange w:id="1172" w:author="Microsoft Office-gebruiker" w:date="2018-07-30T16:05:00Z">
                <w:pPr>
                  <w:numPr>
                    <w:numId w:val="32"/>
                  </w:numPr>
                  <w:tabs>
                    <w:tab w:val="left" w:pos="20"/>
                    <w:tab w:val="left" w:pos="360"/>
                  </w:tabs>
                  <w:autoSpaceDE w:val="0"/>
                  <w:autoSpaceDN w:val="0"/>
                  <w:adjustRightInd w:val="0"/>
                  <w:ind w:left="360" w:hanging="360"/>
                </w:pPr>
              </w:pPrChange>
            </w:pPr>
            <w:ins w:id="1173" w:author="Microsoft Office-gebruiker" w:date="2018-07-30T16:03:00Z">
              <w:r>
                <w:rPr>
                  <w:rFonts w:ascii="Avenir Next" w:hAnsi="Avenir Next" w:cs="Avenir Next"/>
                  <w:color w:val="000000"/>
                  <w:szCs w:val="22"/>
                  <w:lang w:val="nl-NL" w:eastAsia="en-GB"/>
                </w:rPr>
                <w:t>Design emergency procedures</w:t>
              </w:r>
            </w:ins>
          </w:p>
        </w:tc>
        <w:tc>
          <w:tcPr>
            <w:tcW w:w="1029" w:type="dxa"/>
            <w:tcPrChange w:id="1174" w:author="Lilian Biber" w:date="2018-08-09T11:44:00Z">
              <w:tcPr>
                <w:tcW w:w="1029" w:type="dxa"/>
              </w:tcPr>
            </w:tcPrChange>
          </w:tcPr>
          <w:p w14:paraId="67EB4233" w14:textId="77777777" w:rsidR="00E01953" w:rsidRDefault="00E01953" w:rsidP="00FD0821">
            <w:pPr>
              <w:autoSpaceDE w:val="0"/>
              <w:autoSpaceDN w:val="0"/>
              <w:adjustRightInd w:val="0"/>
              <w:rPr>
                <w:ins w:id="1175" w:author="Microsoft Office-gebruiker" w:date="2018-07-30T16:03:00Z"/>
                <w:szCs w:val="22"/>
                <w:lang w:val="en-US"/>
              </w:rPr>
            </w:pPr>
            <w:ins w:id="1176" w:author="Microsoft Office-gebruiker" w:date="2018-07-30T16:14:00Z">
              <w:r>
                <w:rPr>
                  <w:szCs w:val="22"/>
                  <w:lang w:val="en-US"/>
                </w:rPr>
                <w:t>X</w:t>
              </w:r>
            </w:ins>
          </w:p>
        </w:tc>
        <w:tc>
          <w:tcPr>
            <w:tcW w:w="1090" w:type="dxa"/>
            <w:tcPrChange w:id="1177" w:author="Lilian Biber" w:date="2018-08-09T11:44:00Z">
              <w:tcPr>
                <w:tcW w:w="1090" w:type="dxa"/>
              </w:tcPr>
            </w:tcPrChange>
          </w:tcPr>
          <w:p w14:paraId="475793A4" w14:textId="77777777" w:rsidR="00E01953" w:rsidRDefault="00E01953" w:rsidP="00FD0821">
            <w:pPr>
              <w:autoSpaceDE w:val="0"/>
              <w:autoSpaceDN w:val="0"/>
              <w:adjustRightInd w:val="0"/>
              <w:rPr>
                <w:ins w:id="1178" w:author="Microsoft Office-gebruiker" w:date="2018-07-30T16:03:00Z"/>
                <w:szCs w:val="22"/>
                <w:lang w:val="en-US"/>
              </w:rPr>
            </w:pPr>
          </w:p>
        </w:tc>
        <w:tc>
          <w:tcPr>
            <w:tcW w:w="1090" w:type="dxa"/>
            <w:tcPrChange w:id="1179" w:author="Lilian Biber" w:date="2018-08-09T11:44:00Z">
              <w:tcPr>
                <w:tcW w:w="1090" w:type="dxa"/>
              </w:tcPr>
            </w:tcPrChange>
          </w:tcPr>
          <w:p w14:paraId="05C7D0C0" w14:textId="77777777" w:rsidR="00E01953" w:rsidRDefault="00E01953" w:rsidP="00FD0821">
            <w:pPr>
              <w:autoSpaceDE w:val="0"/>
              <w:autoSpaceDN w:val="0"/>
              <w:adjustRightInd w:val="0"/>
              <w:rPr>
                <w:ins w:id="1180" w:author="Microsoft Office-gebruiker" w:date="2018-07-30T16:03:00Z"/>
                <w:szCs w:val="22"/>
                <w:lang w:val="en-US"/>
              </w:rPr>
            </w:pPr>
          </w:p>
        </w:tc>
        <w:tc>
          <w:tcPr>
            <w:tcW w:w="1090" w:type="dxa"/>
            <w:tcPrChange w:id="1181" w:author="Lilian Biber" w:date="2018-08-09T11:44:00Z">
              <w:tcPr>
                <w:tcW w:w="1090" w:type="dxa"/>
              </w:tcPr>
            </w:tcPrChange>
          </w:tcPr>
          <w:p w14:paraId="5DA004E1" w14:textId="77777777" w:rsidR="00E01953" w:rsidRDefault="00E01953" w:rsidP="00FD0821">
            <w:pPr>
              <w:autoSpaceDE w:val="0"/>
              <w:autoSpaceDN w:val="0"/>
              <w:adjustRightInd w:val="0"/>
              <w:rPr>
                <w:ins w:id="1182" w:author="Microsoft Office-gebruiker" w:date="2018-07-30T16:05:00Z"/>
                <w:szCs w:val="22"/>
                <w:lang w:val="en-US"/>
              </w:rPr>
            </w:pPr>
          </w:p>
        </w:tc>
        <w:tc>
          <w:tcPr>
            <w:tcW w:w="1090" w:type="dxa"/>
            <w:tcPrChange w:id="1183" w:author="Lilian Biber" w:date="2018-08-09T11:44:00Z">
              <w:tcPr>
                <w:tcW w:w="1090" w:type="dxa"/>
              </w:tcPr>
            </w:tcPrChange>
          </w:tcPr>
          <w:p w14:paraId="5EE80F3E" w14:textId="77777777" w:rsidR="00E01953" w:rsidRDefault="00E01953" w:rsidP="00FD0821">
            <w:pPr>
              <w:autoSpaceDE w:val="0"/>
              <w:autoSpaceDN w:val="0"/>
              <w:adjustRightInd w:val="0"/>
              <w:rPr>
                <w:ins w:id="1184" w:author="Microsoft Office-gebruiker" w:date="2018-07-31T08:01:00Z"/>
                <w:szCs w:val="22"/>
                <w:lang w:val="en-US"/>
              </w:rPr>
            </w:pPr>
          </w:p>
        </w:tc>
      </w:tr>
      <w:tr w:rsidR="00E01953" w14:paraId="6A718ABC" w14:textId="77777777" w:rsidTr="00E01953">
        <w:trPr>
          <w:ins w:id="1185" w:author="Microsoft Office-gebruiker" w:date="2018-07-30T16:04:00Z"/>
        </w:trPr>
        <w:tc>
          <w:tcPr>
            <w:tcW w:w="747" w:type="dxa"/>
            <w:tcPrChange w:id="1186" w:author="Lilian Biber" w:date="2018-08-09T11:44:00Z">
              <w:tcPr>
                <w:tcW w:w="747" w:type="dxa"/>
              </w:tcPr>
            </w:tcPrChange>
          </w:tcPr>
          <w:p w14:paraId="45068DF9" w14:textId="77777777" w:rsidR="00E01953" w:rsidRDefault="00E01953" w:rsidP="00FD0821">
            <w:pPr>
              <w:tabs>
                <w:tab w:val="left" w:pos="20"/>
                <w:tab w:val="left" w:pos="360"/>
              </w:tabs>
              <w:autoSpaceDE w:val="0"/>
              <w:autoSpaceDN w:val="0"/>
              <w:adjustRightInd w:val="0"/>
              <w:rPr>
                <w:ins w:id="1187" w:author="Microsoft Office-gebruiker" w:date="2018-07-30T16:39:00Z"/>
                <w:rFonts w:ascii="Avenir Next" w:hAnsi="Avenir Next" w:cs="Avenir Next"/>
                <w:color w:val="000000"/>
                <w:szCs w:val="22"/>
                <w:lang w:val="nl-NL" w:eastAsia="en-GB"/>
              </w:rPr>
            </w:pPr>
            <w:ins w:id="1188" w:author="Microsoft Office-gebruiker" w:date="2018-07-30T16:41:00Z">
              <w:r>
                <w:rPr>
                  <w:rFonts w:ascii="Avenir Next" w:hAnsi="Avenir Next" w:cs="Avenir Next"/>
                  <w:color w:val="000000"/>
                  <w:szCs w:val="22"/>
                  <w:lang w:val="nl-NL" w:eastAsia="en-GB"/>
                </w:rPr>
                <w:t>O</w:t>
              </w:r>
            </w:ins>
          </w:p>
        </w:tc>
        <w:tc>
          <w:tcPr>
            <w:tcW w:w="986" w:type="dxa"/>
            <w:tcPrChange w:id="1189" w:author="Lilian Biber" w:date="2018-08-09T11:44:00Z">
              <w:tcPr>
                <w:tcW w:w="986" w:type="dxa"/>
              </w:tcPr>
            </w:tcPrChange>
          </w:tcPr>
          <w:p w14:paraId="278161A6" w14:textId="77777777" w:rsidR="00E01953" w:rsidRDefault="00E01953" w:rsidP="00FD0821">
            <w:pPr>
              <w:tabs>
                <w:tab w:val="left" w:pos="20"/>
                <w:tab w:val="left" w:pos="360"/>
              </w:tabs>
              <w:autoSpaceDE w:val="0"/>
              <w:autoSpaceDN w:val="0"/>
              <w:adjustRightInd w:val="0"/>
              <w:rPr>
                <w:ins w:id="1190" w:author="Microsoft Office-gebruiker" w:date="2018-07-30T16:42:00Z"/>
                <w:rFonts w:ascii="Avenir Next" w:hAnsi="Avenir Next" w:cs="Avenir Next"/>
                <w:color w:val="000000"/>
                <w:szCs w:val="22"/>
                <w:lang w:val="nl-NL" w:eastAsia="en-GB"/>
              </w:rPr>
            </w:pPr>
            <w:ins w:id="1191" w:author="Microsoft Office-gebruiker" w:date="2018-07-30T16:42:00Z">
              <w:r>
                <w:rPr>
                  <w:rFonts w:ascii="Avenir Next" w:hAnsi="Avenir Next" w:cs="Avenir Next"/>
                  <w:color w:val="000000"/>
                  <w:szCs w:val="22"/>
                  <w:lang w:val="nl-NL" w:eastAsia="en-GB"/>
                </w:rPr>
                <w:t>S</w:t>
              </w:r>
            </w:ins>
          </w:p>
        </w:tc>
        <w:tc>
          <w:tcPr>
            <w:tcW w:w="6365" w:type="dxa"/>
            <w:tcPrChange w:id="1192" w:author="Lilian Biber" w:date="2018-08-09T11:44:00Z">
              <w:tcPr>
                <w:tcW w:w="6365" w:type="dxa"/>
              </w:tcPr>
            </w:tcPrChange>
          </w:tcPr>
          <w:p w14:paraId="298BEF21" w14:textId="77777777" w:rsidR="000D7B31" w:rsidRDefault="00E01953">
            <w:pPr>
              <w:tabs>
                <w:tab w:val="left" w:pos="20"/>
                <w:tab w:val="left" w:pos="360"/>
              </w:tabs>
              <w:autoSpaceDE w:val="0"/>
              <w:autoSpaceDN w:val="0"/>
              <w:adjustRightInd w:val="0"/>
              <w:rPr>
                <w:ins w:id="1193" w:author="Microsoft Office-gebruiker" w:date="2018-07-30T16:04:00Z"/>
                <w:rFonts w:ascii="Avenir Next" w:hAnsi="Avenir Next" w:cs="Avenir Next"/>
                <w:color w:val="000000"/>
                <w:szCs w:val="22"/>
                <w:lang w:val="nl-NL" w:eastAsia="en-GB"/>
              </w:rPr>
              <w:pPrChange w:id="1194" w:author="Microsoft Office-gebruiker" w:date="2018-07-30T16:05:00Z">
                <w:pPr>
                  <w:numPr>
                    <w:numId w:val="32"/>
                  </w:numPr>
                  <w:tabs>
                    <w:tab w:val="left" w:pos="20"/>
                    <w:tab w:val="left" w:pos="360"/>
                  </w:tabs>
                  <w:autoSpaceDE w:val="0"/>
                  <w:autoSpaceDN w:val="0"/>
                  <w:adjustRightInd w:val="0"/>
                  <w:ind w:left="360" w:hanging="360"/>
                </w:pPr>
              </w:pPrChange>
            </w:pPr>
            <w:ins w:id="1195" w:author="Microsoft Office-gebruiker" w:date="2018-07-30T16:04:00Z">
              <w:r>
                <w:rPr>
                  <w:rFonts w:ascii="Avenir Next" w:hAnsi="Avenir Next" w:cs="Avenir Next"/>
                  <w:color w:val="000000"/>
                  <w:szCs w:val="22"/>
                  <w:lang w:val="nl-NL" w:eastAsia="en-GB"/>
                </w:rPr>
                <w:t>Monitor execution of procedures</w:t>
              </w:r>
            </w:ins>
          </w:p>
        </w:tc>
        <w:tc>
          <w:tcPr>
            <w:tcW w:w="1029" w:type="dxa"/>
            <w:tcPrChange w:id="1196" w:author="Lilian Biber" w:date="2018-08-09T11:44:00Z">
              <w:tcPr>
                <w:tcW w:w="1029" w:type="dxa"/>
              </w:tcPr>
            </w:tcPrChange>
          </w:tcPr>
          <w:p w14:paraId="786185F3" w14:textId="77777777" w:rsidR="00E01953" w:rsidRDefault="00E01953" w:rsidP="00FD0821">
            <w:pPr>
              <w:autoSpaceDE w:val="0"/>
              <w:autoSpaceDN w:val="0"/>
              <w:adjustRightInd w:val="0"/>
              <w:rPr>
                <w:ins w:id="1197" w:author="Microsoft Office-gebruiker" w:date="2018-07-30T16:04:00Z"/>
                <w:szCs w:val="22"/>
                <w:lang w:val="en-US"/>
              </w:rPr>
            </w:pPr>
            <w:ins w:id="1198" w:author="Microsoft Office-gebruiker" w:date="2018-07-30T16:14:00Z">
              <w:r>
                <w:rPr>
                  <w:szCs w:val="22"/>
                  <w:lang w:val="en-US"/>
                </w:rPr>
                <w:t>X</w:t>
              </w:r>
            </w:ins>
          </w:p>
        </w:tc>
        <w:tc>
          <w:tcPr>
            <w:tcW w:w="1090" w:type="dxa"/>
            <w:tcPrChange w:id="1199" w:author="Lilian Biber" w:date="2018-08-09T11:44:00Z">
              <w:tcPr>
                <w:tcW w:w="1090" w:type="dxa"/>
              </w:tcPr>
            </w:tcPrChange>
          </w:tcPr>
          <w:p w14:paraId="505CA79F" w14:textId="77777777" w:rsidR="00E01953" w:rsidRDefault="00E01953" w:rsidP="00FD0821">
            <w:pPr>
              <w:autoSpaceDE w:val="0"/>
              <w:autoSpaceDN w:val="0"/>
              <w:adjustRightInd w:val="0"/>
              <w:rPr>
                <w:ins w:id="1200" w:author="Microsoft Office-gebruiker" w:date="2018-07-30T16:04:00Z"/>
                <w:szCs w:val="22"/>
                <w:lang w:val="en-US"/>
              </w:rPr>
            </w:pPr>
          </w:p>
        </w:tc>
        <w:tc>
          <w:tcPr>
            <w:tcW w:w="1090" w:type="dxa"/>
            <w:tcPrChange w:id="1201" w:author="Lilian Biber" w:date="2018-08-09T11:44:00Z">
              <w:tcPr>
                <w:tcW w:w="1090" w:type="dxa"/>
              </w:tcPr>
            </w:tcPrChange>
          </w:tcPr>
          <w:p w14:paraId="0D9771C8" w14:textId="77777777" w:rsidR="00E01953" w:rsidRDefault="00E01953" w:rsidP="00FD0821">
            <w:pPr>
              <w:autoSpaceDE w:val="0"/>
              <w:autoSpaceDN w:val="0"/>
              <w:adjustRightInd w:val="0"/>
              <w:rPr>
                <w:ins w:id="1202" w:author="Microsoft Office-gebruiker" w:date="2018-07-30T16:04:00Z"/>
                <w:szCs w:val="22"/>
                <w:lang w:val="en-US"/>
              </w:rPr>
            </w:pPr>
          </w:p>
        </w:tc>
        <w:tc>
          <w:tcPr>
            <w:tcW w:w="1090" w:type="dxa"/>
            <w:tcPrChange w:id="1203" w:author="Lilian Biber" w:date="2018-08-09T11:44:00Z">
              <w:tcPr>
                <w:tcW w:w="1090" w:type="dxa"/>
              </w:tcPr>
            </w:tcPrChange>
          </w:tcPr>
          <w:p w14:paraId="05F4B22B" w14:textId="77777777" w:rsidR="00E01953" w:rsidRDefault="00E01953" w:rsidP="00FD0821">
            <w:pPr>
              <w:autoSpaceDE w:val="0"/>
              <w:autoSpaceDN w:val="0"/>
              <w:adjustRightInd w:val="0"/>
              <w:rPr>
                <w:ins w:id="1204" w:author="Microsoft Office-gebruiker" w:date="2018-07-30T16:05:00Z"/>
                <w:szCs w:val="22"/>
                <w:lang w:val="en-US"/>
              </w:rPr>
            </w:pPr>
          </w:p>
        </w:tc>
        <w:tc>
          <w:tcPr>
            <w:tcW w:w="1090" w:type="dxa"/>
            <w:tcPrChange w:id="1205" w:author="Lilian Biber" w:date="2018-08-09T11:44:00Z">
              <w:tcPr>
                <w:tcW w:w="1090" w:type="dxa"/>
              </w:tcPr>
            </w:tcPrChange>
          </w:tcPr>
          <w:p w14:paraId="1763CB0E" w14:textId="77777777" w:rsidR="00E01953" w:rsidRDefault="00E01953" w:rsidP="00FD0821">
            <w:pPr>
              <w:autoSpaceDE w:val="0"/>
              <w:autoSpaceDN w:val="0"/>
              <w:adjustRightInd w:val="0"/>
              <w:rPr>
                <w:ins w:id="1206" w:author="Microsoft Office-gebruiker" w:date="2018-07-31T08:01:00Z"/>
                <w:szCs w:val="22"/>
                <w:lang w:val="en-US"/>
              </w:rPr>
            </w:pPr>
          </w:p>
        </w:tc>
      </w:tr>
      <w:tr w:rsidR="00E01953" w14:paraId="0B9173AB" w14:textId="77777777" w:rsidTr="00E01953">
        <w:trPr>
          <w:ins w:id="1207" w:author="Microsoft Office-gebruiker" w:date="2018-07-26T16:04:00Z"/>
        </w:trPr>
        <w:tc>
          <w:tcPr>
            <w:tcW w:w="747" w:type="dxa"/>
            <w:tcPrChange w:id="1208" w:author="Lilian Biber" w:date="2018-08-09T11:44:00Z">
              <w:tcPr>
                <w:tcW w:w="747" w:type="dxa"/>
              </w:tcPr>
            </w:tcPrChange>
          </w:tcPr>
          <w:p w14:paraId="20E44669" w14:textId="77777777" w:rsidR="00E01953" w:rsidRDefault="00E01953" w:rsidP="00FD0821">
            <w:pPr>
              <w:autoSpaceDE w:val="0"/>
              <w:autoSpaceDN w:val="0"/>
              <w:adjustRightInd w:val="0"/>
              <w:rPr>
                <w:ins w:id="1209" w:author="Microsoft Office-gebruiker" w:date="2018-07-30T16:39:00Z"/>
                <w:rFonts w:ascii="Avenir Next" w:hAnsi="Avenir Next" w:cs="Avenir Next"/>
                <w:color w:val="000000"/>
                <w:szCs w:val="22"/>
                <w:lang w:val="nl-NL" w:eastAsia="en-GB"/>
              </w:rPr>
            </w:pPr>
            <w:ins w:id="1210" w:author="Microsoft Office-gebruiker" w:date="2018-07-30T17:20:00Z">
              <w:r>
                <w:rPr>
                  <w:rFonts w:ascii="Avenir Next" w:hAnsi="Avenir Next" w:cs="Avenir Next"/>
                  <w:color w:val="000000"/>
                  <w:szCs w:val="22"/>
                  <w:lang w:val="nl-NL" w:eastAsia="en-GB"/>
                </w:rPr>
                <w:t>S</w:t>
              </w:r>
            </w:ins>
          </w:p>
        </w:tc>
        <w:tc>
          <w:tcPr>
            <w:tcW w:w="986" w:type="dxa"/>
            <w:tcPrChange w:id="1211" w:author="Lilian Biber" w:date="2018-08-09T11:44:00Z">
              <w:tcPr>
                <w:tcW w:w="986" w:type="dxa"/>
              </w:tcPr>
            </w:tcPrChange>
          </w:tcPr>
          <w:p w14:paraId="706DE423" w14:textId="77777777" w:rsidR="00E01953" w:rsidRDefault="00E01953" w:rsidP="00FD0821">
            <w:pPr>
              <w:autoSpaceDE w:val="0"/>
              <w:autoSpaceDN w:val="0"/>
              <w:adjustRightInd w:val="0"/>
              <w:rPr>
                <w:ins w:id="1212" w:author="Microsoft Office-gebruiker" w:date="2018-07-30T16:42:00Z"/>
                <w:rFonts w:ascii="Avenir Next" w:hAnsi="Avenir Next" w:cs="Avenir Next"/>
                <w:color w:val="000000"/>
                <w:szCs w:val="22"/>
                <w:lang w:val="nl-NL" w:eastAsia="en-GB"/>
              </w:rPr>
            </w:pPr>
            <w:ins w:id="1213" w:author="Microsoft Office-gebruiker" w:date="2018-07-30T17:20:00Z">
              <w:r>
                <w:rPr>
                  <w:rFonts w:ascii="Avenir Next" w:hAnsi="Avenir Next" w:cs="Avenir Next"/>
                  <w:color w:val="000000"/>
                  <w:szCs w:val="22"/>
                  <w:lang w:val="nl-NL" w:eastAsia="en-GB"/>
                </w:rPr>
                <w:t>H</w:t>
              </w:r>
            </w:ins>
          </w:p>
        </w:tc>
        <w:tc>
          <w:tcPr>
            <w:tcW w:w="6365" w:type="dxa"/>
            <w:tcPrChange w:id="1214" w:author="Lilian Biber" w:date="2018-08-09T11:44:00Z">
              <w:tcPr>
                <w:tcW w:w="6365" w:type="dxa"/>
              </w:tcPr>
            </w:tcPrChange>
          </w:tcPr>
          <w:p w14:paraId="42D6032F" w14:textId="77777777" w:rsidR="00E01953" w:rsidRDefault="00E01953" w:rsidP="00FD0821">
            <w:pPr>
              <w:autoSpaceDE w:val="0"/>
              <w:autoSpaceDN w:val="0"/>
              <w:adjustRightInd w:val="0"/>
              <w:rPr>
                <w:ins w:id="1215" w:author="Microsoft Office-gebruiker" w:date="2018-07-26T16:04:00Z"/>
                <w:szCs w:val="22"/>
                <w:lang w:val="en-US"/>
              </w:rPr>
            </w:pPr>
            <w:ins w:id="1216" w:author="Microsoft Office-gebruiker" w:date="2018-07-30T16:01:00Z">
              <w:r>
                <w:rPr>
                  <w:rFonts w:ascii="Avenir Next" w:hAnsi="Avenir Next" w:cs="Avenir Next"/>
                  <w:color w:val="000000"/>
                  <w:szCs w:val="22"/>
                  <w:lang w:val="nl-NL" w:eastAsia="en-GB"/>
                </w:rPr>
                <w:t>Purchase new equipment</w:t>
              </w:r>
            </w:ins>
          </w:p>
        </w:tc>
        <w:tc>
          <w:tcPr>
            <w:tcW w:w="1029" w:type="dxa"/>
            <w:tcPrChange w:id="1217" w:author="Lilian Biber" w:date="2018-08-09T11:44:00Z">
              <w:tcPr>
                <w:tcW w:w="1029" w:type="dxa"/>
              </w:tcPr>
            </w:tcPrChange>
          </w:tcPr>
          <w:p w14:paraId="2744EE47" w14:textId="77777777" w:rsidR="00E01953" w:rsidRDefault="00E01953" w:rsidP="00FD0821">
            <w:pPr>
              <w:autoSpaceDE w:val="0"/>
              <w:autoSpaceDN w:val="0"/>
              <w:adjustRightInd w:val="0"/>
              <w:rPr>
                <w:ins w:id="1218" w:author="Microsoft Office-gebruiker" w:date="2018-07-26T16:04:00Z"/>
                <w:szCs w:val="22"/>
                <w:lang w:val="en-US"/>
              </w:rPr>
            </w:pPr>
            <w:ins w:id="1219" w:author="Microsoft Office-gebruiker" w:date="2018-07-30T16:14:00Z">
              <w:r>
                <w:rPr>
                  <w:szCs w:val="22"/>
                  <w:lang w:val="en-US"/>
                </w:rPr>
                <w:t>X</w:t>
              </w:r>
            </w:ins>
          </w:p>
        </w:tc>
        <w:tc>
          <w:tcPr>
            <w:tcW w:w="1090" w:type="dxa"/>
            <w:tcPrChange w:id="1220" w:author="Lilian Biber" w:date="2018-08-09T11:44:00Z">
              <w:tcPr>
                <w:tcW w:w="1090" w:type="dxa"/>
              </w:tcPr>
            </w:tcPrChange>
          </w:tcPr>
          <w:p w14:paraId="1A75E938" w14:textId="77777777" w:rsidR="00E01953" w:rsidRDefault="00E01953" w:rsidP="00FD0821">
            <w:pPr>
              <w:autoSpaceDE w:val="0"/>
              <w:autoSpaceDN w:val="0"/>
              <w:adjustRightInd w:val="0"/>
              <w:rPr>
                <w:ins w:id="1221" w:author="Microsoft Office-gebruiker" w:date="2018-07-26T16:04:00Z"/>
                <w:szCs w:val="22"/>
                <w:lang w:val="en-US"/>
              </w:rPr>
            </w:pPr>
          </w:p>
        </w:tc>
        <w:tc>
          <w:tcPr>
            <w:tcW w:w="1090" w:type="dxa"/>
            <w:tcPrChange w:id="1222" w:author="Lilian Biber" w:date="2018-08-09T11:44:00Z">
              <w:tcPr>
                <w:tcW w:w="1090" w:type="dxa"/>
              </w:tcPr>
            </w:tcPrChange>
          </w:tcPr>
          <w:p w14:paraId="3880D180" w14:textId="77777777" w:rsidR="00E01953" w:rsidRDefault="00E01953" w:rsidP="00FD0821">
            <w:pPr>
              <w:autoSpaceDE w:val="0"/>
              <w:autoSpaceDN w:val="0"/>
              <w:adjustRightInd w:val="0"/>
              <w:rPr>
                <w:ins w:id="1223" w:author="Microsoft Office-gebruiker" w:date="2018-07-26T16:04:00Z"/>
                <w:szCs w:val="22"/>
                <w:lang w:val="en-US"/>
              </w:rPr>
            </w:pPr>
          </w:p>
        </w:tc>
        <w:tc>
          <w:tcPr>
            <w:tcW w:w="1090" w:type="dxa"/>
            <w:tcPrChange w:id="1224" w:author="Lilian Biber" w:date="2018-08-09T11:44:00Z">
              <w:tcPr>
                <w:tcW w:w="1090" w:type="dxa"/>
              </w:tcPr>
            </w:tcPrChange>
          </w:tcPr>
          <w:p w14:paraId="40F1F244" w14:textId="77777777" w:rsidR="00E01953" w:rsidRDefault="00E01953" w:rsidP="00FD0821">
            <w:pPr>
              <w:autoSpaceDE w:val="0"/>
              <w:autoSpaceDN w:val="0"/>
              <w:adjustRightInd w:val="0"/>
              <w:rPr>
                <w:ins w:id="1225" w:author="Microsoft Office-gebruiker" w:date="2018-07-30T16:05:00Z"/>
                <w:szCs w:val="22"/>
                <w:lang w:val="en-US"/>
              </w:rPr>
            </w:pPr>
          </w:p>
        </w:tc>
        <w:tc>
          <w:tcPr>
            <w:tcW w:w="1090" w:type="dxa"/>
            <w:tcPrChange w:id="1226" w:author="Lilian Biber" w:date="2018-08-09T11:44:00Z">
              <w:tcPr>
                <w:tcW w:w="1090" w:type="dxa"/>
              </w:tcPr>
            </w:tcPrChange>
          </w:tcPr>
          <w:p w14:paraId="1CE80195" w14:textId="77777777" w:rsidR="00E01953" w:rsidRDefault="00E01953" w:rsidP="00FD0821">
            <w:pPr>
              <w:autoSpaceDE w:val="0"/>
              <w:autoSpaceDN w:val="0"/>
              <w:adjustRightInd w:val="0"/>
              <w:rPr>
                <w:ins w:id="1227" w:author="Microsoft Office-gebruiker" w:date="2018-07-31T08:01:00Z"/>
                <w:szCs w:val="22"/>
                <w:lang w:val="en-US"/>
              </w:rPr>
            </w:pPr>
          </w:p>
        </w:tc>
      </w:tr>
      <w:tr w:rsidR="00E01953" w14:paraId="685C2231" w14:textId="77777777" w:rsidTr="00E01953">
        <w:trPr>
          <w:ins w:id="1228" w:author="Microsoft Office-gebruiker" w:date="2018-07-30T16:14:00Z"/>
        </w:trPr>
        <w:tc>
          <w:tcPr>
            <w:tcW w:w="747" w:type="dxa"/>
            <w:tcPrChange w:id="1229" w:author="Lilian Biber" w:date="2018-08-09T11:44:00Z">
              <w:tcPr>
                <w:tcW w:w="747" w:type="dxa"/>
              </w:tcPr>
            </w:tcPrChange>
          </w:tcPr>
          <w:p w14:paraId="660F25FC" w14:textId="77777777" w:rsidR="00E01953" w:rsidRPr="001D432C" w:rsidRDefault="00E01953" w:rsidP="00FD0821">
            <w:pPr>
              <w:tabs>
                <w:tab w:val="left" w:pos="20"/>
                <w:tab w:val="left" w:pos="360"/>
              </w:tabs>
              <w:autoSpaceDE w:val="0"/>
              <w:autoSpaceDN w:val="0"/>
              <w:adjustRightInd w:val="0"/>
              <w:rPr>
                <w:ins w:id="1230" w:author="Microsoft Office-gebruiker" w:date="2018-07-30T16:39:00Z"/>
                <w:rFonts w:ascii="Avenir Next" w:hAnsi="Avenir Next" w:cs="Avenir Next"/>
                <w:color w:val="000000"/>
                <w:szCs w:val="22"/>
                <w:lang w:val="en-US" w:eastAsia="en-GB"/>
              </w:rPr>
            </w:pPr>
            <w:ins w:id="1231" w:author="Microsoft Office-gebruiker" w:date="2018-07-30T17:25:00Z">
              <w:r>
                <w:rPr>
                  <w:rFonts w:ascii="Avenir Next" w:hAnsi="Avenir Next" w:cs="Avenir Next"/>
                  <w:color w:val="000000"/>
                  <w:szCs w:val="22"/>
                  <w:lang w:val="en-US" w:eastAsia="en-GB"/>
                </w:rPr>
                <w:t>S</w:t>
              </w:r>
            </w:ins>
          </w:p>
        </w:tc>
        <w:tc>
          <w:tcPr>
            <w:tcW w:w="986" w:type="dxa"/>
            <w:tcPrChange w:id="1232" w:author="Lilian Biber" w:date="2018-08-09T11:44:00Z">
              <w:tcPr>
                <w:tcW w:w="986" w:type="dxa"/>
              </w:tcPr>
            </w:tcPrChange>
          </w:tcPr>
          <w:p w14:paraId="6E311D98" w14:textId="77777777" w:rsidR="00E01953" w:rsidRPr="001D432C" w:rsidRDefault="00E01953" w:rsidP="00FD0821">
            <w:pPr>
              <w:tabs>
                <w:tab w:val="left" w:pos="20"/>
                <w:tab w:val="left" w:pos="360"/>
              </w:tabs>
              <w:autoSpaceDE w:val="0"/>
              <w:autoSpaceDN w:val="0"/>
              <w:adjustRightInd w:val="0"/>
              <w:rPr>
                <w:ins w:id="1233" w:author="Microsoft Office-gebruiker" w:date="2018-07-30T16:42:00Z"/>
                <w:rFonts w:ascii="Avenir Next" w:hAnsi="Avenir Next" w:cs="Avenir Next"/>
                <w:color w:val="000000"/>
                <w:szCs w:val="22"/>
                <w:lang w:val="en-US" w:eastAsia="en-GB"/>
              </w:rPr>
            </w:pPr>
            <w:ins w:id="1234" w:author="Microsoft Office-gebruiker" w:date="2018-07-30T17:25:00Z">
              <w:r>
                <w:rPr>
                  <w:rFonts w:ascii="Avenir Next" w:hAnsi="Avenir Next" w:cs="Avenir Next"/>
                  <w:color w:val="000000"/>
                  <w:szCs w:val="22"/>
                  <w:lang w:val="en-US" w:eastAsia="en-GB"/>
                </w:rPr>
                <w:t>E</w:t>
              </w:r>
            </w:ins>
          </w:p>
        </w:tc>
        <w:tc>
          <w:tcPr>
            <w:tcW w:w="6365" w:type="dxa"/>
            <w:tcPrChange w:id="1235" w:author="Lilian Biber" w:date="2018-08-09T11:44:00Z">
              <w:tcPr>
                <w:tcW w:w="6365" w:type="dxa"/>
              </w:tcPr>
            </w:tcPrChange>
          </w:tcPr>
          <w:p w14:paraId="6D494362" w14:textId="77777777" w:rsidR="000D7B31" w:rsidRDefault="00EF13A5">
            <w:pPr>
              <w:tabs>
                <w:tab w:val="left" w:pos="20"/>
                <w:tab w:val="left" w:pos="360"/>
              </w:tabs>
              <w:autoSpaceDE w:val="0"/>
              <w:autoSpaceDN w:val="0"/>
              <w:adjustRightInd w:val="0"/>
              <w:rPr>
                <w:ins w:id="1236" w:author="Microsoft Office-gebruiker" w:date="2018-07-30T16:14:00Z"/>
                <w:rFonts w:ascii="Avenir Next" w:hAnsi="Avenir Next" w:cs="Avenir Next"/>
                <w:color w:val="000000"/>
                <w:szCs w:val="22"/>
                <w:lang w:val="en-US" w:eastAsia="en-GB"/>
                <w:rPrChange w:id="1237" w:author="Microsoft Office-gebruiker" w:date="2018-07-30T16:16:00Z">
                  <w:rPr>
                    <w:ins w:id="1238" w:author="Microsoft Office-gebruiker" w:date="2018-07-30T16:14:00Z"/>
                    <w:rFonts w:ascii="Avenir Next" w:hAnsi="Avenir Next" w:cs="Avenir Next"/>
                    <w:color w:val="000000"/>
                    <w:szCs w:val="22"/>
                    <w:lang w:val="nl-NL" w:eastAsia="en-GB"/>
                  </w:rPr>
                </w:rPrChange>
              </w:rPr>
              <w:pPrChange w:id="1239" w:author="Microsoft Office-gebruiker" w:date="2018-07-30T16:16:00Z">
                <w:pPr>
                  <w:autoSpaceDE w:val="0"/>
                  <w:autoSpaceDN w:val="0"/>
                  <w:adjustRightInd w:val="0"/>
                </w:pPr>
              </w:pPrChange>
            </w:pPr>
            <w:ins w:id="1240" w:author="Microsoft Office-gebruiker" w:date="2018-07-30T16:15:00Z">
              <w:r w:rsidRPr="00EF13A5">
                <w:rPr>
                  <w:rFonts w:ascii="Avenir Next" w:hAnsi="Avenir Next" w:cs="Avenir Next"/>
                  <w:color w:val="000000"/>
                  <w:szCs w:val="22"/>
                  <w:lang w:val="en-US" w:eastAsia="en-GB"/>
                  <w:rPrChange w:id="1241" w:author="Microsoft Office-gebruiker" w:date="2018-07-30T16:15:00Z">
                    <w:rPr>
                      <w:rFonts w:ascii="Avenir Next" w:hAnsi="Avenir Next" w:cs="Avenir Next"/>
                      <w:color w:val="000000"/>
                      <w:szCs w:val="22"/>
                      <w:lang w:val="nl-NL" w:eastAsia="en-GB"/>
                    </w:rPr>
                  </w:rPrChange>
                </w:rPr>
                <w:t>Ensuring that the aims and objectives of the VTS are met at all times</w:t>
              </w:r>
            </w:ins>
          </w:p>
        </w:tc>
        <w:tc>
          <w:tcPr>
            <w:tcW w:w="1029" w:type="dxa"/>
            <w:tcPrChange w:id="1242" w:author="Lilian Biber" w:date="2018-08-09T11:44:00Z">
              <w:tcPr>
                <w:tcW w:w="1029" w:type="dxa"/>
              </w:tcPr>
            </w:tcPrChange>
          </w:tcPr>
          <w:p w14:paraId="2EAAE77C" w14:textId="77777777" w:rsidR="00E01953" w:rsidRDefault="00E01953" w:rsidP="00FD0821">
            <w:pPr>
              <w:autoSpaceDE w:val="0"/>
              <w:autoSpaceDN w:val="0"/>
              <w:adjustRightInd w:val="0"/>
              <w:rPr>
                <w:ins w:id="1243" w:author="Microsoft Office-gebruiker" w:date="2018-07-30T16:14:00Z"/>
                <w:szCs w:val="22"/>
                <w:lang w:val="en-US"/>
              </w:rPr>
            </w:pPr>
          </w:p>
        </w:tc>
        <w:tc>
          <w:tcPr>
            <w:tcW w:w="1090" w:type="dxa"/>
            <w:tcPrChange w:id="1244" w:author="Lilian Biber" w:date="2018-08-09T11:44:00Z">
              <w:tcPr>
                <w:tcW w:w="1090" w:type="dxa"/>
              </w:tcPr>
            </w:tcPrChange>
          </w:tcPr>
          <w:p w14:paraId="6D7F54A3" w14:textId="77777777" w:rsidR="00E01953" w:rsidRDefault="00E01953" w:rsidP="00FD0821">
            <w:pPr>
              <w:autoSpaceDE w:val="0"/>
              <w:autoSpaceDN w:val="0"/>
              <w:adjustRightInd w:val="0"/>
              <w:rPr>
                <w:ins w:id="1245" w:author="Microsoft Office-gebruiker" w:date="2018-07-30T16:14:00Z"/>
                <w:szCs w:val="22"/>
                <w:lang w:val="en-US"/>
              </w:rPr>
            </w:pPr>
            <w:ins w:id="1246" w:author="Microsoft Office-gebruiker" w:date="2018-07-30T16:17:00Z">
              <w:r>
                <w:rPr>
                  <w:szCs w:val="22"/>
                  <w:lang w:val="en-US"/>
                </w:rPr>
                <w:t>X</w:t>
              </w:r>
            </w:ins>
          </w:p>
        </w:tc>
        <w:tc>
          <w:tcPr>
            <w:tcW w:w="1090" w:type="dxa"/>
            <w:tcPrChange w:id="1247" w:author="Lilian Biber" w:date="2018-08-09T11:44:00Z">
              <w:tcPr>
                <w:tcW w:w="1090" w:type="dxa"/>
              </w:tcPr>
            </w:tcPrChange>
          </w:tcPr>
          <w:p w14:paraId="48DEF430" w14:textId="77777777" w:rsidR="00E01953" w:rsidRDefault="00E01953" w:rsidP="00FD0821">
            <w:pPr>
              <w:autoSpaceDE w:val="0"/>
              <w:autoSpaceDN w:val="0"/>
              <w:adjustRightInd w:val="0"/>
              <w:rPr>
                <w:ins w:id="1248" w:author="Microsoft Office-gebruiker" w:date="2018-07-30T16:14:00Z"/>
                <w:szCs w:val="22"/>
                <w:lang w:val="en-US"/>
              </w:rPr>
            </w:pPr>
          </w:p>
        </w:tc>
        <w:tc>
          <w:tcPr>
            <w:tcW w:w="1090" w:type="dxa"/>
            <w:tcPrChange w:id="1249" w:author="Lilian Biber" w:date="2018-08-09T11:44:00Z">
              <w:tcPr>
                <w:tcW w:w="1090" w:type="dxa"/>
              </w:tcPr>
            </w:tcPrChange>
          </w:tcPr>
          <w:p w14:paraId="2C4AC2C2" w14:textId="77777777" w:rsidR="00E01953" w:rsidRDefault="00E01953" w:rsidP="00FD0821">
            <w:pPr>
              <w:autoSpaceDE w:val="0"/>
              <w:autoSpaceDN w:val="0"/>
              <w:adjustRightInd w:val="0"/>
              <w:rPr>
                <w:ins w:id="1250" w:author="Microsoft Office-gebruiker" w:date="2018-07-30T16:14:00Z"/>
                <w:szCs w:val="22"/>
                <w:lang w:val="en-US"/>
              </w:rPr>
            </w:pPr>
          </w:p>
        </w:tc>
        <w:tc>
          <w:tcPr>
            <w:tcW w:w="1090" w:type="dxa"/>
            <w:tcPrChange w:id="1251" w:author="Lilian Biber" w:date="2018-08-09T11:44:00Z">
              <w:tcPr>
                <w:tcW w:w="1090" w:type="dxa"/>
              </w:tcPr>
            </w:tcPrChange>
          </w:tcPr>
          <w:p w14:paraId="4B1E66D7" w14:textId="77777777" w:rsidR="00E01953" w:rsidRDefault="00E01953" w:rsidP="00FD0821">
            <w:pPr>
              <w:autoSpaceDE w:val="0"/>
              <w:autoSpaceDN w:val="0"/>
              <w:adjustRightInd w:val="0"/>
              <w:rPr>
                <w:ins w:id="1252" w:author="Microsoft Office-gebruiker" w:date="2018-07-31T08:01:00Z"/>
                <w:szCs w:val="22"/>
                <w:lang w:val="en-US"/>
              </w:rPr>
            </w:pPr>
          </w:p>
        </w:tc>
      </w:tr>
      <w:tr w:rsidR="00E01953" w14:paraId="40B9941A" w14:textId="77777777" w:rsidTr="00E01953">
        <w:trPr>
          <w:ins w:id="1253" w:author="Microsoft Office-gebruiker" w:date="2018-07-30T16:16:00Z"/>
        </w:trPr>
        <w:tc>
          <w:tcPr>
            <w:tcW w:w="747" w:type="dxa"/>
            <w:tcPrChange w:id="1254" w:author="Lilian Biber" w:date="2018-08-09T11:44:00Z">
              <w:tcPr>
                <w:tcW w:w="747" w:type="dxa"/>
              </w:tcPr>
            </w:tcPrChange>
          </w:tcPr>
          <w:p w14:paraId="319894B5" w14:textId="77777777" w:rsidR="00E01953" w:rsidRPr="00021187" w:rsidRDefault="00E01953" w:rsidP="00FD0821">
            <w:pPr>
              <w:tabs>
                <w:tab w:val="left" w:pos="20"/>
                <w:tab w:val="left" w:pos="360"/>
              </w:tabs>
              <w:autoSpaceDE w:val="0"/>
              <w:autoSpaceDN w:val="0"/>
              <w:adjustRightInd w:val="0"/>
              <w:rPr>
                <w:ins w:id="1255" w:author="Microsoft Office-gebruiker" w:date="2018-07-30T16:39:00Z"/>
                <w:rFonts w:ascii="Avenir Next" w:hAnsi="Avenir Next" w:cs="Avenir Next"/>
                <w:color w:val="000000"/>
                <w:szCs w:val="22"/>
                <w:lang w:val="en-US" w:eastAsia="en-GB"/>
              </w:rPr>
            </w:pPr>
          </w:p>
        </w:tc>
        <w:tc>
          <w:tcPr>
            <w:tcW w:w="986" w:type="dxa"/>
            <w:tcPrChange w:id="1256" w:author="Lilian Biber" w:date="2018-08-09T11:44:00Z">
              <w:tcPr>
                <w:tcW w:w="986" w:type="dxa"/>
              </w:tcPr>
            </w:tcPrChange>
          </w:tcPr>
          <w:p w14:paraId="458DB49A" w14:textId="77777777" w:rsidR="00E01953" w:rsidRPr="00021187" w:rsidRDefault="00E01953" w:rsidP="00FD0821">
            <w:pPr>
              <w:tabs>
                <w:tab w:val="left" w:pos="20"/>
                <w:tab w:val="left" w:pos="360"/>
              </w:tabs>
              <w:autoSpaceDE w:val="0"/>
              <w:autoSpaceDN w:val="0"/>
              <w:adjustRightInd w:val="0"/>
              <w:rPr>
                <w:ins w:id="1257" w:author="Microsoft Office-gebruiker" w:date="2018-07-30T16:42:00Z"/>
                <w:rFonts w:ascii="Avenir Next" w:hAnsi="Avenir Next" w:cs="Avenir Next"/>
                <w:color w:val="000000"/>
                <w:szCs w:val="22"/>
                <w:lang w:val="en-US" w:eastAsia="en-GB"/>
              </w:rPr>
            </w:pPr>
          </w:p>
        </w:tc>
        <w:tc>
          <w:tcPr>
            <w:tcW w:w="6365" w:type="dxa"/>
            <w:tcPrChange w:id="1258" w:author="Lilian Biber" w:date="2018-08-09T11:44:00Z">
              <w:tcPr>
                <w:tcW w:w="6365" w:type="dxa"/>
              </w:tcPr>
            </w:tcPrChange>
          </w:tcPr>
          <w:p w14:paraId="68565168" w14:textId="77777777" w:rsidR="000D7B31" w:rsidRDefault="00E01953">
            <w:pPr>
              <w:tabs>
                <w:tab w:val="left" w:pos="20"/>
                <w:tab w:val="left" w:pos="360"/>
              </w:tabs>
              <w:autoSpaceDE w:val="0"/>
              <w:autoSpaceDN w:val="0"/>
              <w:adjustRightInd w:val="0"/>
              <w:rPr>
                <w:ins w:id="1259" w:author="Microsoft Office-gebruiker" w:date="2018-07-30T16:16:00Z"/>
                <w:rFonts w:ascii="Avenir Next" w:hAnsi="Avenir Next" w:cs="Avenir Next"/>
                <w:color w:val="000000"/>
                <w:szCs w:val="22"/>
                <w:lang w:val="en-US" w:eastAsia="en-GB"/>
                <w:rPrChange w:id="1260" w:author="Microsoft Office-gebruiker" w:date="2018-07-30T16:16:00Z">
                  <w:rPr>
                    <w:ins w:id="1261" w:author="Microsoft Office-gebruiker" w:date="2018-07-30T16:16:00Z"/>
                    <w:rFonts w:ascii="Avenir Next" w:hAnsi="Avenir Next" w:cs="Avenir Next"/>
                    <w:color w:val="000000"/>
                    <w:szCs w:val="22"/>
                    <w:lang w:val="nl-NL" w:eastAsia="en-GB"/>
                  </w:rPr>
                </w:rPrChange>
              </w:rPr>
              <w:pPrChange w:id="1262" w:author="Microsoft Office-gebruiker" w:date="2018-07-30T16:16:00Z">
                <w:pPr>
                  <w:numPr>
                    <w:numId w:val="32"/>
                  </w:numPr>
                  <w:tabs>
                    <w:tab w:val="left" w:pos="20"/>
                    <w:tab w:val="left" w:pos="360"/>
                  </w:tabs>
                  <w:autoSpaceDE w:val="0"/>
                  <w:autoSpaceDN w:val="0"/>
                  <w:adjustRightInd w:val="0"/>
                  <w:ind w:left="360" w:hanging="360"/>
                </w:pPr>
              </w:pPrChange>
            </w:pPr>
            <w:ins w:id="1263" w:author="Microsoft Office-gebruiker" w:date="2018-07-30T16:16:00Z">
              <w:r w:rsidRPr="00021187">
                <w:rPr>
                  <w:rFonts w:ascii="Avenir Next" w:hAnsi="Avenir Next" w:cs="Avenir Next"/>
                  <w:color w:val="000000"/>
                  <w:szCs w:val="22"/>
                  <w:lang w:val="en-US" w:eastAsia="en-GB"/>
                </w:rPr>
                <w:t>Involved in setup of traffic planning system</w:t>
              </w:r>
            </w:ins>
          </w:p>
        </w:tc>
        <w:tc>
          <w:tcPr>
            <w:tcW w:w="1029" w:type="dxa"/>
            <w:tcPrChange w:id="1264" w:author="Lilian Biber" w:date="2018-08-09T11:44:00Z">
              <w:tcPr>
                <w:tcW w:w="1029" w:type="dxa"/>
              </w:tcPr>
            </w:tcPrChange>
          </w:tcPr>
          <w:p w14:paraId="527DFE56" w14:textId="77777777" w:rsidR="00E01953" w:rsidRDefault="00E01953" w:rsidP="00FD0821">
            <w:pPr>
              <w:autoSpaceDE w:val="0"/>
              <w:autoSpaceDN w:val="0"/>
              <w:adjustRightInd w:val="0"/>
              <w:rPr>
                <w:ins w:id="1265" w:author="Microsoft Office-gebruiker" w:date="2018-07-30T16:16:00Z"/>
                <w:szCs w:val="22"/>
                <w:lang w:val="en-US"/>
              </w:rPr>
            </w:pPr>
          </w:p>
        </w:tc>
        <w:tc>
          <w:tcPr>
            <w:tcW w:w="1090" w:type="dxa"/>
            <w:tcPrChange w:id="1266" w:author="Lilian Biber" w:date="2018-08-09T11:44:00Z">
              <w:tcPr>
                <w:tcW w:w="1090" w:type="dxa"/>
              </w:tcPr>
            </w:tcPrChange>
          </w:tcPr>
          <w:p w14:paraId="4693173D" w14:textId="77777777" w:rsidR="00E01953" w:rsidRDefault="00E01953" w:rsidP="00FD0821">
            <w:pPr>
              <w:autoSpaceDE w:val="0"/>
              <w:autoSpaceDN w:val="0"/>
              <w:adjustRightInd w:val="0"/>
              <w:rPr>
                <w:ins w:id="1267" w:author="Microsoft Office-gebruiker" w:date="2018-07-30T16:16:00Z"/>
                <w:szCs w:val="22"/>
                <w:lang w:val="en-US"/>
              </w:rPr>
            </w:pPr>
            <w:ins w:id="1268" w:author="Microsoft Office-gebruiker" w:date="2018-07-30T16:17:00Z">
              <w:r>
                <w:rPr>
                  <w:szCs w:val="22"/>
                  <w:lang w:val="en-US"/>
                </w:rPr>
                <w:t>X</w:t>
              </w:r>
            </w:ins>
          </w:p>
        </w:tc>
        <w:tc>
          <w:tcPr>
            <w:tcW w:w="1090" w:type="dxa"/>
            <w:tcPrChange w:id="1269" w:author="Lilian Biber" w:date="2018-08-09T11:44:00Z">
              <w:tcPr>
                <w:tcW w:w="1090" w:type="dxa"/>
              </w:tcPr>
            </w:tcPrChange>
          </w:tcPr>
          <w:p w14:paraId="13EF4B84" w14:textId="77777777" w:rsidR="00E01953" w:rsidRDefault="00E01953" w:rsidP="00FD0821">
            <w:pPr>
              <w:autoSpaceDE w:val="0"/>
              <w:autoSpaceDN w:val="0"/>
              <w:adjustRightInd w:val="0"/>
              <w:rPr>
                <w:ins w:id="1270" w:author="Microsoft Office-gebruiker" w:date="2018-07-30T16:16:00Z"/>
                <w:szCs w:val="22"/>
                <w:lang w:val="en-US"/>
              </w:rPr>
            </w:pPr>
          </w:p>
        </w:tc>
        <w:tc>
          <w:tcPr>
            <w:tcW w:w="1090" w:type="dxa"/>
            <w:tcPrChange w:id="1271" w:author="Lilian Biber" w:date="2018-08-09T11:44:00Z">
              <w:tcPr>
                <w:tcW w:w="1090" w:type="dxa"/>
              </w:tcPr>
            </w:tcPrChange>
          </w:tcPr>
          <w:p w14:paraId="5E30BDF3" w14:textId="77777777" w:rsidR="00E01953" w:rsidRDefault="00E01953" w:rsidP="00FD0821">
            <w:pPr>
              <w:autoSpaceDE w:val="0"/>
              <w:autoSpaceDN w:val="0"/>
              <w:adjustRightInd w:val="0"/>
              <w:rPr>
                <w:ins w:id="1272" w:author="Microsoft Office-gebruiker" w:date="2018-07-30T16:16:00Z"/>
                <w:szCs w:val="22"/>
                <w:lang w:val="en-US"/>
              </w:rPr>
            </w:pPr>
          </w:p>
        </w:tc>
        <w:tc>
          <w:tcPr>
            <w:tcW w:w="1090" w:type="dxa"/>
            <w:tcPrChange w:id="1273" w:author="Lilian Biber" w:date="2018-08-09T11:44:00Z">
              <w:tcPr>
                <w:tcW w:w="1090" w:type="dxa"/>
              </w:tcPr>
            </w:tcPrChange>
          </w:tcPr>
          <w:p w14:paraId="0EF3F98F" w14:textId="77777777" w:rsidR="00E01953" w:rsidRDefault="00E01953" w:rsidP="00FD0821">
            <w:pPr>
              <w:autoSpaceDE w:val="0"/>
              <w:autoSpaceDN w:val="0"/>
              <w:adjustRightInd w:val="0"/>
              <w:rPr>
                <w:ins w:id="1274" w:author="Microsoft Office-gebruiker" w:date="2018-07-31T08:01:00Z"/>
                <w:szCs w:val="22"/>
                <w:lang w:val="en-US"/>
              </w:rPr>
            </w:pPr>
          </w:p>
        </w:tc>
      </w:tr>
      <w:tr w:rsidR="00E01953" w14:paraId="2FDEBD2A" w14:textId="77777777" w:rsidTr="00E01953">
        <w:trPr>
          <w:ins w:id="1275" w:author="Microsoft Office-gebruiker" w:date="2018-07-30T16:16:00Z"/>
        </w:trPr>
        <w:tc>
          <w:tcPr>
            <w:tcW w:w="747" w:type="dxa"/>
            <w:tcPrChange w:id="1276" w:author="Lilian Biber" w:date="2018-08-09T11:44:00Z">
              <w:tcPr>
                <w:tcW w:w="747" w:type="dxa"/>
              </w:tcPr>
            </w:tcPrChange>
          </w:tcPr>
          <w:p w14:paraId="2A738948" w14:textId="77777777" w:rsidR="00E01953" w:rsidRDefault="00E01953" w:rsidP="00FD0821">
            <w:pPr>
              <w:tabs>
                <w:tab w:val="left" w:pos="20"/>
                <w:tab w:val="left" w:pos="360"/>
              </w:tabs>
              <w:autoSpaceDE w:val="0"/>
              <w:autoSpaceDN w:val="0"/>
              <w:adjustRightInd w:val="0"/>
              <w:rPr>
                <w:ins w:id="1277" w:author="Microsoft Office-gebruiker" w:date="2018-07-30T16:39:00Z"/>
                <w:rFonts w:ascii="Avenir Next" w:hAnsi="Avenir Next" w:cs="Avenir Next"/>
                <w:color w:val="000000"/>
                <w:szCs w:val="22"/>
                <w:lang w:val="nl-NL" w:eastAsia="en-GB"/>
              </w:rPr>
            </w:pPr>
            <w:ins w:id="1278" w:author="Microsoft Office-gebruiker" w:date="2018-07-30T17:21:00Z">
              <w:r>
                <w:rPr>
                  <w:rFonts w:ascii="Avenir Next" w:hAnsi="Avenir Next" w:cs="Avenir Next"/>
                  <w:color w:val="000000"/>
                  <w:szCs w:val="22"/>
                  <w:lang w:val="nl-NL" w:eastAsia="en-GB"/>
                </w:rPr>
                <w:t>T</w:t>
              </w:r>
            </w:ins>
          </w:p>
        </w:tc>
        <w:tc>
          <w:tcPr>
            <w:tcW w:w="986" w:type="dxa"/>
            <w:tcPrChange w:id="1279" w:author="Lilian Biber" w:date="2018-08-09T11:44:00Z">
              <w:tcPr>
                <w:tcW w:w="986" w:type="dxa"/>
              </w:tcPr>
            </w:tcPrChange>
          </w:tcPr>
          <w:p w14:paraId="2D664ED9" w14:textId="77777777" w:rsidR="00E01953" w:rsidRDefault="00E01953" w:rsidP="00FD0821">
            <w:pPr>
              <w:tabs>
                <w:tab w:val="left" w:pos="20"/>
                <w:tab w:val="left" w:pos="360"/>
              </w:tabs>
              <w:autoSpaceDE w:val="0"/>
              <w:autoSpaceDN w:val="0"/>
              <w:adjustRightInd w:val="0"/>
              <w:rPr>
                <w:ins w:id="1280" w:author="Microsoft Office-gebruiker" w:date="2018-07-30T16:42:00Z"/>
                <w:rFonts w:ascii="Avenir Next" w:hAnsi="Avenir Next" w:cs="Avenir Next"/>
                <w:color w:val="000000"/>
                <w:szCs w:val="22"/>
                <w:lang w:val="nl-NL" w:eastAsia="en-GB"/>
              </w:rPr>
            </w:pPr>
            <w:ins w:id="1281" w:author="Microsoft Office-gebruiker" w:date="2018-07-30T17:21:00Z">
              <w:r>
                <w:rPr>
                  <w:rFonts w:ascii="Avenir Next" w:hAnsi="Avenir Next" w:cs="Avenir Next"/>
                  <w:color w:val="000000"/>
                  <w:szCs w:val="22"/>
                  <w:lang w:val="nl-NL" w:eastAsia="en-GB"/>
                </w:rPr>
                <w:t>L</w:t>
              </w:r>
            </w:ins>
          </w:p>
        </w:tc>
        <w:tc>
          <w:tcPr>
            <w:tcW w:w="6365" w:type="dxa"/>
            <w:tcPrChange w:id="1282" w:author="Lilian Biber" w:date="2018-08-09T11:44:00Z">
              <w:tcPr>
                <w:tcW w:w="6365" w:type="dxa"/>
              </w:tcPr>
            </w:tcPrChange>
          </w:tcPr>
          <w:p w14:paraId="48EB9D71" w14:textId="77777777" w:rsidR="000D7B31" w:rsidRDefault="00E01953">
            <w:pPr>
              <w:tabs>
                <w:tab w:val="left" w:pos="20"/>
                <w:tab w:val="left" w:pos="360"/>
              </w:tabs>
              <w:autoSpaceDE w:val="0"/>
              <w:autoSpaceDN w:val="0"/>
              <w:adjustRightInd w:val="0"/>
              <w:rPr>
                <w:ins w:id="1283" w:author="Microsoft Office-gebruiker" w:date="2018-07-30T16:16:00Z"/>
                <w:rFonts w:ascii="Avenir Next" w:hAnsi="Avenir Next" w:cs="Avenir Next"/>
                <w:color w:val="000000"/>
                <w:szCs w:val="22"/>
                <w:lang w:val="nl-NL" w:eastAsia="en-GB"/>
              </w:rPr>
              <w:pPrChange w:id="1284" w:author="Microsoft Office-gebruiker" w:date="2018-07-30T16:16:00Z">
                <w:pPr>
                  <w:numPr>
                    <w:numId w:val="32"/>
                  </w:numPr>
                  <w:tabs>
                    <w:tab w:val="left" w:pos="20"/>
                    <w:tab w:val="left" w:pos="360"/>
                  </w:tabs>
                  <w:autoSpaceDE w:val="0"/>
                  <w:autoSpaceDN w:val="0"/>
                  <w:adjustRightInd w:val="0"/>
                  <w:ind w:left="360" w:hanging="360"/>
                </w:pPr>
              </w:pPrChange>
            </w:pPr>
            <w:ins w:id="1285" w:author="Microsoft Office-gebruiker" w:date="2018-07-30T16:16:00Z">
              <w:r>
                <w:rPr>
                  <w:rFonts w:ascii="Avenir Next" w:hAnsi="Avenir Next" w:cs="Avenir Next"/>
                  <w:color w:val="000000"/>
                  <w:szCs w:val="22"/>
                  <w:lang w:val="nl-NL" w:eastAsia="en-GB"/>
                </w:rPr>
                <w:t>Appraisal of performance</w:t>
              </w:r>
            </w:ins>
          </w:p>
        </w:tc>
        <w:tc>
          <w:tcPr>
            <w:tcW w:w="1029" w:type="dxa"/>
            <w:tcPrChange w:id="1286" w:author="Lilian Biber" w:date="2018-08-09T11:44:00Z">
              <w:tcPr>
                <w:tcW w:w="1029" w:type="dxa"/>
              </w:tcPr>
            </w:tcPrChange>
          </w:tcPr>
          <w:p w14:paraId="1203E440" w14:textId="77777777" w:rsidR="00E01953" w:rsidRDefault="00E01953" w:rsidP="00FD0821">
            <w:pPr>
              <w:autoSpaceDE w:val="0"/>
              <w:autoSpaceDN w:val="0"/>
              <w:adjustRightInd w:val="0"/>
              <w:rPr>
                <w:ins w:id="1287" w:author="Microsoft Office-gebruiker" w:date="2018-07-30T16:16:00Z"/>
                <w:szCs w:val="22"/>
                <w:lang w:val="en-US"/>
              </w:rPr>
            </w:pPr>
          </w:p>
        </w:tc>
        <w:tc>
          <w:tcPr>
            <w:tcW w:w="1090" w:type="dxa"/>
            <w:tcPrChange w:id="1288" w:author="Lilian Biber" w:date="2018-08-09T11:44:00Z">
              <w:tcPr>
                <w:tcW w:w="1090" w:type="dxa"/>
              </w:tcPr>
            </w:tcPrChange>
          </w:tcPr>
          <w:p w14:paraId="3A5829D1" w14:textId="77777777" w:rsidR="00E01953" w:rsidRDefault="00E01953" w:rsidP="00FD0821">
            <w:pPr>
              <w:autoSpaceDE w:val="0"/>
              <w:autoSpaceDN w:val="0"/>
              <w:adjustRightInd w:val="0"/>
              <w:rPr>
                <w:ins w:id="1289" w:author="Microsoft Office-gebruiker" w:date="2018-07-30T16:16:00Z"/>
                <w:szCs w:val="22"/>
                <w:lang w:val="en-US"/>
              </w:rPr>
            </w:pPr>
            <w:ins w:id="1290" w:author="Microsoft Office-gebruiker" w:date="2018-07-30T16:17:00Z">
              <w:r>
                <w:rPr>
                  <w:szCs w:val="22"/>
                  <w:lang w:val="en-US"/>
                </w:rPr>
                <w:t>X</w:t>
              </w:r>
            </w:ins>
          </w:p>
        </w:tc>
        <w:tc>
          <w:tcPr>
            <w:tcW w:w="1090" w:type="dxa"/>
            <w:tcPrChange w:id="1291" w:author="Lilian Biber" w:date="2018-08-09T11:44:00Z">
              <w:tcPr>
                <w:tcW w:w="1090" w:type="dxa"/>
              </w:tcPr>
            </w:tcPrChange>
          </w:tcPr>
          <w:p w14:paraId="6349041A" w14:textId="77777777" w:rsidR="00E01953" w:rsidRDefault="00E01953" w:rsidP="00FD0821">
            <w:pPr>
              <w:autoSpaceDE w:val="0"/>
              <w:autoSpaceDN w:val="0"/>
              <w:adjustRightInd w:val="0"/>
              <w:rPr>
                <w:ins w:id="1292" w:author="Microsoft Office-gebruiker" w:date="2018-07-30T16:16:00Z"/>
                <w:szCs w:val="22"/>
                <w:lang w:val="en-US"/>
              </w:rPr>
            </w:pPr>
          </w:p>
        </w:tc>
        <w:tc>
          <w:tcPr>
            <w:tcW w:w="1090" w:type="dxa"/>
            <w:tcPrChange w:id="1293" w:author="Lilian Biber" w:date="2018-08-09T11:44:00Z">
              <w:tcPr>
                <w:tcW w:w="1090" w:type="dxa"/>
              </w:tcPr>
            </w:tcPrChange>
          </w:tcPr>
          <w:p w14:paraId="032F36BC" w14:textId="77777777" w:rsidR="00E01953" w:rsidRDefault="00E01953" w:rsidP="00FD0821">
            <w:pPr>
              <w:autoSpaceDE w:val="0"/>
              <w:autoSpaceDN w:val="0"/>
              <w:adjustRightInd w:val="0"/>
              <w:rPr>
                <w:ins w:id="1294" w:author="Microsoft Office-gebruiker" w:date="2018-07-30T16:16:00Z"/>
                <w:szCs w:val="22"/>
                <w:lang w:val="en-US"/>
              </w:rPr>
            </w:pPr>
            <w:ins w:id="1295" w:author="Microsoft Office-gebruiker" w:date="2018-07-30T16:17:00Z">
              <w:r>
                <w:rPr>
                  <w:szCs w:val="22"/>
                  <w:lang w:val="en-US"/>
                </w:rPr>
                <w:t>X</w:t>
              </w:r>
            </w:ins>
          </w:p>
        </w:tc>
        <w:tc>
          <w:tcPr>
            <w:tcW w:w="1090" w:type="dxa"/>
            <w:tcPrChange w:id="1296" w:author="Lilian Biber" w:date="2018-08-09T11:44:00Z">
              <w:tcPr>
                <w:tcW w:w="1090" w:type="dxa"/>
              </w:tcPr>
            </w:tcPrChange>
          </w:tcPr>
          <w:p w14:paraId="4553833E" w14:textId="77777777" w:rsidR="00E01953" w:rsidRDefault="00E01953" w:rsidP="00FD0821">
            <w:pPr>
              <w:autoSpaceDE w:val="0"/>
              <w:autoSpaceDN w:val="0"/>
              <w:adjustRightInd w:val="0"/>
              <w:rPr>
                <w:ins w:id="1297" w:author="Microsoft Office-gebruiker" w:date="2018-07-31T08:01:00Z"/>
                <w:szCs w:val="22"/>
                <w:lang w:val="en-US"/>
              </w:rPr>
            </w:pPr>
          </w:p>
        </w:tc>
      </w:tr>
      <w:tr w:rsidR="00E01953" w14:paraId="28E0C86E" w14:textId="77777777" w:rsidTr="00E01953">
        <w:trPr>
          <w:ins w:id="1298" w:author="Microsoft Office-gebruiker" w:date="2018-07-30T16:16:00Z"/>
        </w:trPr>
        <w:tc>
          <w:tcPr>
            <w:tcW w:w="747" w:type="dxa"/>
            <w:tcPrChange w:id="1299" w:author="Lilian Biber" w:date="2018-08-09T11:44:00Z">
              <w:tcPr>
                <w:tcW w:w="747" w:type="dxa"/>
              </w:tcPr>
            </w:tcPrChange>
          </w:tcPr>
          <w:p w14:paraId="0F0BC45C" w14:textId="77777777" w:rsidR="00E01953" w:rsidRDefault="00E01953" w:rsidP="00FD0821">
            <w:pPr>
              <w:tabs>
                <w:tab w:val="left" w:pos="20"/>
                <w:tab w:val="left" w:pos="360"/>
              </w:tabs>
              <w:autoSpaceDE w:val="0"/>
              <w:autoSpaceDN w:val="0"/>
              <w:adjustRightInd w:val="0"/>
              <w:rPr>
                <w:ins w:id="1300" w:author="Microsoft Office-gebruiker" w:date="2018-07-30T16:39:00Z"/>
                <w:rFonts w:ascii="Avenir Next" w:hAnsi="Avenir Next" w:cs="Avenir Next"/>
                <w:color w:val="000000"/>
                <w:szCs w:val="22"/>
                <w:lang w:val="nl-NL" w:eastAsia="en-GB"/>
              </w:rPr>
            </w:pPr>
            <w:ins w:id="1301" w:author="Microsoft Office-gebruiker" w:date="2018-07-30T17:21:00Z">
              <w:r>
                <w:rPr>
                  <w:rFonts w:ascii="Avenir Next" w:hAnsi="Avenir Next" w:cs="Avenir Next"/>
                  <w:color w:val="000000"/>
                  <w:szCs w:val="22"/>
                  <w:lang w:val="nl-NL" w:eastAsia="en-GB"/>
                </w:rPr>
                <w:t>S</w:t>
              </w:r>
            </w:ins>
          </w:p>
        </w:tc>
        <w:tc>
          <w:tcPr>
            <w:tcW w:w="986" w:type="dxa"/>
            <w:tcPrChange w:id="1302" w:author="Lilian Biber" w:date="2018-08-09T11:44:00Z">
              <w:tcPr>
                <w:tcW w:w="986" w:type="dxa"/>
              </w:tcPr>
            </w:tcPrChange>
          </w:tcPr>
          <w:p w14:paraId="5178B791" w14:textId="77777777" w:rsidR="00E01953" w:rsidRDefault="00E01953" w:rsidP="00FD0821">
            <w:pPr>
              <w:tabs>
                <w:tab w:val="left" w:pos="20"/>
                <w:tab w:val="left" w:pos="360"/>
              </w:tabs>
              <w:autoSpaceDE w:val="0"/>
              <w:autoSpaceDN w:val="0"/>
              <w:adjustRightInd w:val="0"/>
              <w:rPr>
                <w:ins w:id="1303" w:author="Microsoft Office-gebruiker" w:date="2018-07-30T16:42:00Z"/>
                <w:rFonts w:ascii="Avenir Next" w:hAnsi="Avenir Next" w:cs="Avenir Next"/>
                <w:color w:val="000000"/>
                <w:szCs w:val="22"/>
                <w:lang w:val="nl-NL" w:eastAsia="en-GB"/>
              </w:rPr>
            </w:pPr>
            <w:ins w:id="1304" w:author="Microsoft Office-gebruiker" w:date="2018-07-30T17:21:00Z">
              <w:r>
                <w:rPr>
                  <w:rFonts w:ascii="Avenir Next" w:hAnsi="Avenir Next" w:cs="Avenir Next"/>
                  <w:color w:val="000000"/>
                  <w:szCs w:val="22"/>
                  <w:lang w:val="nl-NL" w:eastAsia="en-GB"/>
                </w:rPr>
                <w:t>L</w:t>
              </w:r>
            </w:ins>
          </w:p>
        </w:tc>
        <w:tc>
          <w:tcPr>
            <w:tcW w:w="6365" w:type="dxa"/>
            <w:tcPrChange w:id="1305" w:author="Lilian Biber" w:date="2018-08-09T11:44:00Z">
              <w:tcPr>
                <w:tcW w:w="6365" w:type="dxa"/>
              </w:tcPr>
            </w:tcPrChange>
          </w:tcPr>
          <w:p w14:paraId="1F270DB8" w14:textId="77777777" w:rsidR="000D7B31" w:rsidRDefault="00E01953">
            <w:pPr>
              <w:tabs>
                <w:tab w:val="left" w:pos="20"/>
                <w:tab w:val="left" w:pos="360"/>
              </w:tabs>
              <w:autoSpaceDE w:val="0"/>
              <w:autoSpaceDN w:val="0"/>
              <w:adjustRightInd w:val="0"/>
              <w:rPr>
                <w:ins w:id="1306" w:author="Microsoft Office-gebruiker" w:date="2018-07-30T16:16:00Z"/>
                <w:rFonts w:ascii="Avenir Next" w:hAnsi="Avenir Next" w:cs="Avenir Next"/>
                <w:color w:val="000000"/>
                <w:szCs w:val="22"/>
                <w:lang w:val="nl-NL" w:eastAsia="en-GB"/>
              </w:rPr>
              <w:pPrChange w:id="1307" w:author="Microsoft Office-gebruiker" w:date="2018-07-30T16:16:00Z">
                <w:pPr>
                  <w:numPr>
                    <w:numId w:val="32"/>
                  </w:numPr>
                  <w:tabs>
                    <w:tab w:val="left" w:pos="20"/>
                    <w:tab w:val="left" w:pos="360"/>
                  </w:tabs>
                  <w:autoSpaceDE w:val="0"/>
                  <w:autoSpaceDN w:val="0"/>
                  <w:adjustRightInd w:val="0"/>
                  <w:ind w:left="360" w:hanging="360"/>
                </w:pPr>
              </w:pPrChange>
            </w:pPr>
            <w:ins w:id="1308" w:author="Microsoft Office-gebruiker" w:date="2018-07-30T16:16:00Z">
              <w:r>
                <w:rPr>
                  <w:rFonts w:ascii="Avenir Next" w:hAnsi="Avenir Next" w:cs="Avenir Next"/>
                  <w:color w:val="000000"/>
                  <w:szCs w:val="22"/>
                  <w:lang w:val="nl-NL" w:eastAsia="en-GB"/>
                </w:rPr>
                <w:t>Develop selection process</w:t>
              </w:r>
            </w:ins>
          </w:p>
        </w:tc>
        <w:tc>
          <w:tcPr>
            <w:tcW w:w="1029" w:type="dxa"/>
            <w:tcPrChange w:id="1309" w:author="Lilian Biber" w:date="2018-08-09T11:44:00Z">
              <w:tcPr>
                <w:tcW w:w="1029" w:type="dxa"/>
              </w:tcPr>
            </w:tcPrChange>
          </w:tcPr>
          <w:p w14:paraId="38460FBB" w14:textId="77777777" w:rsidR="00E01953" w:rsidRDefault="00E01953" w:rsidP="00FD0821">
            <w:pPr>
              <w:autoSpaceDE w:val="0"/>
              <w:autoSpaceDN w:val="0"/>
              <w:adjustRightInd w:val="0"/>
              <w:rPr>
                <w:ins w:id="1310" w:author="Microsoft Office-gebruiker" w:date="2018-07-30T16:16:00Z"/>
                <w:szCs w:val="22"/>
                <w:lang w:val="en-US"/>
              </w:rPr>
            </w:pPr>
          </w:p>
        </w:tc>
        <w:tc>
          <w:tcPr>
            <w:tcW w:w="1090" w:type="dxa"/>
            <w:tcPrChange w:id="1311" w:author="Lilian Biber" w:date="2018-08-09T11:44:00Z">
              <w:tcPr>
                <w:tcW w:w="1090" w:type="dxa"/>
              </w:tcPr>
            </w:tcPrChange>
          </w:tcPr>
          <w:p w14:paraId="72D64223" w14:textId="77777777" w:rsidR="00E01953" w:rsidRDefault="00E01953" w:rsidP="00FD0821">
            <w:pPr>
              <w:autoSpaceDE w:val="0"/>
              <w:autoSpaceDN w:val="0"/>
              <w:adjustRightInd w:val="0"/>
              <w:rPr>
                <w:ins w:id="1312" w:author="Microsoft Office-gebruiker" w:date="2018-07-30T16:16:00Z"/>
                <w:szCs w:val="22"/>
                <w:lang w:val="en-US"/>
              </w:rPr>
            </w:pPr>
            <w:ins w:id="1313" w:author="Microsoft Office-gebruiker" w:date="2018-07-30T16:17:00Z">
              <w:r>
                <w:rPr>
                  <w:szCs w:val="22"/>
                  <w:lang w:val="en-US"/>
                </w:rPr>
                <w:t>X</w:t>
              </w:r>
            </w:ins>
          </w:p>
        </w:tc>
        <w:tc>
          <w:tcPr>
            <w:tcW w:w="1090" w:type="dxa"/>
            <w:tcPrChange w:id="1314" w:author="Lilian Biber" w:date="2018-08-09T11:44:00Z">
              <w:tcPr>
                <w:tcW w:w="1090" w:type="dxa"/>
              </w:tcPr>
            </w:tcPrChange>
          </w:tcPr>
          <w:p w14:paraId="20B42450" w14:textId="77777777" w:rsidR="00E01953" w:rsidRDefault="00E01953" w:rsidP="00FD0821">
            <w:pPr>
              <w:autoSpaceDE w:val="0"/>
              <w:autoSpaceDN w:val="0"/>
              <w:adjustRightInd w:val="0"/>
              <w:rPr>
                <w:ins w:id="1315" w:author="Microsoft Office-gebruiker" w:date="2018-07-30T16:16:00Z"/>
                <w:szCs w:val="22"/>
                <w:lang w:val="en-US"/>
              </w:rPr>
            </w:pPr>
          </w:p>
        </w:tc>
        <w:tc>
          <w:tcPr>
            <w:tcW w:w="1090" w:type="dxa"/>
            <w:tcPrChange w:id="1316" w:author="Lilian Biber" w:date="2018-08-09T11:44:00Z">
              <w:tcPr>
                <w:tcW w:w="1090" w:type="dxa"/>
              </w:tcPr>
            </w:tcPrChange>
          </w:tcPr>
          <w:p w14:paraId="39E1E49C" w14:textId="77777777" w:rsidR="00E01953" w:rsidRDefault="00E01953" w:rsidP="00FD0821">
            <w:pPr>
              <w:autoSpaceDE w:val="0"/>
              <w:autoSpaceDN w:val="0"/>
              <w:adjustRightInd w:val="0"/>
              <w:rPr>
                <w:ins w:id="1317" w:author="Microsoft Office-gebruiker" w:date="2018-07-30T16:16:00Z"/>
                <w:szCs w:val="22"/>
                <w:lang w:val="en-US"/>
              </w:rPr>
            </w:pPr>
            <w:ins w:id="1318" w:author="Microsoft Office-gebruiker" w:date="2018-07-30T16:17:00Z">
              <w:r>
                <w:rPr>
                  <w:szCs w:val="22"/>
                  <w:lang w:val="en-US"/>
                </w:rPr>
                <w:t>X</w:t>
              </w:r>
            </w:ins>
          </w:p>
        </w:tc>
        <w:tc>
          <w:tcPr>
            <w:tcW w:w="1090" w:type="dxa"/>
            <w:tcPrChange w:id="1319" w:author="Lilian Biber" w:date="2018-08-09T11:44:00Z">
              <w:tcPr>
                <w:tcW w:w="1090" w:type="dxa"/>
              </w:tcPr>
            </w:tcPrChange>
          </w:tcPr>
          <w:p w14:paraId="2A0BFC74" w14:textId="77777777" w:rsidR="00E01953" w:rsidRDefault="00E01953" w:rsidP="00FD0821">
            <w:pPr>
              <w:autoSpaceDE w:val="0"/>
              <w:autoSpaceDN w:val="0"/>
              <w:adjustRightInd w:val="0"/>
              <w:rPr>
                <w:ins w:id="1320" w:author="Microsoft Office-gebruiker" w:date="2018-07-31T08:01:00Z"/>
                <w:szCs w:val="22"/>
                <w:lang w:val="en-US"/>
              </w:rPr>
            </w:pPr>
          </w:p>
        </w:tc>
      </w:tr>
      <w:tr w:rsidR="00E01953" w14:paraId="68CCCD16" w14:textId="77777777" w:rsidTr="00E01953">
        <w:trPr>
          <w:ins w:id="1321" w:author="Microsoft Office-gebruiker" w:date="2018-07-30T16:14:00Z"/>
        </w:trPr>
        <w:tc>
          <w:tcPr>
            <w:tcW w:w="747" w:type="dxa"/>
            <w:tcPrChange w:id="1322" w:author="Lilian Biber" w:date="2018-08-09T11:44:00Z">
              <w:tcPr>
                <w:tcW w:w="747" w:type="dxa"/>
              </w:tcPr>
            </w:tcPrChange>
          </w:tcPr>
          <w:p w14:paraId="5275F914" w14:textId="77777777" w:rsidR="00E01953" w:rsidRDefault="00E01953" w:rsidP="00FD0821">
            <w:pPr>
              <w:tabs>
                <w:tab w:val="left" w:pos="20"/>
                <w:tab w:val="left" w:pos="360"/>
              </w:tabs>
              <w:autoSpaceDE w:val="0"/>
              <w:autoSpaceDN w:val="0"/>
              <w:adjustRightInd w:val="0"/>
              <w:rPr>
                <w:ins w:id="1323" w:author="Microsoft Office-gebruiker" w:date="2018-07-30T16:39:00Z"/>
                <w:rFonts w:ascii="Avenir Next" w:hAnsi="Avenir Next" w:cs="Avenir Next"/>
                <w:color w:val="000000"/>
                <w:szCs w:val="22"/>
                <w:lang w:val="nl-NL" w:eastAsia="en-GB"/>
              </w:rPr>
            </w:pPr>
            <w:ins w:id="1324" w:author="Microsoft Office-gebruiker" w:date="2018-07-30T17:21:00Z">
              <w:r>
                <w:rPr>
                  <w:rFonts w:ascii="Avenir Next" w:hAnsi="Avenir Next" w:cs="Avenir Next"/>
                  <w:color w:val="000000"/>
                  <w:szCs w:val="22"/>
                  <w:lang w:val="nl-NL" w:eastAsia="en-GB"/>
                </w:rPr>
                <w:t>O</w:t>
              </w:r>
            </w:ins>
          </w:p>
        </w:tc>
        <w:tc>
          <w:tcPr>
            <w:tcW w:w="986" w:type="dxa"/>
            <w:tcPrChange w:id="1325" w:author="Lilian Biber" w:date="2018-08-09T11:44:00Z">
              <w:tcPr>
                <w:tcW w:w="986" w:type="dxa"/>
              </w:tcPr>
            </w:tcPrChange>
          </w:tcPr>
          <w:p w14:paraId="12E15B4C" w14:textId="77777777" w:rsidR="00E01953" w:rsidRDefault="00E01953" w:rsidP="00FD0821">
            <w:pPr>
              <w:tabs>
                <w:tab w:val="left" w:pos="20"/>
                <w:tab w:val="left" w:pos="360"/>
              </w:tabs>
              <w:autoSpaceDE w:val="0"/>
              <w:autoSpaceDN w:val="0"/>
              <w:adjustRightInd w:val="0"/>
              <w:rPr>
                <w:ins w:id="1326" w:author="Microsoft Office-gebruiker" w:date="2018-07-30T16:42:00Z"/>
                <w:rFonts w:ascii="Avenir Next" w:hAnsi="Avenir Next" w:cs="Avenir Next"/>
                <w:color w:val="000000"/>
                <w:szCs w:val="22"/>
                <w:lang w:val="nl-NL" w:eastAsia="en-GB"/>
              </w:rPr>
            </w:pPr>
            <w:ins w:id="1327" w:author="Microsoft Office-gebruiker" w:date="2018-07-30T17:21:00Z">
              <w:r>
                <w:rPr>
                  <w:rFonts w:ascii="Avenir Next" w:hAnsi="Avenir Next" w:cs="Avenir Next"/>
                  <w:color w:val="000000"/>
                  <w:szCs w:val="22"/>
                  <w:lang w:val="nl-NL" w:eastAsia="en-GB"/>
                </w:rPr>
                <w:t>L</w:t>
              </w:r>
            </w:ins>
          </w:p>
        </w:tc>
        <w:tc>
          <w:tcPr>
            <w:tcW w:w="6365" w:type="dxa"/>
            <w:tcPrChange w:id="1328" w:author="Lilian Biber" w:date="2018-08-09T11:44:00Z">
              <w:tcPr>
                <w:tcW w:w="6365" w:type="dxa"/>
              </w:tcPr>
            </w:tcPrChange>
          </w:tcPr>
          <w:p w14:paraId="6A781CB8" w14:textId="77777777" w:rsidR="000D7B31" w:rsidRDefault="00E01953">
            <w:pPr>
              <w:tabs>
                <w:tab w:val="left" w:pos="20"/>
                <w:tab w:val="left" w:pos="360"/>
              </w:tabs>
              <w:autoSpaceDE w:val="0"/>
              <w:autoSpaceDN w:val="0"/>
              <w:adjustRightInd w:val="0"/>
              <w:rPr>
                <w:ins w:id="1329" w:author="Microsoft Office-gebruiker" w:date="2018-07-30T16:14:00Z"/>
                <w:rFonts w:ascii="Avenir Next" w:hAnsi="Avenir Next" w:cs="Avenir Next"/>
                <w:color w:val="000000"/>
                <w:szCs w:val="22"/>
                <w:lang w:val="nl-NL" w:eastAsia="en-GB"/>
              </w:rPr>
              <w:pPrChange w:id="1330" w:author="Microsoft Office-gebruiker" w:date="2018-07-30T16:17:00Z">
                <w:pPr>
                  <w:autoSpaceDE w:val="0"/>
                  <w:autoSpaceDN w:val="0"/>
                  <w:adjustRightInd w:val="0"/>
                </w:pPr>
              </w:pPrChange>
            </w:pPr>
            <w:ins w:id="1331" w:author="Microsoft Office-gebruiker" w:date="2018-07-30T16:15:00Z">
              <w:r>
                <w:rPr>
                  <w:rFonts w:ascii="Avenir Next" w:hAnsi="Avenir Next" w:cs="Avenir Next"/>
                  <w:color w:val="000000"/>
                  <w:szCs w:val="22"/>
                  <w:lang w:val="nl-NL" w:eastAsia="en-GB"/>
                </w:rPr>
                <w:t>Team management</w:t>
              </w:r>
            </w:ins>
          </w:p>
        </w:tc>
        <w:tc>
          <w:tcPr>
            <w:tcW w:w="1029" w:type="dxa"/>
            <w:tcPrChange w:id="1332" w:author="Lilian Biber" w:date="2018-08-09T11:44:00Z">
              <w:tcPr>
                <w:tcW w:w="1029" w:type="dxa"/>
              </w:tcPr>
            </w:tcPrChange>
          </w:tcPr>
          <w:p w14:paraId="1CF29BD5" w14:textId="77777777" w:rsidR="00E01953" w:rsidRDefault="00E01953" w:rsidP="00FD0821">
            <w:pPr>
              <w:autoSpaceDE w:val="0"/>
              <w:autoSpaceDN w:val="0"/>
              <w:adjustRightInd w:val="0"/>
              <w:rPr>
                <w:ins w:id="1333" w:author="Microsoft Office-gebruiker" w:date="2018-07-30T16:14:00Z"/>
                <w:szCs w:val="22"/>
                <w:lang w:val="en-US"/>
              </w:rPr>
            </w:pPr>
          </w:p>
        </w:tc>
        <w:tc>
          <w:tcPr>
            <w:tcW w:w="1090" w:type="dxa"/>
            <w:tcPrChange w:id="1334" w:author="Lilian Biber" w:date="2018-08-09T11:44:00Z">
              <w:tcPr>
                <w:tcW w:w="1090" w:type="dxa"/>
              </w:tcPr>
            </w:tcPrChange>
          </w:tcPr>
          <w:p w14:paraId="2250FDD1" w14:textId="77777777" w:rsidR="00E01953" w:rsidRDefault="00E01953" w:rsidP="00FD0821">
            <w:pPr>
              <w:autoSpaceDE w:val="0"/>
              <w:autoSpaceDN w:val="0"/>
              <w:adjustRightInd w:val="0"/>
              <w:rPr>
                <w:ins w:id="1335" w:author="Microsoft Office-gebruiker" w:date="2018-07-30T16:14:00Z"/>
                <w:szCs w:val="22"/>
                <w:lang w:val="en-US"/>
              </w:rPr>
            </w:pPr>
            <w:ins w:id="1336" w:author="Microsoft Office-gebruiker" w:date="2018-07-30T16:17:00Z">
              <w:r>
                <w:rPr>
                  <w:szCs w:val="22"/>
                  <w:lang w:val="en-US"/>
                </w:rPr>
                <w:t>X</w:t>
              </w:r>
            </w:ins>
          </w:p>
        </w:tc>
        <w:tc>
          <w:tcPr>
            <w:tcW w:w="1090" w:type="dxa"/>
            <w:tcPrChange w:id="1337" w:author="Lilian Biber" w:date="2018-08-09T11:44:00Z">
              <w:tcPr>
                <w:tcW w:w="1090" w:type="dxa"/>
              </w:tcPr>
            </w:tcPrChange>
          </w:tcPr>
          <w:p w14:paraId="182600B0" w14:textId="77777777" w:rsidR="00E01953" w:rsidRDefault="00E01953" w:rsidP="00FD0821">
            <w:pPr>
              <w:autoSpaceDE w:val="0"/>
              <w:autoSpaceDN w:val="0"/>
              <w:adjustRightInd w:val="0"/>
              <w:rPr>
                <w:ins w:id="1338" w:author="Microsoft Office-gebruiker" w:date="2018-07-30T16:14:00Z"/>
                <w:szCs w:val="22"/>
                <w:lang w:val="en-US"/>
              </w:rPr>
            </w:pPr>
          </w:p>
        </w:tc>
        <w:tc>
          <w:tcPr>
            <w:tcW w:w="1090" w:type="dxa"/>
            <w:tcPrChange w:id="1339" w:author="Lilian Biber" w:date="2018-08-09T11:44:00Z">
              <w:tcPr>
                <w:tcW w:w="1090" w:type="dxa"/>
              </w:tcPr>
            </w:tcPrChange>
          </w:tcPr>
          <w:p w14:paraId="04F5178A" w14:textId="77777777" w:rsidR="00E01953" w:rsidRDefault="00E01953" w:rsidP="00FD0821">
            <w:pPr>
              <w:autoSpaceDE w:val="0"/>
              <w:autoSpaceDN w:val="0"/>
              <w:adjustRightInd w:val="0"/>
              <w:rPr>
                <w:ins w:id="1340" w:author="Microsoft Office-gebruiker" w:date="2018-07-30T16:14:00Z"/>
                <w:szCs w:val="22"/>
                <w:lang w:val="en-US"/>
              </w:rPr>
            </w:pPr>
            <w:ins w:id="1341" w:author="Microsoft Office-gebruiker" w:date="2018-07-30T16:17:00Z">
              <w:r>
                <w:rPr>
                  <w:szCs w:val="22"/>
                  <w:lang w:val="en-US"/>
                </w:rPr>
                <w:t>X</w:t>
              </w:r>
            </w:ins>
          </w:p>
        </w:tc>
        <w:tc>
          <w:tcPr>
            <w:tcW w:w="1090" w:type="dxa"/>
            <w:tcPrChange w:id="1342" w:author="Lilian Biber" w:date="2018-08-09T11:44:00Z">
              <w:tcPr>
                <w:tcW w:w="1090" w:type="dxa"/>
              </w:tcPr>
            </w:tcPrChange>
          </w:tcPr>
          <w:p w14:paraId="4994B411" w14:textId="77777777" w:rsidR="00E01953" w:rsidRDefault="00E01953" w:rsidP="00FD0821">
            <w:pPr>
              <w:autoSpaceDE w:val="0"/>
              <w:autoSpaceDN w:val="0"/>
              <w:adjustRightInd w:val="0"/>
              <w:rPr>
                <w:ins w:id="1343" w:author="Microsoft Office-gebruiker" w:date="2018-07-31T08:01:00Z"/>
                <w:szCs w:val="22"/>
                <w:lang w:val="en-US"/>
              </w:rPr>
            </w:pPr>
          </w:p>
        </w:tc>
      </w:tr>
      <w:tr w:rsidR="00E01953" w14:paraId="456F181F" w14:textId="77777777" w:rsidTr="00E01953">
        <w:trPr>
          <w:ins w:id="1344" w:author="Microsoft Office-gebruiker" w:date="2018-07-30T16:14:00Z"/>
        </w:trPr>
        <w:tc>
          <w:tcPr>
            <w:tcW w:w="747" w:type="dxa"/>
            <w:tcPrChange w:id="1345" w:author="Lilian Biber" w:date="2018-08-09T11:44:00Z">
              <w:tcPr>
                <w:tcW w:w="747" w:type="dxa"/>
              </w:tcPr>
            </w:tcPrChange>
          </w:tcPr>
          <w:p w14:paraId="13E4A7D3" w14:textId="77777777" w:rsidR="00E01953" w:rsidRDefault="00E01953" w:rsidP="00FD0821">
            <w:pPr>
              <w:tabs>
                <w:tab w:val="left" w:pos="20"/>
                <w:tab w:val="left" w:pos="360"/>
              </w:tabs>
              <w:autoSpaceDE w:val="0"/>
              <w:autoSpaceDN w:val="0"/>
              <w:adjustRightInd w:val="0"/>
              <w:rPr>
                <w:ins w:id="1346" w:author="Microsoft Office-gebruiker" w:date="2018-07-30T16:39:00Z"/>
                <w:rFonts w:ascii="Avenir Next" w:hAnsi="Avenir Next" w:cs="Avenir Next"/>
                <w:color w:val="000000"/>
                <w:szCs w:val="22"/>
                <w:lang w:val="nl-NL" w:eastAsia="en-GB"/>
              </w:rPr>
            </w:pPr>
            <w:ins w:id="1347" w:author="Microsoft Office-gebruiker" w:date="2018-07-30T17:22:00Z">
              <w:r>
                <w:rPr>
                  <w:rFonts w:ascii="Avenir Next" w:hAnsi="Avenir Next" w:cs="Avenir Next"/>
                  <w:color w:val="000000"/>
                  <w:szCs w:val="22"/>
                  <w:lang w:val="nl-NL" w:eastAsia="en-GB"/>
                </w:rPr>
                <w:t>O</w:t>
              </w:r>
            </w:ins>
          </w:p>
        </w:tc>
        <w:tc>
          <w:tcPr>
            <w:tcW w:w="986" w:type="dxa"/>
            <w:tcPrChange w:id="1348" w:author="Lilian Biber" w:date="2018-08-09T11:44:00Z">
              <w:tcPr>
                <w:tcW w:w="986" w:type="dxa"/>
              </w:tcPr>
            </w:tcPrChange>
          </w:tcPr>
          <w:p w14:paraId="46071388" w14:textId="77777777" w:rsidR="00E01953" w:rsidRDefault="00E01953" w:rsidP="00FD0821">
            <w:pPr>
              <w:tabs>
                <w:tab w:val="left" w:pos="20"/>
                <w:tab w:val="left" w:pos="360"/>
              </w:tabs>
              <w:autoSpaceDE w:val="0"/>
              <w:autoSpaceDN w:val="0"/>
              <w:adjustRightInd w:val="0"/>
              <w:rPr>
                <w:ins w:id="1349" w:author="Microsoft Office-gebruiker" w:date="2018-07-30T16:42:00Z"/>
                <w:rFonts w:ascii="Avenir Next" w:hAnsi="Avenir Next" w:cs="Avenir Next"/>
                <w:color w:val="000000"/>
                <w:szCs w:val="22"/>
                <w:lang w:val="nl-NL" w:eastAsia="en-GB"/>
              </w:rPr>
            </w:pPr>
            <w:ins w:id="1350" w:author="Microsoft Office-gebruiker" w:date="2018-07-30T17:22:00Z">
              <w:r>
                <w:rPr>
                  <w:rFonts w:ascii="Avenir Next" w:hAnsi="Avenir Next" w:cs="Avenir Next"/>
                  <w:color w:val="000000"/>
                  <w:szCs w:val="22"/>
                  <w:lang w:val="nl-NL" w:eastAsia="en-GB"/>
                </w:rPr>
                <w:t>L</w:t>
              </w:r>
            </w:ins>
          </w:p>
        </w:tc>
        <w:tc>
          <w:tcPr>
            <w:tcW w:w="6365" w:type="dxa"/>
            <w:tcPrChange w:id="1351" w:author="Lilian Biber" w:date="2018-08-09T11:44:00Z">
              <w:tcPr>
                <w:tcW w:w="6365" w:type="dxa"/>
              </w:tcPr>
            </w:tcPrChange>
          </w:tcPr>
          <w:p w14:paraId="188525FF" w14:textId="77777777" w:rsidR="000D7B31" w:rsidRDefault="00E01953">
            <w:pPr>
              <w:tabs>
                <w:tab w:val="left" w:pos="20"/>
                <w:tab w:val="left" w:pos="360"/>
              </w:tabs>
              <w:autoSpaceDE w:val="0"/>
              <w:autoSpaceDN w:val="0"/>
              <w:adjustRightInd w:val="0"/>
              <w:rPr>
                <w:ins w:id="1352" w:author="Microsoft Office-gebruiker" w:date="2018-07-30T16:14:00Z"/>
                <w:rFonts w:ascii="Avenir Next" w:hAnsi="Avenir Next" w:cs="Avenir Next"/>
                <w:color w:val="000000"/>
                <w:szCs w:val="22"/>
                <w:lang w:val="nl-NL" w:eastAsia="en-GB"/>
              </w:rPr>
              <w:pPrChange w:id="1353" w:author="Microsoft Office-gebruiker" w:date="2018-07-30T16:17:00Z">
                <w:pPr>
                  <w:autoSpaceDE w:val="0"/>
                  <w:autoSpaceDN w:val="0"/>
                  <w:adjustRightInd w:val="0"/>
                </w:pPr>
              </w:pPrChange>
            </w:pPr>
            <w:ins w:id="1354" w:author="Microsoft Office-gebruiker" w:date="2018-07-30T16:15:00Z">
              <w:r>
                <w:rPr>
                  <w:rFonts w:ascii="Avenir Next" w:hAnsi="Avenir Next" w:cs="Avenir Next"/>
                  <w:color w:val="000000"/>
                  <w:szCs w:val="22"/>
                  <w:lang w:val="nl-NL" w:eastAsia="en-GB"/>
                </w:rPr>
                <w:t xml:space="preserve">Conflict management </w:t>
              </w:r>
            </w:ins>
          </w:p>
        </w:tc>
        <w:tc>
          <w:tcPr>
            <w:tcW w:w="1029" w:type="dxa"/>
            <w:tcPrChange w:id="1355" w:author="Lilian Biber" w:date="2018-08-09T11:44:00Z">
              <w:tcPr>
                <w:tcW w:w="1029" w:type="dxa"/>
              </w:tcPr>
            </w:tcPrChange>
          </w:tcPr>
          <w:p w14:paraId="470F5618" w14:textId="77777777" w:rsidR="00E01953" w:rsidRDefault="00E01953" w:rsidP="00FD0821">
            <w:pPr>
              <w:autoSpaceDE w:val="0"/>
              <w:autoSpaceDN w:val="0"/>
              <w:adjustRightInd w:val="0"/>
              <w:rPr>
                <w:ins w:id="1356" w:author="Microsoft Office-gebruiker" w:date="2018-07-30T16:14:00Z"/>
                <w:szCs w:val="22"/>
                <w:lang w:val="en-US"/>
              </w:rPr>
            </w:pPr>
          </w:p>
        </w:tc>
        <w:tc>
          <w:tcPr>
            <w:tcW w:w="1090" w:type="dxa"/>
            <w:tcPrChange w:id="1357" w:author="Lilian Biber" w:date="2018-08-09T11:44:00Z">
              <w:tcPr>
                <w:tcW w:w="1090" w:type="dxa"/>
              </w:tcPr>
            </w:tcPrChange>
          </w:tcPr>
          <w:p w14:paraId="3266A1DF" w14:textId="77777777" w:rsidR="00E01953" w:rsidRDefault="00E01953" w:rsidP="00FD0821">
            <w:pPr>
              <w:autoSpaceDE w:val="0"/>
              <w:autoSpaceDN w:val="0"/>
              <w:adjustRightInd w:val="0"/>
              <w:rPr>
                <w:ins w:id="1358" w:author="Microsoft Office-gebruiker" w:date="2018-07-30T16:14:00Z"/>
                <w:szCs w:val="22"/>
                <w:lang w:val="en-US"/>
              </w:rPr>
            </w:pPr>
            <w:ins w:id="1359" w:author="Microsoft Office-gebruiker" w:date="2018-07-30T16:17:00Z">
              <w:r>
                <w:rPr>
                  <w:szCs w:val="22"/>
                  <w:lang w:val="en-US"/>
                </w:rPr>
                <w:t>X</w:t>
              </w:r>
            </w:ins>
          </w:p>
        </w:tc>
        <w:tc>
          <w:tcPr>
            <w:tcW w:w="1090" w:type="dxa"/>
            <w:tcPrChange w:id="1360" w:author="Lilian Biber" w:date="2018-08-09T11:44:00Z">
              <w:tcPr>
                <w:tcW w:w="1090" w:type="dxa"/>
              </w:tcPr>
            </w:tcPrChange>
          </w:tcPr>
          <w:p w14:paraId="265CC8F9" w14:textId="77777777" w:rsidR="00E01953" w:rsidRDefault="00E01953" w:rsidP="00FD0821">
            <w:pPr>
              <w:autoSpaceDE w:val="0"/>
              <w:autoSpaceDN w:val="0"/>
              <w:adjustRightInd w:val="0"/>
              <w:rPr>
                <w:ins w:id="1361" w:author="Microsoft Office-gebruiker" w:date="2018-07-30T16:14:00Z"/>
                <w:szCs w:val="22"/>
                <w:lang w:val="en-US"/>
              </w:rPr>
            </w:pPr>
          </w:p>
        </w:tc>
        <w:tc>
          <w:tcPr>
            <w:tcW w:w="1090" w:type="dxa"/>
            <w:tcPrChange w:id="1362" w:author="Lilian Biber" w:date="2018-08-09T11:44:00Z">
              <w:tcPr>
                <w:tcW w:w="1090" w:type="dxa"/>
              </w:tcPr>
            </w:tcPrChange>
          </w:tcPr>
          <w:p w14:paraId="5096AD95" w14:textId="77777777" w:rsidR="00E01953" w:rsidRDefault="00E01953" w:rsidP="00FD0821">
            <w:pPr>
              <w:autoSpaceDE w:val="0"/>
              <w:autoSpaceDN w:val="0"/>
              <w:adjustRightInd w:val="0"/>
              <w:rPr>
                <w:ins w:id="1363" w:author="Microsoft Office-gebruiker" w:date="2018-07-30T16:14:00Z"/>
                <w:szCs w:val="22"/>
                <w:lang w:val="en-US"/>
              </w:rPr>
            </w:pPr>
            <w:ins w:id="1364" w:author="Microsoft Office-gebruiker" w:date="2018-07-30T16:17:00Z">
              <w:r>
                <w:rPr>
                  <w:szCs w:val="22"/>
                  <w:lang w:val="en-US"/>
                </w:rPr>
                <w:t>X</w:t>
              </w:r>
            </w:ins>
          </w:p>
        </w:tc>
        <w:tc>
          <w:tcPr>
            <w:tcW w:w="1090" w:type="dxa"/>
            <w:tcPrChange w:id="1365" w:author="Lilian Biber" w:date="2018-08-09T11:44:00Z">
              <w:tcPr>
                <w:tcW w:w="1090" w:type="dxa"/>
              </w:tcPr>
            </w:tcPrChange>
          </w:tcPr>
          <w:p w14:paraId="3F8DFEA7" w14:textId="77777777" w:rsidR="00E01953" w:rsidRDefault="00E01953" w:rsidP="00FD0821">
            <w:pPr>
              <w:autoSpaceDE w:val="0"/>
              <w:autoSpaceDN w:val="0"/>
              <w:adjustRightInd w:val="0"/>
              <w:rPr>
                <w:ins w:id="1366" w:author="Microsoft Office-gebruiker" w:date="2018-07-31T08:01:00Z"/>
                <w:szCs w:val="22"/>
                <w:lang w:val="en-US"/>
              </w:rPr>
            </w:pPr>
          </w:p>
        </w:tc>
      </w:tr>
      <w:tr w:rsidR="00E01953" w14:paraId="2A7DF6E0" w14:textId="77777777" w:rsidTr="00E01953">
        <w:trPr>
          <w:ins w:id="1367" w:author="Microsoft Office-gebruiker" w:date="2018-07-30T16:14:00Z"/>
        </w:trPr>
        <w:tc>
          <w:tcPr>
            <w:tcW w:w="747" w:type="dxa"/>
            <w:tcPrChange w:id="1368" w:author="Lilian Biber" w:date="2018-08-09T11:44:00Z">
              <w:tcPr>
                <w:tcW w:w="747" w:type="dxa"/>
              </w:tcPr>
            </w:tcPrChange>
          </w:tcPr>
          <w:p w14:paraId="51FD33BA" w14:textId="77777777" w:rsidR="00E01953" w:rsidRPr="001D432C" w:rsidRDefault="00E01953" w:rsidP="00FD0821">
            <w:pPr>
              <w:tabs>
                <w:tab w:val="left" w:pos="20"/>
                <w:tab w:val="left" w:pos="360"/>
              </w:tabs>
              <w:autoSpaceDE w:val="0"/>
              <w:autoSpaceDN w:val="0"/>
              <w:adjustRightInd w:val="0"/>
              <w:rPr>
                <w:ins w:id="1369" w:author="Microsoft Office-gebruiker" w:date="2018-07-30T16:39:00Z"/>
                <w:rFonts w:ascii="Avenir Next" w:hAnsi="Avenir Next" w:cs="Avenir Next"/>
                <w:color w:val="000000"/>
                <w:szCs w:val="22"/>
                <w:lang w:val="en-US" w:eastAsia="en-GB"/>
              </w:rPr>
            </w:pPr>
            <w:ins w:id="1370" w:author="Microsoft Office-gebruiker" w:date="2018-07-30T17:23:00Z">
              <w:r>
                <w:rPr>
                  <w:rFonts w:ascii="Avenir Next" w:hAnsi="Avenir Next" w:cs="Avenir Next"/>
                  <w:color w:val="000000"/>
                  <w:szCs w:val="22"/>
                  <w:lang w:val="en-US" w:eastAsia="en-GB"/>
                </w:rPr>
                <w:t>T</w:t>
              </w:r>
            </w:ins>
          </w:p>
        </w:tc>
        <w:tc>
          <w:tcPr>
            <w:tcW w:w="986" w:type="dxa"/>
            <w:tcPrChange w:id="1371" w:author="Lilian Biber" w:date="2018-08-09T11:44:00Z">
              <w:tcPr>
                <w:tcW w:w="986" w:type="dxa"/>
              </w:tcPr>
            </w:tcPrChange>
          </w:tcPr>
          <w:p w14:paraId="79B657EF" w14:textId="77777777" w:rsidR="00E01953" w:rsidRPr="001D432C" w:rsidRDefault="00E01953" w:rsidP="00FD0821">
            <w:pPr>
              <w:tabs>
                <w:tab w:val="left" w:pos="20"/>
                <w:tab w:val="left" w:pos="360"/>
              </w:tabs>
              <w:autoSpaceDE w:val="0"/>
              <w:autoSpaceDN w:val="0"/>
              <w:adjustRightInd w:val="0"/>
              <w:rPr>
                <w:ins w:id="1372" w:author="Microsoft Office-gebruiker" w:date="2018-07-30T16:42:00Z"/>
                <w:rFonts w:ascii="Avenir Next" w:hAnsi="Avenir Next" w:cs="Avenir Next"/>
                <w:color w:val="000000"/>
                <w:szCs w:val="22"/>
                <w:lang w:val="en-US" w:eastAsia="en-GB"/>
              </w:rPr>
            </w:pPr>
            <w:ins w:id="1373" w:author="Microsoft Office-gebruiker" w:date="2018-07-30T17:23:00Z">
              <w:r>
                <w:rPr>
                  <w:rFonts w:ascii="Avenir Next" w:hAnsi="Avenir Next" w:cs="Avenir Next"/>
                  <w:color w:val="000000"/>
                  <w:szCs w:val="22"/>
                  <w:lang w:val="en-US" w:eastAsia="en-GB"/>
                </w:rPr>
                <w:t>S</w:t>
              </w:r>
            </w:ins>
          </w:p>
        </w:tc>
        <w:tc>
          <w:tcPr>
            <w:tcW w:w="6365" w:type="dxa"/>
            <w:tcPrChange w:id="1374" w:author="Lilian Biber" w:date="2018-08-09T11:44:00Z">
              <w:tcPr>
                <w:tcW w:w="6365" w:type="dxa"/>
              </w:tcPr>
            </w:tcPrChange>
          </w:tcPr>
          <w:p w14:paraId="63586535" w14:textId="77777777" w:rsidR="000D7B31" w:rsidRDefault="00EF13A5">
            <w:pPr>
              <w:tabs>
                <w:tab w:val="left" w:pos="20"/>
                <w:tab w:val="left" w:pos="360"/>
              </w:tabs>
              <w:autoSpaceDE w:val="0"/>
              <w:autoSpaceDN w:val="0"/>
              <w:adjustRightInd w:val="0"/>
              <w:rPr>
                <w:ins w:id="1375" w:author="Microsoft Office-gebruiker" w:date="2018-07-30T16:14:00Z"/>
                <w:rFonts w:ascii="Avenir Next" w:hAnsi="Avenir Next" w:cs="Avenir Next"/>
                <w:color w:val="000000"/>
                <w:szCs w:val="22"/>
                <w:lang w:val="en-US" w:eastAsia="en-GB"/>
                <w:rPrChange w:id="1376" w:author="Microsoft Office-gebruiker" w:date="2018-07-30T16:35:00Z">
                  <w:rPr>
                    <w:ins w:id="1377" w:author="Microsoft Office-gebruiker" w:date="2018-07-30T16:14:00Z"/>
                    <w:rFonts w:ascii="Avenir Next" w:hAnsi="Avenir Next" w:cs="Avenir Next"/>
                    <w:color w:val="000000"/>
                    <w:szCs w:val="22"/>
                    <w:lang w:val="nl-NL" w:eastAsia="en-GB"/>
                  </w:rPr>
                </w:rPrChange>
              </w:rPr>
              <w:pPrChange w:id="1378" w:author="Microsoft Office-gebruiker" w:date="2018-07-30T16:17:00Z">
                <w:pPr>
                  <w:autoSpaceDE w:val="0"/>
                  <w:autoSpaceDN w:val="0"/>
                  <w:adjustRightInd w:val="0"/>
                </w:pPr>
              </w:pPrChange>
            </w:pPr>
            <w:ins w:id="1379" w:author="Microsoft Office-gebruiker" w:date="2018-07-30T16:15:00Z">
              <w:r w:rsidRPr="00EF13A5">
                <w:rPr>
                  <w:rFonts w:ascii="Avenir Next" w:hAnsi="Avenir Next" w:cs="Avenir Next"/>
                  <w:color w:val="000000"/>
                  <w:szCs w:val="22"/>
                  <w:lang w:val="en-US" w:eastAsia="en-GB"/>
                  <w:rPrChange w:id="1380" w:author="Microsoft Office-gebruiker" w:date="2018-07-30T16:35:00Z">
                    <w:rPr>
                      <w:rFonts w:ascii="Avenir Next" w:hAnsi="Avenir Next" w:cs="Avenir Next"/>
                      <w:color w:val="000000"/>
                      <w:szCs w:val="22"/>
                      <w:lang w:val="nl-NL" w:eastAsia="en-GB"/>
                    </w:rPr>
                  </w:rPrChange>
                </w:rPr>
                <w:t>Evaluate and amend (emergency) procedures</w:t>
              </w:r>
            </w:ins>
          </w:p>
        </w:tc>
        <w:tc>
          <w:tcPr>
            <w:tcW w:w="1029" w:type="dxa"/>
            <w:tcPrChange w:id="1381" w:author="Lilian Biber" w:date="2018-08-09T11:44:00Z">
              <w:tcPr>
                <w:tcW w:w="1029" w:type="dxa"/>
              </w:tcPr>
            </w:tcPrChange>
          </w:tcPr>
          <w:p w14:paraId="512F85FC" w14:textId="77777777" w:rsidR="00E01953" w:rsidRDefault="00E01953" w:rsidP="00FD0821">
            <w:pPr>
              <w:autoSpaceDE w:val="0"/>
              <w:autoSpaceDN w:val="0"/>
              <w:adjustRightInd w:val="0"/>
              <w:rPr>
                <w:ins w:id="1382" w:author="Microsoft Office-gebruiker" w:date="2018-07-30T16:14:00Z"/>
                <w:szCs w:val="22"/>
                <w:lang w:val="en-US"/>
              </w:rPr>
            </w:pPr>
          </w:p>
        </w:tc>
        <w:tc>
          <w:tcPr>
            <w:tcW w:w="1090" w:type="dxa"/>
            <w:tcPrChange w:id="1383" w:author="Lilian Biber" w:date="2018-08-09T11:44:00Z">
              <w:tcPr>
                <w:tcW w:w="1090" w:type="dxa"/>
              </w:tcPr>
            </w:tcPrChange>
          </w:tcPr>
          <w:p w14:paraId="2733E552" w14:textId="77777777" w:rsidR="00E01953" w:rsidRDefault="00E01953" w:rsidP="00FD0821">
            <w:pPr>
              <w:autoSpaceDE w:val="0"/>
              <w:autoSpaceDN w:val="0"/>
              <w:adjustRightInd w:val="0"/>
              <w:rPr>
                <w:ins w:id="1384" w:author="Microsoft Office-gebruiker" w:date="2018-07-30T16:14:00Z"/>
                <w:szCs w:val="22"/>
                <w:lang w:val="en-US"/>
              </w:rPr>
            </w:pPr>
            <w:ins w:id="1385" w:author="Microsoft Office-gebruiker" w:date="2018-07-30T16:17:00Z">
              <w:r>
                <w:rPr>
                  <w:szCs w:val="22"/>
                  <w:lang w:val="en-US"/>
                </w:rPr>
                <w:t>X</w:t>
              </w:r>
            </w:ins>
          </w:p>
        </w:tc>
        <w:tc>
          <w:tcPr>
            <w:tcW w:w="1090" w:type="dxa"/>
            <w:tcPrChange w:id="1386" w:author="Lilian Biber" w:date="2018-08-09T11:44:00Z">
              <w:tcPr>
                <w:tcW w:w="1090" w:type="dxa"/>
              </w:tcPr>
            </w:tcPrChange>
          </w:tcPr>
          <w:p w14:paraId="0CF14D4A" w14:textId="77777777" w:rsidR="00E01953" w:rsidRDefault="00E01953" w:rsidP="00FD0821">
            <w:pPr>
              <w:autoSpaceDE w:val="0"/>
              <w:autoSpaceDN w:val="0"/>
              <w:adjustRightInd w:val="0"/>
              <w:rPr>
                <w:ins w:id="1387" w:author="Microsoft Office-gebruiker" w:date="2018-07-30T16:14:00Z"/>
                <w:szCs w:val="22"/>
                <w:lang w:val="en-US"/>
              </w:rPr>
            </w:pPr>
          </w:p>
        </w:tc>
        <w:tc>
          <w:tcPr>
            <w:tcW w:w="1090" w:type="dxa"/>
            <w:tcPrChange w:id="1388" w:author="Lilian Biber" w:date="2018-08-09T11:44:00Z">
              <w:tcPr>
                <w:tcW w:w="1090" w:type="dxa"/>
              </w:tcPr>
            </w:tcPrChange>
          </w:tcPr>
          <w:p w14:paraId="202EC2D6" w14:textId="77777777" w:rsidR="00E01953" w:rsidRDefault="00E01953" w:rsidP="00FD0821">
            <w:pPr>
              <w:autoSpaceDE w:val="0"/>
              <w:autoSpaceDN w:val="0"/>
              <w:adjustRightInd w:val="0"/>
              <w:rPr>
                <w:ins w:id="1389" w:author="Microsoft Office-gebruiker" w:date="2018-07-30T16:14:00Z"/>
                <w:szCs w:val="22"/>
                <w:lang w:val="en-US"/>
              </w:rPr>
            </w:pPr>
          </w:p>
        </w:tc>
        <w:tc>
          <w:tcPr>
            <w:tcW w:w="1090" w:type="dxa"/>
            <w:tcPrChange w:id="1390" w:author="Lilian Biber" w:date="2018-08-09T11:44:00Z">
              <w:tcPr>
                <w:tcW w:w="1090" w:type="dxa"/>
              </w:tcPr>
            </w:tcPrChange>
          </w:tcPr>
          <w:p w14:paraId="3CF55300" w14:textId="77777777" w:rsidR="00E01953" w:rsidRDefault="00E01953" w:rsidP="00FD0821">
            <w:pPr>
              <w:autoSpaceDE w:val="0"/>
              <w:autoSpaceDN w:val="0"/>
              <w:adjustRightInd w:val="0"/>
              <w:rPr>
                <w:ins w:id="1391" w:author="Microsoft Office-gebruiker" w:date="2018-07-31T08:01:00Z"/>
                <w:szCs w:val="22"/>
                <w:lang w:val="en-US"/>
              </w:rPr>
            </w:pPr>
          </w:p>
        </w:tc>
      </w:tr>
      <w:tr w:rsidR="00E01953" w14:paraId="26702A6E" w14:textId="77777777" w:rsidTr="00E01953">
        <w:trPr>
          <w:ins w:id="1392" w:author="Microsoft Office-gebruiker" w:date="2018-07-30T16:14:00Z"/>
        </w:trPr>
        <w:tc>
          <w:tcPr>
            <w:tcW w:w="747" w:type="dxa"/>
            <w:tcPrChange w:id="1393" w:author="Lilian Biber" w:date="2018-08-09T11:44:00Z">
              <w:tcPr>
                <w:tcW w:w="747" w:type="dxa"/>
              </w:tcPr>
            </w:tcPrChange>
          </w:tcPr>
          <w:p w14:paraId="3D74BAFA" w14:textId="77777777" w:rsidR="00E01953" w:rsidRPr="001D432C" w:rsidRDefault="00E01953" w:rsidP="00FD0821">
            <w:pPr>
              <w:autoSpaceDE w:val="0"/>
              <w:autoSpaceDN w:val="0"/>
              <w:adjustRightInd w:val="0"/>
              <w:rPr>
                <w:ins w:id="1394" w:author="Microsoft Office-gebruiker" w:date="2018-07-30T16:39:00Z"/>
                <w:rFonts w:ascii="Avenir Next" w:hAnsi="Avenir Next" w:cs="Avenir Next"/>
                <w:color w:val="000000"/>
                <w:szCs w:val="22"/>
                <w:lang w:val="en-US" w:eastAsia="en-GB"/>
              </w:rPr>
            </w:pPr>
            <w:ins w:id="1395" w:author="Microsoft Office-gebruiker" w:date="2018-07-30T17:23:00Z">
              <w:r>
                <w:rPr>
                  <w:rFonts w:ascii="Avenir Next" w:hAnsi="Avenir Next" w:cs="Avenir Next"/>
                  <w:color w:val="000000"/>
                  <w:szCs w:val="22"/>
                  <w:lang w:val="en-US" w:eastAsia="en-GB"/>
                </w:rPr>
                <w:t>S</w:t>
              </w:r>
            </w:ins>
          </w:p>
        </w:tc>
        <w:tc>
          <w:tcPr>
            <w:tcW w:w="986" w:type="dxa"/>
            <w:tcPrChange w:id="1396" w:author="Lilian Biber" w:date="2018-08-09T11:44:00Z">
              <w:tcPr>
                <w:tcW w:w="986" w:type="dxa"/>
              </w:tcPr>
            </w:tcPrChange>
          </w:tcPr>
          <w:p w14:paraId="4235ED39" w14:textId="77777777" w:rsidR="00E01953" w:rsidRPr="001D432C" w:rsidRDefault="00E01953" w:rsidP="00FD0821">
            <w:pPr>
              <w:autoSpaceDE w:val="0"/>
              <w:autoSpaceDN w:val="0"/>
              <w:adjustRightInd w:val="0"/>
              <w:rPr>
                <w:ins w:id="1397" w:author="Microsoft Office-gebruiker" w:date="2018-07-30T16:42:00Z"/>
                <w:rFonts w:ascii="Avenir Next" w:hAnsi="Avenir Next" w:cs="Avenir Next"/>
                <w:color w:val="000000"/>
                <w:szCs w:val="22"/>
                <w:lang w:val="en-US" w:eastAsia="en-GB"/>
              </w:rPr>
            </w:pPr>
            <w:ins w:id="1398" w:author="Microsoft Office-gebruiker" w:date="2018-07-30T17:23:00Z">
              <w:r>
                <w:rPr>
                  <w:rFonts w:ascii="Avenir Next" w:hAnsi="Avenir Next" w:cs="Avenir Next"/>
                  <w:color w:val="000000"/>
                  <w:szCs w:val="22"/>
                  <w:lang w:val="en-US" w:eastAsia="en-GB"/>
                </w:rPr>
                <w:t>S</w:t>
              </w:r>
            </w:ins>
          </w:p>
        </w:tc>
        <w:tc>
          <w:tcPr>
            <w:tcW w:w="6365" w:type="dxa"/>
            <w:tcPrChange w:id="1399" w:author="Lilian Biber" w:date="2018-08-09T11:44:00Z">
              <w:tcPr>
                <w:tcW w:w="6365" w:type="dxa"/>
              </w:tcPr>
            </w:tcPrChange>
          </w:tcPr>
          <w:p w14:paraId="29DA8CD5" w14:textId="77777777" w:rsidR="00E01953" w:rsidRPr="00FD0821" w:rsidRDefault="00EF13A5" w:rsidP="00FD0821">
            <w:pPr>
              <w:autoSpaceDE w:val="0"/>
              <w:autoSpaceDN w:val="0"/>
              <w:adjustRightInd w:val="0"/>
              <w:rPr>
                <w:ins w:id="1400" w:author="Microsoft Office-gebruiker" w:date="2018-07-30T16:14:00Z"/>
                <w:rFonts w:ascii="Avenir Next" w:hAnsi="Avenir Next" w:cs="Avenir Next"/>
                <w:color w:val="000000"/>
                <w:szCs w:val="22"/>
                <w:lang w:val="en-US" w:eastAsia="en-GB"/>
                <w:rPrChange w:id="1401" w:author="Microsoft Office-gebruiker" w:date="2018-07-30T16:15:00Z">
                  <w:rPr>
                    <w:ins w:id="1402" w:author="Microsoft Office-gebruiker" w:date="2018-07-30T16:14:00Z"/>
                    <w:rFonts w:ascii="Avenir Next" w:hAnsi="Avenir Next" w:cs="Avenir Next"/>
                    <w:color w:val="000000"/>
                    <w:szCs w:val="22"/>
                    <w:lang w:val="nl-NL" w:eastAsia="en-GB"/>
                  </w:rPr>
                </w:rPrChange>
              </w:rPr>
            </w:pPr>
            <w:ins w:id="1403" w:author="Microsoft Office-gebruiker" w:date="2018-07-30T16:15:00Z">
              <w:r w:rsidRPr="00EF13A5">
                <w:rPr>
                  <w:rFonts w:ascii="Avenir Next" w:hAnsi="Avenir Next" w:cs="Avenir Next"/>
                  <w:color w:val="000000"/>
                  <w:szCs w:val="22"/>
                  <w:lang w:val="en-US" w:eastAsia="en-GB"/>
                  <w:rPrChange w:id="1404" w:author="Microsoft Office-gebruiker" w:date="2018-07-30T16:15:00Z">
                    <w:rPr>
                      <w:rFonts w:ascii="Avenir Next" w:hAnsi="Avenir Next" w:cs="Avenir Next"/>
                      <w:color w:val="000000"/>
                      <w:szCs w:val="22"/>
                      <w:lang w:val="nl-NL" w:eastAsia="en-GB"/>
                    </w:rPr>
                  </w:rPrChange>
                </w:rPr>
                <w:t>Overseeing the development of procedures in accordance to IMO and IALA guidelines / rules</w:t>
              </w:r>
            </w:ins>
          </w:p>
        </w:tc>
        <w:tc>
          <w:tcPr>
            <w:tcW w:w="1029" w:type="dxa"/>
            <w:tcPrChange w:id="1405" w:author="Lilian Biber" w:date="2018-08-09T11:44:00Z">
              <w:tcPr>
                <w:tcW w:w="1029" w:type="dxa"/>
              </w:tcPr>
            </w:tcPrChange>
          </w:tcPr>
          <w:p w14:paraId="40599B26" w14:textId="77777777" w:rsidR="00E01953" w:rsidRDefault="00E01953" w:rsidP="00FD0821">
            <w:pPr>
              <w:autoSpaceDE w:val="0"/>
              <w:autoSpaceDN w:val="0"/>
              <w:adjustRightInd w:val="0"/>
              <w:rPr>
                <w:ins w:id="1406" w:author="Microsoft Office-gebruiker" w:date="2018-07-30T16:14:00Z"/>
                <w:szCs w:val="22"/>
                <w:lang w:val="en-US"/>
              </w:rPr>
            </w:pPr>
          </w:p>
        </w:tc>
        <w:tc>
          <w:tcPr>
            <w:tcW w:w="1090" w:type="dxa"/>
            <w:tcPrChange w:id="1407" w:author="Lilian Biber" w:date="2018-08-09T11:44:00Z">
              <w:tcPr>
                <w:tcW w:w="1090" w:type="dxa"/>
              </w:tcPr>
            </w:tcPrChange>
          </w:tcPr>
          <w:p w14:paraId="48A1DD7E" w14:textId="77777777" w:rsidR="00E01953" w:rsidRDefault="00E01953" w:rsidP="00FD0821">
            <w:pPr>
              <w:autoSpaceDE w:val="0"/>
              <w:autoSpaceDN w:val="0"/>
              <w:adjustRightInd w:val="0"/>
              <w:rPr>
                <w:ins w:id="1408" w:author="Microsoft Office-gebruiker" w:date="2018-07-30T16:14:00Z"/>
                <w:szCs w:val="22"/>
                <w:lang w:val="en-US"/>
              </w:rPr>
            </w:pPr>
            <w:ins w:id="1409" w:author="Microsoft Office-gebruiker" w:date="2018-07-30T16:17:00Z">
              <w:r>
                <w:rPr>
                  <w:szCs w:val="22"/>
                  <w:lang w:val="en-US"/>
                </w:rPr>
                <w:t>x</w:t>
              </w:r>
            </w:ins>
          </w:p>
        </w:tc>
        <w:tc>
          <w:tcPr>
            <w:tcW w:w="1090" w:type="dxa"/>
            <w:tcPrChange w:id="1410" w:author="Lilian Biber" w:date="2018-08-09T11:44:00Z">
              <w:tcPr>
                <w:tcW w:w="1090" w:type="dxa"/>
              </w:tcPr>
            </w:tcPrChange>
          </w:tcPr>
          <w:p w14:paraId="04BAF8B4" w14:textId="77777777" w:rsidR="00E01953" w:rsidRDefault="00E01953" w:rsidP="00FD0821">
            <w:pPr>
              <w:autoSpaceDE w:val="0"/>
              <w:autoSpaceDN w:val="0"/>
              <w:adjustRightInd w:val="0"/>
              <w:rPr>
                <w:ins w:id="1411" w:author="Microsoft Office-gebruiker" w:date="2018-07-30T16:14:00Z"/>
                <w:szCs w:val="22"/>
                <w:lang w:val="en-US"/>
              </w:rPr>
            </w:pPr>
          </w:p>
        </w:tc>
        <w:tc>
          <w:tcPr>
            <w:tcW w:w="1090" w:type="dxa"/>
            <w:tcPrChange w:id="1412" w:author="Lilian Biber" w:date="2018-08-09T11:44:00Z">
              <w:tcPr>
                <w:tcW w:w="1090" w:type="dxa"/>
              </w:tcPr>
            </w:tcPrChange>
          </w:tcPr>
          <w:p w14:paraId="13E3C146" w14:textId="77777777" w:rsidR="00E01953" w:rsidRDefault="00E01953" w:rsidP="00FD0821">
            <w:pPr>
              <w:autoSpaceDE w:val="0"/>
              <w:autoSpaceDN w:val="0"/>
              <w:adjustRightInd w:val="0"/>
              <w:rPr>
                <w:ins w:id="1413" w:author="Microsoft Office-gebruiker" w:date="2018-07-30T16:14:00Z"/>
                <w:szCs w:val="22"/>
                <w:lang w:val="en-US"/>
              </w:rPr>
            </w:pPr>
          </w:p>
        </w:tc>
        <w:tc>
          <w:tcPr>
            <w:tcW w:w="1090" w:type="dxa"/>
            <w:tcPrChange w:id="1414" w:author="Lilian Biber" w:date="2018-08-09T11:44:00Z">
              <w:tcPr>
                <w:tcW w:w="1090" w:type="dxa"/>
              </w:tcPr>
            </w:tcPrChange>
          </w:tcPr>
          <w:p w14:paraId="237A5088" w14:textId="77777777" w:rsidR="00E01953" w:rsidRDefault="00E01953" w:rsidP="00FD0821">
            <w:pPr>
              <w:autoSpaceDE w:val="0"/>
              <w:autoSpaceDN w:val="0"/>
              <w:adjustRightInd w:val="0"/>
              <w:rPr>
                <w:ins w:id="1415" w:author="Microsoft Office-gebruiker" w:date="2018-07-31T08:01:00Z"/>
                <w:szCs w:val="22"/>
                <w:lang w:val="en-US"/>
              </w:rPr>
            </w:pPr>
          </w:p>
        </w:tc>
      </w:tr>
      <w:tr w:rsidR="00E01953" w14:paraId="7785A248" w14:textId="77777777" w:rsidTr="00E01953">
        <w:trPr>
          <w:ins w:id="1416" w:author="Microsoft Office-gebruiker" w:date="2018-07-30T16:19:00Z"/>
        </w:trPr>
        <w:tc>
          <w:tcPr>
            <w:tcW w:w="747" w:type="dxa"/>
            <w:tcPrChange w:id="1417" w:author="Lilian Biber" w:date="2018-08-09T11:44:00Z">
              <w:tcPr>
                <w:tcW w:w="747" w:type="dxa"/>
              </w:tcPr>
            </w:tcPrChange>
          </w:tcPr>
          <w:p w14:paraId="38187A34" w14:textId="77777777" w:rsidR="00E01953" w:rsidRPr="001D432C" w:rsidRDefault="00E01953" w:rsidP="00696C29">
            <w:pPr>
              <w:tabs>
                <w:tab w:val="left" w:pos="20"/>
                <w:tab w:val="left" w:pos="360"/>
              </w:tabs>
              <w:autoSpaceDE w:val="0"/>
              <w:autoSpaceDN w:val="0"/>
              <w:adjustRightInd w:val="0"/>
              <w:rPr>
                <w:ins w:id="1418" w:author="Microsoft Office-gebruiker" w:date="2018-07-30T16:39:00Z"/>
                <w:rFonts w:ascii="Avenir Next" w:hAnsi="Avenir Next" w:cs="Avenir Next"/>
                <w:color w:val="000000"/>
                <w:szCs w:val="22"/>
                <w:lang w:val="en-US" w:eastAsia="en-GB"/>
              </w:rPr>
            </w:pPr>
            <w:ins w:id="1419" w:author="Microsoft Office-gebruiker" w:date="2018-07-30T17:56:00Z">
              <w:r>
                <w:rPr>
                  <w:rFonts w:ascii="Avenir Next" w:hAnsi="Avenir Next" w:cs="Avenir Next"/>
                  <w:color w:val="000000"/>
                  <w:szCs w:val="22"/>
                  <w:lang w:val="en-US" w:eastAsia="en-GB"/>
                </w:rPr>
                <w:t>T</w:t>
              </w:r>
            </w:ins>
          </w:p>
        </w:tc>
        <w:tc>
          <w:tcPr>
            <w:tcW w:w="986" w:type="dxa"/>
            <w:tcPrChange w:id="1420" w:author="Lilian Biber" w:date="2018-08-09T11:44:00Z">
              <w:tcPr>
                <w:tcW w:w="986" w:type="dxa"/>
              </w:tcPr>
            </w:tcPrChange>
          </w:tcPr>
          <w:p w14:paraId="1E14F83B" w14:textId="77777777" w:rsidR="00E01953" w:rsidRPr="001D432C" w:rsidRDefault="00E01953" w:rsidP="00696C29">
            <w:pPr>
              <w:tabs>
                <w:tab w:val="left" w:pos="20"/>
                <w:tab w:val="left" w:pos="360"/>
              </w:tabs>
              <w:autoSpaceDE w:val="0"/>
              <w:autoSpaceDN w:val="0"/>
              <w:adjustRightInd w:val="0"/>
              <w:rPr>
                <w:ins w:id="1421" w:author="Microsoft Office-gebruiker" w:date="2018-07-30T16:42:00Z"/>
                <w:rFonts w:ascii="Avenir Next" w:hAnsi="Avenir Next" w:cs="Avenir Next"/>
                <w:color w:val="000000"/>
                <w:szCs w:val="22"/>
                <w:lang w:val="en-US" w:eastAsia="en-GB"/>
              </w:rPr>
            </w:pPr>
            <w:ins w:id="1422" w:author="Microsoft Office-gebruiker" w:date="2018-07-30T17:56:00Z">
              <w:r>
                <w:rPr>
                  <w:rFonts w:ascii="Avenir Next" w:hAnsi="Avenir Next" w:cs="Avenir Next"/>
                  <w:color w:val="000000"/>
                  <w:szCs w:val="22"/>
                  <w:lang w:val="en-US" w:eastAsia="en-GB"/>
                </w:rPr>
                <w:t>H</w:t>
              </w:r>
            </w:ins>
          </w:p>
        </w:tc>
        <w:tc>
          <w:tcPr>
            <w:tcW w:w="6365" w:type="dxa"/>
            <w:tcPrChange w:id="1423" w:author="Lilian Biber" w:date="2018-08-09T11:44:00Z">
              <w:tcPr>
                <w:tcW w:w="6365" w:type="dxa"/>
              </w:tcPr>
            </w:tcPrChange>
          </w:tcPr>
          <w:p w14:paraId="2583B305" w14:textId="77777777" w:rsidR="000D7B31" w:rsidRDefault="00EF13A5">
            <w:pPr>
              <w:tabs>
                <w:tab w:val="left" w:pos="20"/>
                <w:tab w:val="left" w:pos="360"/>
              </w:tabs>
              <w:autoSpaceDE w:val="0"/>
              <w:autoSpaceDN w:val="0"/>
              <w:adjustRightInd w:val="0"/>
              <w:rPr>
                <w:ins w:id="1424" w:author="Microsoft Office-gebruiker" w:date="2018-07-30T16:19:00Z"/>
                <w:rFonts w:ascii="Avenir Next" w:hAnsi="Avenir Next" w:cs="Avenir Next"/>
                <w:color w:val="000000"/>
                <w:szCs w:val="22"/>
                <w:lang w:val="en-US" w:eastAsia="en-GB"/>
              </w:rPr>
              <w:pPrChange w:id="1425" w:author="Microsoft Office-gebruiker" w:date="2018-07-30T16:29:00Z">
                <w:pPr>
                  <w:autoSpaceDE w:val="0"/>
                  <w:autoSpaceDN w:val="0"/>
                  <w:adjustRightInd w:val="0"/>
                </w:pPr>
              </w:pPrChange>
            </w:pPr>
            <w:ins w:id="1426" w:author="Microsoft Office-gebruiker" w:date="2018-07-30T16:19:00Z">
              <w:r w:rsidRPr="00EF13A5">
                <w:rPr>
                  <w:rFonts w:ascii="Avenir Next" w:hAnsi="Avenir Next" w:cs="Avenir Next"/>
                  <w:color w:val="000000"/>
                  <w:szCs w:val="22"/>
                  <w:lang w:val="en-US" w:eastAsia="en-GB"/>
                  <w:rPrChange w:id="1427" w:author="Microsoft Office-gebruiker" w:date="2018-07-30T16:35:00Z">
                    <w:rPr>
                      <w:rFonts w:ascii="Avenir Next" w:hAnsi="Avenir Next" w:cs="Avenir Next"/>
                      <w:color w:val="000000"/>
                      <w:szCs w:val="22"/>
                      <w:lang w:val="nl-NL" w:eastAsia="en-GB"/>
                    </w:rPr>
                  </w:rPrChange>
                </w:rPr>
                <w:t>Involved in placement of equipment</w:t>
              </w:r>
            </w:ins>
          </w:p>
        </w:tc>
        <w:tc>
          <w:tcPr>
            <w:tcW w:w="1029" w:type="dxa"/>
            <w:tcPrChange w:id="1428" w:author="Lilian Biber" w:date="2018-08-09T11:44:00Z">
              <w:tcPr>
                <w:tcW w:w="1029" w:type="dxa"/>
              </w:tcPr>
            </w:tcPrChange>
          </w:tcPr>
          <w:p w14:paraId="48779A83" w14:textId="77777777" w:rsidR="00E01953" w:rsidRDefault="00E01953" w:rsidP="00FD0821">
            <w:pPr>
              <w:autoSpaceDE w:val="0"/>
              <w:autoSpaceDN w:val="0"/>
              <w:adjustRightInd w:val="0"/>
              <w:rPr>
                <w:ins w:id="1429" w:author="Microsoft Office-gebruiker" w:date="2018-07-30T16:19:00Z"/>
                <w:szCs w:val="22"/>
                <w:lang w:val="en-US"/>
              </w:rPr>
            </w:pPr>
          </w:p>
        </w:tc>
        <w:tc>
          <w:tcPr>
            <w:tcW w:w="1090" w:type="dxa"/>
            <w:tcPrChange w:id="1430" w:author="Lilian Biber" w:date="2018-08-09T11:44:00Z">
              <w:tcPr>
                <w:tcW w:w="1090" w:type="dxa"/>
              </w:tcPr>
            </w:tcPrChange>
          </w:tcPr>
          <w:p w14:paraId="2F6F694F" w14:textId="77777777" w:rsidR="00E01953" w:rsidRDefault="00E01953" w:rsidP="00FD0821">
            <w:pPr>
              <w:autoSpaceDE w:val="0"/>
              <w:autoSpaceDN w:val="0"/>
              <w:adjustRightInd w:val="0"/>
              <w:rPr>
                <w:ins w:id="1431" w:author="Microsoft Office-gebruiker" w:date="2018-07-30T16:19:00Z"/>
                <w:szCs w:val="22"/>
                <w:lang w:val="en-US"/>
              </w:rPr>
            </w:pPr>
          </w:p>
        </w:tc>
        <w:tc>
          <w:tcPr>
            <w:tcW w:w="1090" w:type="dxa"/>
            <w:tcPrChange w:id="1432" w:author="Lilian Biber" w:date="2018-08-09T11:44:00Z">
              <w:tcPr>
                <w:tcW w:w="1090" w:type="dxa"/>
              </w:tcPr>
            </w:tcPrChange>
          </w:tcPr>
          <w:p w14:paraId="6027CDBE" w14:textId="77777777" w:rsidR="00E01953" w:rsidRDefault="00E01953" w:rsidP="00FD0821">
            <w:pPr>
              <w:autoSpaceDE w:val="0"/>
              <w:autoSpaceDN w:val="0"/>
              <w:adjustRightInd w:val="0"/>
              <w:rPr>
                <w:ins w:id="1433" w:author="Microsoft Office-gebruiker" w:date="2018-07-30T16:19:00Z"/>
                <w:szCs w:val="22"/>
                <w:lang w:val="en-US"/>
              </w:rPr>
            </w:pPr>
            <w:ins w:id="1434" w:author="Microsoft Office-gebruiker" w:date="2018-07-30T16:32:00Z">
              <w:r>
                <w:rPr>
                  <w:szCs w:val="22"/>
                  <w:lang w:val="en-US"/>
                </w:rPr>
                <w:t>X</w:t>
              </w:r>
            </w:ins>
          </w:p>
        </w:tc>
        <w:tc>
          <w:tcPr>
            <w:tcW w:w="1090" w:type="dxa"/>
            <w:tcPrChange w:id="1435" w:author="Lilian Biber" w:date="2018-08-09T11:44:00Z">
              <w:tcPr>
                <w:tcW w:w="1090" w:type="dxa"/>
              </w:tcPr>
            </w:tcPrChange>
          </w:tcPr>
          <w:p w14:paraId="720CEE40" w14:textId="77777777" w:rsidR="00E01953" w:rsidRDefault="00E01953" w:rsidP="00FD0821">
            <w:pPr>
              <w:autoSpaceDE w:val="0"/>
              <w:autoSpaceDN w:val="0"/>
              <w:adjustRightInd w:val="0"/>
              <w:rPr>
                <w:ins w:id="1436" w:author="Microsoft Office-gebruiker" w:date="2018-07-30T16:19:00Z"/>
                <w:szCs w:val="22"/>
                <w:lang w:val="en-US"/>
              </w:rPr>
            </w:pPr>
          </w:p>
        </w:tc>
        <w:tc>
          <w:tcPr>
            <w:tcW w:w="1090" w:type="dxa"/>
            <w:tcPrChange w:id="1437" w:author="Lilian Biber" w:date="2018-08-09T11:44:00Z">
              <w:tcPr>
                <w:tcW w:w="1090" w:type="dxa"/>
              </w:tcPr>
            </w:tcPrChange>
          </w:tcPr>
          <w:p w14:paraId="751D1398" w14:textId="77777777" w:rsidR="00E01953" w:rsidRDefault="00E01953" w:rsidP="00FD0821">
            <w:pPr>
              <w:autoSpaceDE w:val="0"/>
              <w:autoSpaceDN w:val="0"/>
              <w:adjustRightInd w:val="0"/>
              <w:rPr>
                <w:ins w:id="1438" w:author="Microsoft Office-gebruiker" w:date="2018-07-31T08:01:00Z"/>
                <w:szCs w:val="22"/>
                <w:lang w:val="en-US"/>
              </w:rPr>
            </w:pPr>
          </w:p>
        </w:tc>
      </w:tr>
      <w:tr w:rsidR="00E01953" w14:paraId="77EDCD1D" w14:textId="77777777" w:rsidTr="00E01953">
        <w:trPr>
          <w:ins w:id="1439" w:author="Microsoft Office-gebruiker" w:date="2018-07-30T16:29:00Z"/>
        </w:trPr>
        <w:tc>
          <w:tcPr>
            <w:tcW w:w="747" w:type="dxa"/>
            <w:tcPrChange w:id="1440" w:author="Lilian Biber" w:date="2018-08-09T11:44:00Z">
              <w:tcPr>
                <w:tcW w:w="747" w:type="dxa"/>
              </w:tcPr>
            </w:tcPrChange>
          </w:tcPr>
          <w:p w14:paraId="5CAF8BEE" w14:textId="77777777" w:rsidR="00E01953" w:rsidRDefault="00E01953" w:rsidP="00696C29">
            <w:pPr>
              <w:tabs>
                <w:tab w:val="left" w:pos="20"/>
                <w:tab w:val="left" w:pos="360"/>
              </w:tabs>
              <w:autoSpaceDE w:val="0"/>
              <w:autoSpaceDN w:val="0"/>
              <w:adjustRightInd w:val="0"/>
              <w:rPr>
                <w:ins w:id="1441" w:author="Microsoft Office-gebruiker" w:date="2018-07-30T16:39:00Z"/>
                <w:rFonts w:ascii="Avenir Next" w:hAnsi="Avenir Next" w:cs="Avenir Next"/>
                <w:color w:val="000000"/>
                <w:szCs w:val="22"/>
                <w:lang w:val="nl-NL" w:eastAsia="en-GB"/>
              </w:rPr>
            </w:pPr>
            <w:ins w:id="1442" w:author="Microsoft Office-gebruiker" w:date="2018-07-30T17:24:00Z">
              <w:r>
                <w:rPr>
                  <w:rFonts w:ascii="Avenir Next" w:hAnsi="Avenir Next" w:cs="Avenir Next"/>
                  <w:color w:val="000000"/>
                  <w:szCs w:val="22"/>
                  <w:lang w:val="nl-NL" w:eastAsia="en-GB"/>
                </w:rPr>
                <w:t>O</w:t>
              </w:r>
            </w:ins>
          </w:p>
        </w:tc>
        <w:tc>
          <w:tcPr>
            <w:tcW w:w="986" w:type="dxa"/>
            <w:tcPrChange w:id="1443" w:author="Lilian Biber" w:date="2018-08-09T11:44:00Z">
              <w:tcPr>
                <w:tcW w:w="986" w:type="dxa"/>
              </w:tcPr>
            </w:tcPrChange>
          </w:tcPr>
          <w:p w14:paraId="55981954" w14:textId="77777777" w:rsidR="00E01953" w:rsidRDefault="00E01953" w:rsidP="00696C29">
            <w:pPr>
              <w:tabs>
                <w:tab w:val="left" w:pos="20"/>
                <w:tab w:val="left" w:pos="360"/>
              </w:tabs>
              <w:autoSpaceDE w:val="0"/>
              <w:autoSpaceDN w:val="0"/>
              <w:adjustRightInd w:val="0"/>
              <w:rPr>
                <w:ins w:id="1444" w:author="Microsoft Office-gebruiker" w:date="2018-07-30T16:42:00Z"/>
                <w:rFonts w:ascii="Avenir Next" w:hAnsi="Avenir Next" w:cs="Avenir Next"/>
                <w:color w:val="000000"/>
                <w:szCs w:val="22"/>
                <w:lang w:val="nl-NL" w:eastAsia="en-GB"/>
              </w:rPr>
            </w:pPr>
            <w:ins w:id="1445" w:author="Microsoft Office-gebruiker" w:date="2018-07-30T17:24:00Z">
              <w:r>
                <w:rPr>
                  <w:rFonts w:ascii="Avenir Next" w:hAnsi="Avenir Next" w:cs="Avenir Next"/>
                  <w:color w:val="000000"/>
                  <w:szCs w:val="22"/>
                  <w:lang w:val="nl-NL" w:eastAsia="en-GB"/>
                </w:rPr>
                <w:t>L</w:t>
              </w:r>
            </w:ins>
          </w:p>
        </w:tc>
        <w:tc>
          <w:tcPr>
            <w:tcW w:w="6365" w:type="dxa"/>
            <w:tcPrChange w:id="1446" w:author="Lilian Biber" w:date="2018-08-09T11:44:00Z">
              <w:tcPr>
                <w:tcW w:w="6365" w:type="dxa"/>
              </w:tcPr>
            </w:tcPrChange>
          </w:tcPr>
          <w:p w14:paraId="47108C9F" w14:textId="77777777" w:rsidR="000D7B31" w:rsidRDefault="00E01953">
            <w:pPr>
              <w:tabs>
                <w:tab w:val="left" w:pos="20"/>
                <w:tab w:val="left" w:pos="360"/>
              </w:tabs>
              <w:autoSpaceDE w:val="0"/>
              <w:autoSpaceDN w:val="0"/>
              <w:adjustRightInd w:val="0"/>
              <w:rPr>
                <w:ins w:id="1447" w:author="Microsoft Office-gebruiker" w:date="2018-07-30T16:29:00Z"/>
                <w:rFonts w:ascii="Avenir Next" w:hAnsi="Avenir Next" w:cs="Avenir Next"/>
                <w:color w:val="000000"/>
                <w:szCs w:val="22"/>
                <w:lang w:val="nl-NL" w:eastAsia="en-GB"/>
                <w:rPrChange w:id="1448" w:author="Microsoft Office-gebruiker" w:date="2018-07-30T16:31:00Z">
                  <w:rPr>
                    <w:ins w:id="1449" w:author="Microsoft Office-gebruiker" w:date="2018-07-30T16:29:00Z"/>
                    <w:rFonts w:ascii="Avenir Next" w:hAnsi="Avenir Next" w:cs="Avenir Next"/>
                    <w:color w:val="000000"/>
                    <w:szCs w:val="22"/>
                    <w:lang w:val="en-US" w:eastAsia="en-GB"/>
                  </w:rPr>
                </w:rPrChange>
              </w:rPr>
              <w:pPrChange w:id="1450" w:author="Microsoft Office-gebruiker" w:date="2018-07-30T16:29:00Z">
                <w:pPr>
                  <w:numPr>
                    <w:numId w:val="32"/>
                  </w:numPr>
                  <w:tabs>
                    <w:tab w:val="left" w:pos="20"/>
                    <w:tab w:val="left" w:pos="360"/>
                  </w:tabs>
                  <w:autoSpaceDE w:val="0"/>
                  <w:autoSpaceDN w:val="0"/>
                  <w:adjustRightInd w:val="0"/>
                  <w:ind w:left="360" w:hanging="360"/>
                </w:pPr>
              </w:pPrChange>
            </w:pPr>
            <w:ins w:id="1451" w:author="Microsoft Office-gebruiker" w:date="2018-07-30T16:29:00Z">
              <w:r>
                <w:rPr>
                  <w:rFonts w:ascii="Avenir Next" w:hAnsi="Avenir Next" w:cs="Avenir Next"/>
                  <w:color w:val="000000"/>
                  <w:szCs w:val="22"/>
                  <w:lang w:val="nl-NL" w:eastAsia="en-GB"/>
                </w:rPr>
                <w:t>Execution of aggression protocol</w:t>
              </w:r>
            </w:ins>
          </w:p>
        </w:tc>
        <w:tc>
          <w:tcPr>
            <w:tcW w:w="1029" w:type="dxa"/>
            <w:tcPrChange w:id="1452" w:author="Lilian Biber" w:date="2018-08-09T11:44:00Z">
              <w:tcPr>
                <w:tcW w:w="1029" w:type="dxa"/>
              </w:tcPr>
            </w:tcPrChange>
          </w:tcPr>
          <w:p w14:paraId="60EF992F" w14:textId="77777777" w:rsidR="00E01953" w:rsidRDefault="00E01953" w:rsidP="00FD0821">
            <w:pPr>
              <w:autoSpaceDE w:val="0"/>
              <w:autoSpaceDN w:val="0"/>
              <w:adjustRightInd w:val="0"/>
              <w:rPr>
                <w:ins w:id="1453" w:author="Microsoft Office-gebruiker" w:date="2018-07-30T16:29:00Z"/>
                <w:szCs w:val="22"/>
                <w:lang w:val="en-US"/>
              </w:rPr>
            </w:pPr>
          </w:p>
        </w:tc>
        <w:tc>
          <w:tcPr>
            <w:tcW w:w="1090" w:type="dxa"/>
            <w:tcPrChange w:id="1454" w:author="Lilian Biber" w:date="2018-08-09T11:44:00Z">
              <w:tcPr>
                <w:tcW w:w="1090" w:type="dxa"/>
              </w:tcPr>
            </w:tcPrChange>
          </w:tcPr>
          <w:p w14:paraId="62D48FB7" w14:textId="77777777" w:rsidR="00E01953" w:rsidRDefault="00E01953" w:rsidP="00FD0821">
            <w:pPr>
              <w:autoSpaceDE w:val="0"/>
              <w:autoSpaceDN w:val="0"/>
              <w:adjustRightInd w:val="0"/>
              <w:rPr>
                <w:ins w:id="1455" w:author="Microsoft Office-gebruiker" w:date="2018-07-30T16:29:00Z"/>
                <w:szCs w:val="22"/>
                <w:lang w:val="en-US"/>
              </w:rPr>
            </w:pPr>
          </w:p>
        </w:tc>
        <w:tc>
          <w:tcPr>
            <w:tcW w:w="1090" w:type="dxa"/>
            <w:tcPrChange w:id="1456" w:author="Lilian Biber" w:date="2018-08-09T11:44:00Z">
              <w:tcPr>
                <w:tcW w:w="1090" w:type="dxa"/>
              </w:tcPr>
            </w:tcPrChange>
          </w:tcPr>
          <w:p w14:paraId="0F9A520D" w14:textId="77777777" w:rsidR="00E01953" w:rsidRDefault="00E01953" w:rsidP="00FD0821">
            <w:pPr>
              <w:autoSpaceDE w:val="0"/>
              <w:autoSpaceDN w:val="0"/>
              <w:adjustRightInd w:val="0"/>
              <w:rPr>
                <w:ins w:id="1457" w:author="Microsoft Office-gebruiker" w:date="2018-07-30T16:29:00Z"/>
                <w:szCs w:val="22"/>
                <w:lang w:val="en-US"/>
              </w:rPr>
            </w:pPr>
            <w:ins w:id="1458" w:author="Microsoft Office-gebruiker" w:date="2018-07-30T16:32:00Z">
              <w:r>
                <w:rPr>
                  <w:szCs w:val="22"/>
                  <w:lang w:val="en-US"/>
                </w:rPr>
                <w:t>X</w:t>
              </w:r>
            </w:ins>
          </w:p>
        </w:tc>
        <w:tc>
          <w:tcPr>
            <w:tcW w:w="1090" w:type="dxa"/>
            <w:tcPrChange w:id="1459" w:author="Lilian Biber" w:date="2018-08-09T11:44:00Z">
              <w:tcPr>
                <w:tcW w:w="1090" w:type="dxa"/>
              </w:tcPr>
            </w:tcPrChange>
          </w:tcPr>
          <w:p w14:paraId="2E4A65C9" w14:textId="77777777" w:rsidR="00E01953" w:rsidRDefault="00E01953" w:rsidP="00FD0821">
            <w:pPr>
              <w:autoSpaceDE w:val="0"/>
              <w:autoSpaceDN w:val="0"/>
              <w:adjustRightInd w:val="0"/>
              <w:rPr>
                <w:ins w:id="1460" w:author="Microsoft Office-gebruiker" w:date="2018-07-30T16:29:00Z"/>
                <w:szCs w:val="22"/>
                <w:lang w:val="en-US"/>
              </w:rPr>
            </w:pPr>
          </w:p>
        </w:tc>
        <w:tc>
          <w:tcPr>
            <w:tcW w:w="1090" w:type="dxa"/>
            <w:tcPrChange w:id="1461" w:author="Lilian Biber" w:date="2018-08-09T11:44:00Z">
              <w:tcPr>
                <w:tcW w:w="1090" w:type="dxa"/>
              </w:tcPr>
            </w:tcPrChange>
          </w:tcPr>
          <w:p w14:paraId="772F982C" w14:textId="77777777" w:rsidR="00E01953" w:rsidRDefault="00E01953" w:rsidP="00FD0821">
            <w:pPr>
              <w:autoSpaceDE w:val="0"/>
              <w:autoSpaceDN w:val="0"/>
              <w:adjustRightInd w:val="0"/>
              <w:rPr>
                <w:ins w:id="1462" w:author="Microsoft Office-gebruiker" w:date="2018-07-31T08:01:00Z"/>
                <w:szCs w:val="22"/>
                <w:lang w:val="en-US"/>
              </w:rPr>
            </w:pPr>
          </w:p>
        </w:tc>
      </w:tr>
      <w:tr w:rsidR="00E01953" w14:paraId="6F93F54B" w14:textId="77777777" w:rsidTr="00E01953">
        <w:trPr>
          <w:ins w:id="1463" w:author="Microsoft Office-gebruiker" w:date="2018-07-30T16:29:00Z"/>
        </w:trPr>
        <w:tc>
          <w:tcPr>
            <w:tcW w:w="747" w:type="dxa"/>
            <w:tcPrChange w:id="1464" w:author="Lilian Biber" w:date="2018-08-09T11:44:00Z">
              <w:tcPr>
                <w:tcW w:w="747" w:type="dxa"/>
              </w:tcPr>
            </w:tcPrChange>
          </w:tcPr>
          <w:p w14:paraId="78E2B88F" w14:textId="77777777" w:rsidR="00E01953" w:rsidRDefault="00E01953" w:rsidP="00696C29">
            <w:pPr>
              <w:tabs>
                <w:tab w:val="left" w:pos="20"/>
                <w:tab w:val="left" w:pos="360"/>
              </w:tabs>
              <w:autoSpaceDE w:val="0"/>
              <w:autoSpaceDN w:val="0"/>
              <w:adjustRightInd w:val="0"/>
              <w:rPr>
                <w:ins w:id="1465" w:author="Microsoft Office-gebruiker" w:date="2018-07-30T16:39:00Z"/>
                <w:rFonts w:ascii="Avenir Next" w:hAnsi="Avenir Next" w:cs="Avenir Next"/>
                <w:color w:val="000000"/>
                <w:szCs w:val="22"/>
                <w:lang w:val="nl-NL" w:eastAsia="en-GB"/>
              </w:rPr>
            </w:pPr>
            <w:ins w:id="1466" w:author="Microsoft Office-gebruiker" w:date="2018-07-30T17:24:00Z">
              <w:r>
                <w:rPr>
                  <w:rFonts w:ascii="Avenir Next" w:hAnsi="Avenir Next" w:cs="Avenir Next"/>
                  <w:color w:val="000000"/>
                  <w:szCs w:val="22"/>
                  <w:lang w:val="nl-NL" w:eastAsia="en-GB"/>
                </w:rPr>
                <w:t>T</w:t>
              </w:r>
            </w:ins>
          </w:p>
        </w:tc>
        <w:tc>
          <w:tcPr>
            <w:tcW w:w="986" w:type="dxa"/>
            <w:tcPrChange w:id="1467" w:author="Lilian Biber" w:date="2018-08-09T11:44:00Z">
              <w:tcPr>
                <w:tcW w:w="986" w:type="dxa"/>
              </w:tcPr>
            </w:tcPrChange>
          </w:tcPr>
          <w:p w14:paraId="2CCF3CDD" w14:textId="77777777" w:rsidR="00E01953" w:rsidRDefault="00E01953" w:rsidP="00696C29">
            <w:pPr>
              <w:tabs>
                <w:tab w:val="left" w:pos="20"/>
                <w:tab w:val="left" w:pos="360"/>
              </w:tabs>
              <w:autoSpaceDE w:val="0"/>
              <w:autoSpaceDN w:val="0"/>
              <w:adjustRightInd w:val="0"/>
              <w:rPr>
                <w:ins w:id="1468" w:author="Microsoft Office-gebruiker" w:date="2018-07-30T16:42:00Z"/>
                <w:rFonts w:ascii="Avenir Next" w:hAnsi="Avenir Next" w:cs="Avenir Next"/>
                <w:color w:val="000000"/>
                <w:szCs w:val="22"/>
                <w:lang w:val="nl-NL" w:eastAsia="en-GB"/>
              </w:rPr>
            </w:pPr>
            <w:ins w:id="1469" w:author="Microsoft Office-gebruiker" w:date="2018-07-30T17:24:00Z">
              <w:r>
                <w:rPr>
                  <w:rFonts w:ascii="Avenir Next" w:hAnsi="Avenir Next" w:cs="Avenir Next"/>
                  <w:color w:val="000000"/>
                  <w:szCs w:val="22"/>
                  <w:lang w:val="nl-NL" w:eastAsia="en-GB"/>
                </w:rPr>
                <w:t>L</w:t>
              </w:r>
            </w:ins>
          </w:p>
        </w:tc>
        <w:tc>
          <w:tcPr>
            <w:tcW w:w="6365" w:type="dxa"/>
            <w:tcPrChange w:id="1470" w:author="Lilian Biber" w:date="2018-08-09T11:44:00Z">
              <w:tcPr>
                <w:tcW w:w="6365" w:type="dxa"/>
              </w:tcPr>
            </w:tcPrChange>
          </w:tcPr>
          <w:p w14:paraId="255EA7F4" w14:textId="77777777" w:rsidR="000D7B31" w:rsidRDefault="00E01953">
            <w:pPr>
              <w:tabs>
                <w:tab w:val="left" w:pos="20"/>
                <w:tab w:val="left" w:pos="360"/>
              </w:tabs>
              <w:autoSpaceDE w:val="0"/>
              <w:autoSpaceDN w:val="0"/>
              <w:adjustRightInd w:val="0"/>
              <w:rPr>
                <w:ins w:id="1471" w:author="Microsoft Office-gebruiker" w:date="2018-07-30T16:29:00Z"/>
                <w:rFonts w:ascii="Avenir Next" w:hAnsi="Avenir Next" w:cs="Avenir Next"/>
                <w:color w:val="000000"/>
                <w:szCs w:val="22"/>
                <w:lang w:val="nl-NL" w:eastAsia="en-GB"/>
                <w:rPrChange w:id="1472" w:author="Microsoft Office-gebruiker" w:date="2018-07-30T16:31:00Z">
                  <w:rPr>
                    <w:ins w:id="1473" w:author="Microsoft Office-gebruiker" w:date="2018-07-30T16:29:00Z"/>
                    <w:rFonts w:ascii="Avenir Next" w:hAnsi="Avenir Next" w:cs="Avenir Next"/>
                    <w:color w:val="000000"/>
                    <w:szCs w:val="22"/>
                    <w:lang w:val="en-US" w:eastAsia="en-GB"/>
                  </w:rPr>
                </w:rPrChange>
              </w:rPr>
              <w:pPrChange w:id="1474" w:author="Microsoft Office-gebruiker" w:date="2018-07-30T16:29:00Z">
                <w:pPr>
                  <w:numPr>
                    <w:numId w:val="32"/>
                  </w:numPr>
                  <w:tabs>
                    <w:tab w:val="left" w:pos="20"/>
                    <w:tab w:val="left" w:pos="360"/>
                  </w:tabs>
                  <w:autoSpaceDE w:val="0"/>
                  <w:autoSpaceDN w:val="0"/>
                  <w:adjustRightInd w:val="0"/>
                  <w:ind w:left="360" w:hanging="360"/>
                </w:pPr>
              </w:pPrChange>
            </w:pPr>
            <w:ins w:id="1475" w:author="Microsoft Office-gebruiker" w:date="2018-07-30T16:29:00Z">
              <w:r>
                <w:rPr>
                  <w:rFonts w:ascii="Avenir Next" w:hAnsi="Avenir Next" w:cs="Avenir Next"/>
                  <w:color w:val="000000"/>
                  <w:szCs w:val="22"/>
                  <w:lang w:val="nl-NL" w:eastAsia="en-GB"/>
                </w:rPr>
                <w:t>Overseeing TRM-training</w:t>
              </w:r>
            </w:ins>
          </w:p>
        </w:tc>
        <w:tc>
          <w:tcPr>
            <w:tcW w:w="1029" w:type="dxa"/>
            <w:tcPrChange w:id="1476" w:author="Lilian Biber" w:date="2018-08-09T11:44:00Z">
              <w:tcPr>
                <w:tcW w:w="1029" w:type="dxa"/>
              </w:tcPr>
            </w:tcPrChange>
          </w:tcPr>
          <w:p w14:paraId="3B5E01ED" w14:textId="77777777" w:rsidR="00E01953" w:rsidRDefault="00E01953" w:rsidP="00FD0821">
            <w:pPr>
              <w:autoSpaceDE w:val="0"/>
              <w:autoSpaceDN w:val="0"/>
              <w:adjustRightInd w:val="0"/>
              <w:rPr>
                <w:ins w:id="1477" w:author="Microsoft Office-gebruiker" w:date="2018-07-30T16:29:00Z"/>
                <w:szCs w:val="22"/>
                <w:lang w:val="en-US"/>
              </w:rPr>
            </w:pPr>
          </w:p>
        </w:tc>
        <w:tc>
          <w:tcPr>
            <w:tcW w:w="1090" w:type="dxa"/>
            <w:tcPrChange w:id="1478" w:author="Lilian Biber" w:date="2018-08-09T11:44:00Z">
              <w:tcPr>
                <w:tcW w:w="1090" w:type="dxa"/>
              </w:tcPr>
            </w:tcPrChange>
          </w:tcPr>
          <w:p w14:paraId="207CA31D" w14:textId="77777777" w:rsidR="00E01953" w:rsidRDefault="00E01953" w:rsidP="00FD0821">
            <w:pPr>
              <w:autoSpaceDE w:val="0"/>
              <w:autoSpaceDN w:val="0"/>
              <w:adjustRightInd w:val="0"/>
              <w:rPr>
                <w:ins w:id="1479" w:author="Microsoft Office-gebruiker" w:date="2018-07-30T16:29:00Z"/>
                <w:szCs w:val="22"/>
                <w:lang w:val="en-US"/>
              </w:rPr>
            </w:pPr>
          </w:p>
        </w:tc>
        <w:tc>
          <w:tcPr>
            <w:tcW w:w="1090" w:type="dxa"/>
            <w:tcPrChange w:id="1480" w:author="Lilian Biber" w:date="2018-08-09T11:44:00Z">
              <w:tcPr>
                <w:tcW w:w="1090" w:type="dxa"/>
              </w:tcPr>
            </w:tcPrChange>
          </w:tcPr>
          <w:p w14:paraId="688A43FC" w14:textId="77777777" w:rsidR="00E01953" w:rsidRDefault="00E01953" w:rsidP="00FD0821">
            <w:pPr>
              <w:autoSpaceDE w:val="0"/>
              <w:autoSpaceDN w:val="0"/>
              <w:adjustRightInd w:val="0"/>
              <w:rPr>
                <w:ins w:id="1481" w:author="Microsoft Office-gebruiker" w:date="2018-07-30T16:29:00Z"/>
                <w:szCs w:val="22"/>
                <w:lang w:val="en-US"/>
              </w:rPr>
            </w:pPr>
            <w:ins w:id="1482" w:author="Microsoft Office-gebruiker" w:date="2018-07-30T16:32:00Z">
              <w:r>
                <w:rPr>
                  <w:szCs w:val="22"/>
                  <w:lang w:val="en-US"/>
                </w:rPr>
                <w:t>X</w:t>
              </w:r>
            </w:ins>
          </w:p>
        </w:tc>
        <w:tc>
          <w:tcPr>
            <w:tcW w:w="1090" w:type="dxa"/>
            <w:tcPrChange w:id="1483" w:author="Lilian Biber" w:date="2018-08-09T11:44:00Z">
              <w:tcPr>
                <w:tcW w:w="1090" w:type="dxa"/>
              </w:tcPr>
            </w:tcPrChange>
          </w:tcPr>
          <w:p w14:paraId="1B5EFA15" w14:textId="77777777" w:rsidR="00E01953" w:rsidRDefault="00E01953" w:rsidP="00FD0821">
            <w:pPr>
              <w:autoSpaceDE w:val="0"/>
              <w:autoSpaceDN w:val="0"/>
              <w:adjustRightInd w:val="0"/>
              <w:rPr>
                <w:ins w:id="1484" w:author="Microsoft Office-gebruiker" w:date="2018-07-30T16:29:00Z"/>
                <w:szCs w:val="22"/>
                <w:lang w:val="en-US"/>
              </w:rPr>
            </w:pPr>
          </w:p>
        </w:tc>
        <w:tc>
          <w:tcPr>
            <w:tcW w:w="1090" w:type="dxa"/>
            <w:tcPrChange w:id="1485" w:author="Lilian Biber" w:date="2018-08-09T11:44:00Z">
              <w:tcPr>
                <w:tcW w:w="1090" w:type="dxa"/>
              </w:tcPr>
            </w:tcPrChange>
          </w:tcPr>
          <w:p w14:paraId="25ACC1CF" w14:textId="77777777" w:rsidR="00E01953" w:rsidRDefault="00E01953" w:rsidP="00FD0821">
            <w:pPr>
              <w:autoSpaceDE w:val="0"/>
              <w:autoSpaceDN w:val="0"/>
              <w:adjustRightInd w:val="0"/>
              <w:rPr>
                <w:ins w:id="1486" w:author="Microsoft Office-gebruiker" w:date="2018-07-31T08:01:00Z"/>
                <w:szCs w:val="22"/>
                <w:lang w:val="en-US"/>
              </w:rPr>
            </w:pPr>
          </w:p>
        </w:tc>
      </w:tr>
      <w:tr w:rsidR="00E01953" w14:paraId="01B43284" w14:textId="77777777" w:rsidTr="00E01953">
        <w:trPr>
          <w:ins w:id="1487" w:author="Microsoft Office-gebruiker" w:date="2018-07-30T16:27:00Z"/>
        </w:trPr>
        <w:tc>
          <w:tcPr>
            <w:tcW w:w="747" w:type="dxa"/>
            <w:tcPrChange w:id="1488" w:author="Lilian Biber" w:date="2018-08-09T11:44:00Z">
              <w:tcPr>
                <w:tcW w:w="747" w:type="dxa"/>
              </w:tcPr>
            </w:tcPrChange>
          </w:tcPr>
          <w:p w14:paraId="1A3628F2" w14:textId="77777777" w:rsidR="00E01953" w:rsidRPr="00B724E8" w:rsidRDefault="00E01953" w:rsidP="00696C29">
            <w:pPr>
              <w:tabs>
                <w:tab w:val="left" w:pos="20"/>
                <w:tab w:val="left" w:pos="360"/>
              </w:tabs>
              <w:autoSpaceDE w:val="0"/>
              <w:autoSpaceDN w:val="0"/>
              <w:adjustRightInd w:val="0"/>
              <w:rPr>
                <w:ins w:id="1489" w:author="Microsoft Office-gebruiker" w:date="2018-07-30T16:39:00Z"/>
                <w:rFonts w:ascii="Avenir Next" w:hAnsi="Avenir Next" w:cs="Avenir Next"/>
                <w:color w:val="000000"/>
                <w:szCs w:val="22"/>
                <w:lang w:val="en-US" w:eastAsia="en-GB"/>
              </w:rPr>
            </w:pPr>
            <w:ins w:id="1490" w:author="Microsoft Office-gebruiker" w:date="2018-07-30T17:56:00Z">
              <w:r>
                <w:rPr>
                  <w:rFonts w:ascii="Avenir Next" w:hAnsi="Avenir Next" w:cs="Avenir Next"/>
                  <w:color w:val="000000"/>
                  <w:szCs w:val="22"/>
                  <w:lang w:val="en-US" w:eastAsia="en-GB"/>
                </w:rPr>
                <w:t>T</w:t>
              </w:r>
            </w:ins>
          </w:p>
        </w:tc>
        <w:tc>
          <w:tcPr>
            <w:tcW w:w="986" w:type="dxa"/>
            <w:tcPrChange w:id="1491" w:author="Lilian Biber" w:date="2018-08-09T11:44:00Z">
              <w:tcPr>
                <w:tcW w:w="986" w:type="dxa"/>
              </w:tcPr>
            </w:tcPrChange>
          </w:tcPr>
          <w:p w14:paraId="2ACD9891" w14:textId="77777777" w:rsidR="00E01953" w:rsidRPr="00B724E8" w:rsidRDefault="00E01953" w:rsidP="00696C29">
            <w:pPr>
              <w:tabs>
                <w:tab w:val="left" w:pos="20"/>
                <w:tab w:val="left" w:pos="360"/>
              </w:tabs>
              <w:autoSpaceDE w:val="0"/>
              <w:autoSpaceDN w:val="0"/>
              <w:adjustRightInd w:val="0"/>
              <w:rPr>
                <w:ins w:id="1492" w:author="Microsoft Office-gebruiker" w:date="2018-07-30T16:42:00Z"/>
                <w:rFonts w:ascii="Avenir Next" w:hAnsi="Avenir Next" w:cs="Avenir Next"/>
                <w:color w:val="000000"/>
                <w:szCs w:val="22"/>
                <w:lang w:val="en-US" w:eastAsia="en-GB"/>
              </w:rPr>
            </w:pPr>
            <w:ins w:id="1493" w:author="Microsoft Office-gebruiker" w:date="2018-07-30T17:56:00Z">
              <w:r>
                <w:rPr>
                  <w:rFonts w:ascii="Avenir Next" w:hAnsi="Avenir Next" w:cs="Avenir Next"/>
                  <w:color w:val="000000"/>
                  <w:szCs w:val="22"/>
                  <w:lang w:val="en-US" w:eastAsia="en-GB"/>
                </w:rPr>
                <w:t>S/H/L/E</w:t>
              </w:r>
            </w:ins>
          </w:p>
        </w:tc>
        <w:tc>
          <w:tcPr>
            <w:tcW w:w="6365" w:type="dxa"/>
            <w:tcPrChange w:id="1494" w:author="Lilian Biber" w:date="2018-08-09T11:44:00Z">
              <w:tcPr>
                <w:tcW w:w="6365" w:type="dxa"/>
              </w:tcPr>
            </w:tcPrChange>
          </w:tcPr>
          <w:p w14:paraId="2C62C58C" w14:textId="77777777" w:rsidR="000D7B31" w:rsidRDefault="00E01953">
            <w:pPr>
              <w:tabs>
                <w:tab w:val="left" w:pos="20"/>
                <w:tab w:val="left" w:pos="360"/>
              </w:tabs>
              <w:autoSpaceDE w:val="0"/>
              <w:autoSpaceDN w:val="0"/>
              <w:adjustRightInd w:val="0"/>
              <w:rPr>
                <w:ins w:id="1495" w:author="Microsoft Office-gebruiker" w:date="2018-07-30T16:27:00Z"/>
                <w:rFonts w:ascii="Avenir Next" w:hAnsi="Avenir Next" w:cs="Avenir Next"/>
                <w:color w:val="000000"/>
                <w:szCs w:val="22"/>
                <w:lang w:val="en-US" w:eastAsia="en-GB"/>
                <w:rPrChange w:id="1496" w:author="Microsoft Office-gebruiker" w:date="2018-07-30T16:29:00Z">
                  <w:rPr>
                    <w:ins w:id="1497" w:author="Microsoft Office-gebruiker" w:date="2018-07-30T16:27:00Z"/>
                    <w:rFonts w:ascii="Avenir Next" w:hAnsi="Avenir Next" w:cs="Avenir Next"/>
                    <w:color w:val="000000"/>
                    <w:szCs w:val="22"/>
                    <w:lang w:val="nl-NL" w:eastAsia="en-GB"/>
                  </w:rPr>
                </w:rPrChange>
              </w:rPr>
              <w:pPrChange w:id="1498" w:author="Microsoft Office-gebruiker" w:date="2018-07-30T16:29:00Z">
                <w:pPr>
                  <w:numPr>
                    <w:numId w:val="32"/>
                  </w:numPr>
                  <w:tabs>
                    <w:tab w:val="left" w:pos="20"/>
                    <w:tab w:val="left" w:pos="360"/>
                  </w:tabs>
                  <w:autoSpaceDE w:val="0"/>
                  <w:autoSpaceDN w:val="0"/>
                  <w:adjustRightInd w:val="0"/>
                  <w:ind w:left="360" w:hanging="360"/>
                </w:pPr>
              </w:pPrChange>
            </w:pPr>
            <w:ins w:id="1499" w:author="Microsoft Office-gebruiker" w:date="2018-07-30T16:29:00Z">
              <w:r w:rsidRPr="00B724E8">
                <w:rPr>
                  <w:rFonts w:ascii="Avenir Next" w:hAnsi="Avenir Next" w:cs="Avenir Next"/>
                  <w:color w:val="000000"/>
                  <w:szCs w:val="22"/>
                  <w:lang w:val="en-US" w:eastAsia="en-GB"/>
                </w:rPr>
                <w:t>Ensure that training facilities are operational</w:t>
              </w:r>
            </w:ins>
          </w:p>
        </w:tc>
        <w:tc>
          <w:tcPr>
            <w:tcW w:w="1029" w:type="dxa"/>
            <w:tcPrChange w:id="1500" w:author="Lilian Biber" w:date="2018-08-09T11:44:00Z">
              <w:tcPr>
                <w:tcW w:w="1029" w:type="dxa"/>
              </w:tcPr>
            </w:tcPrChange>
          </w:tcPr>
          <w:p w14:paraId="644161A6" w14:textId="77777777" w:rsidR="00E01953" w:rsidRDefault="00E01953" w:rsidP="00FD0821">
            <w:pPr>
              <w:autoSpaceDE w:val="0"/>
              <w:autoSpaceDN w:val="0"/>
              <w:adjustRightInd w:val="0"/>
              <w:rPr>
                <w:ins w:id="1501" w:author="Microsoft Office-gebruiker" w:date="2018-07-30T16:27:00Z"/>
                <w:szCs w:val="22"/>
                <w:lang w:val="en-US"/>
              </w:rPr>
            </w:pPr>
          </w:p>
        </w:tc>
        <w:tc>
          <w:tcPr>
            <w:tcW w:w="1090" w:type="dxa"/>
            <w:tcPrChange w:id="1502" w:author="Lilian Biber" w:date="2018-08-09T11:44:00Z">
              <w:tcPr>
                <w:tcW w:w="1090" w:type="dxa"/>
              </w:tcPr>
            </w:tcPrChange>
          </w:tcPr>
          <w:p w14:paraId="3B4C1CAF" w14:textId="77777777" w:rsidR="00E01953" w:rsidRDefault="00E01953" w:rsidP="00FD0821">
            <w:pPr>
              <w:autoSpaceDE w:val="0"/>
              <w:autoSpaceDN w:val="0"/>
              <w:adjustRightInd w:val="0"/>
              <w:rPr>
                <w:ins w:id="1503" w:author="Microsoft Office-gebruiker" w:date="2018-07-30T16:27:00Z"/>
                <w:szCs w:val="22"/>
                <w:lang w:val="en-US"/>
              </w:rPr>
            </w:pPr>
          </w:p>
        </w:tc>
        <w:tc>
          <w:tcPr>
            <w:tcW w:w="1090" w:type="dxa"/>
            <w:tcPrChange w:id="1504" w:author="Lilian Biber" w:date="2018-08-09T11:44:00Z">
              <w:tcPr>
                <w:tcW w:w="1090" w:type="dxa"/>
              </w:tcPr>
            </w:tcPrChange>
          </w:tcPr>
          <w:p w14:paraId="71F53751" w14:textId="77777777" w:rsidR="00E01953" w:rsidRDefault="00E01953" w:rsidP="00FD0821">
            <w:pPr>
              <w:autoSpaceDE w:val="0"/>
              <w:autoSpaceDN w:val="0"/>
              <w:adjustRightInd w:val="0"/>
              <w:rPr>
                <w:ins w:id="1505" w:author="Microsoft Office-gebruiker" w:date="2018-07-30T16:27:00Z"/>
                <w:szCs w:val="22"/>
                <w:lang w:val="en-US"/>
              </w:rPr>
            </w:pPr>
            <w:ins w:id="1506" w:author="Microsoft Office-gebruiker" w:date="2018-07-30T16:32:00Z">
              <w:r>
                <w:rPr>
                  <w:szCs w:val="22"/>
                  <w:lang w:val="en-US"/>
                </w:rPr>
                <w:t>X</w:t>
              </w:r>
            </w:ins>
          </w:p>
        </w:tc>
        <w:tc>
          <w:tcPr>
            <w:tcW w:w="1090" w:type="dxa"/>
            <w:tcPrChange w:id="1507" w:author="Lilian Biber" w:date="2018-08-09T11:44:00Z">
              <w:tcPr>
                <w:tcW w:w="1090" w:type="dxa"/>
              </w:tcPr>
            </w:tcPrChange>
          </w:tcPr>
          <w:p w14:paraId="67582525" w14:textId="77777777" w:rsidR="00E01953" w:rsidRDefault="00E01953" w:rsidP="00FD0821">
            <w:pPr>
              <w:autoSpaceDE w:val="0"/>
              <w:autoSpaceDN w:val="0"/>
              <w:adjustRightInd w:val="0"/>
              <w:rPr>
                <w:ins w:id="1508" w:author="Microsoft Office-gebruiker" w:date="2018-07-30T16:27:00Z"/>
                <w:szCs w:val="22"/>
                <w:lang w:val="en-US"/>
              </w:rPr>
            </w:pPr>
          </w:p>
        </w:tc>
        <w:tc>
          <w:tcPr>
            <w:tcW w:w="1090" w:type="dxa"/>
            <w:tcPrChange w:id="1509" w:author="Lilian Biber" w:date="2018-08-09T11:44:00Z">
              <w:tcPr>
                <w:tcW w:w="1090" w:type="dxa"/>
              </w:tcPr>
            </w:tcPrChange>
          </w:tcPr>
          <w:p w14:paraId="3B95ED0F" w14:textId="77777777" w:rsidR="00E01953" w:rsidRDefault="00E01953" w:rsidP="00FD0821">
            <w:pPr>
              <w:autoSpaceDE w:val="0"/>
              <w:autoSpaceDN w:val="0"/>
              <w:adjustRightInd w:val="0"/>
              <w:rPr>
                <w:ins w:id="1510" w:author="Microsoft Office-gebruiker" w:date="2018-07-31T08:01:00Z"/>
                <w:szCs w:val="22"/>
                <w:lang w:val="en-US"/>
              </w:rPr>
            </w:pPr>
          </w:p>
        </w:tc>
      </w:tr>
      <w:tr w:rsidR="00E01953" w14:paraId="2B2E4B32" w14:textId="77777777" w:rsidTr="00E01953">
        <w:trPr>
          <w:ins w:id="1511" w:author="Microsoft Office-gebruiker" w:date="2018-07-30T16:28:00Z"/>
        </w:trPr>
        <w:tc>
          <w:tcPr>
            <w:tcW w:w="747" w:type="dxa"/>
            <w:tcPrChange w:id="1512" w:author="Lilian Biber" w:date="2018-08-09T11:44:00Z">
              <w:tcPr>
                <w:tcW w:w="747" w:type="dxa"/>
              </w:tcPr>
            </w:tcPrChange>
          </w:tcPr>
          <w:p w14:paraId="7902B22A" w14:textId="77777777" w:rsidR="00E01953" w:rsidRDefault="00E01953" w:rsidP="00696C29">
            <w:pPr>
              <w:tabs>
                <w:tab w:val="left" w:pos="20"/>
                <w:tab w:val="left" w:pos="360"/>
              </w:tabs>
              <w:autoSpaceDE w:val="0"/>
              <w:autoSpaceDN w:val="0"/>
              <w:adjustRightInd w:val="0"/>
              <w:rPr>
                <w:ins w:id="1513" w:author="Microsoft Office-gebruiker" w:date="2018-07-30T16:39:00Z"/>
                <w:rFonts w:ascii="Avenir Next" w:hAnsi="Avenir Next" w:cs="Avenir Next"/>
                <w:color w:val="000000"/>
                <w:szCs w:val="22"/>
                <w:lang w:val="nl-NL" w:eastAsia="en-GB"/>
              </w:rPr>
            </w:pPr>
            <w:ins w:id="1514" w:author="Microsoft Office-gebruiker" w:date="2018-07-30T17:26:00Z">
              <w:r>
                <w:rPr>
                  <w:rFonts w:ascii="Avenir Next" w:hAnsi="Avenir Next" w:cs="Avenir Next"/>
                  <w:color w:val="000000"/>
                  <w:szCs w:val="22"/>
                  <w:lang w:val="nl-NL" w:eastAsia="en-GB"/>
                </w:rPr>
                <w:t>S</w:t>
              </w:r>
            </w:ins>
          </w:p>
        </w:tc>
        <w:tc>
          <w:tcPr>
            <w:tcW w:w="986" w:type="dxa"/>
            <w:tcPrChange w:id="1515" w:author="Lilian Biber" w:date="2018-08-09T11:44:00Z">
              <w:tcPr>
                <w:tcW w:w="986" w:type="dxa"/>
              </w:tcPr>
            </w:tcPrChange>
          </w:tcPr>
          <w:p w14:paraId="7779E8A6" w14:textId="77777777" w:rsidR="00E01953" w:rsidRDefault="00E01953" w:rsidP="00696C29">
            <w:pPr>
              <w:tabs>
                <w:tab w:val="left" w:pos="20"/>
                <w:tab w:val="left" w:pos="360"/>
              </w:tabs>
              <w:autoSpaceDE w:val="0"/>
              <w:autoSpaceDN w:val="0"/>
              <w:adjustRightInd w:val="0"/>
              <w:rPr>
                <w:ins w:id="1516" w:author="Microsoft Office-gebruiker" w:date="2018-07-30T16:42:00Z"/>
                <w:rFonts w:ascii="Avenir Next" w:hAnsi="Avenir Next" w:cs="Avenir Next"/>
                <w:color w:val="000000"/>
                <w:szCs w:val="22"/>
                <w:lang w:val="nl-NL" w:eastAsia="en-GB"/>
              </w:rPr>
            </w:pPr>
            <w:ins w:id="1517" w:author="Microsoft Office-gebruiker" w:date="2018-07-30T17:26:00Z">
              <w:r>
                <w:rPr>
                  <w:rFonts w:ascii="Avenir Next" w:hAnsi="Avenir Next" w:cs="Avenir Next"/>
                  <w:color w:val="000000"/>
                  <w:szCs w:val="22"/>
                  <w:lang w:val="nl-NL" w:eastAsia="en-GB"/>
                </w:rPr>
                <w:t>E</w:t>
              </w:r>
            </w:ins>
          </w:p>
        </w:tc>
        <w:tc>
          <w:tcPr>
            <w:tcW w:w="6365" w:type="dxa"/>
            <w:tcPrChange w:id="1518" w:author="Lilian Biber" w:date="2018-08-09T11:44:00Z">
              <w:tcPr>
                <w:tcW w:w="6365" w:type="dxa"/>
              </w:tcPr>
            </w:tcPrChange>
          </w:tcPr>
          <w:p w14:paraId="1ADF0EBC" w14:textId="77777777" w:rsidR="000D7B31" w:rsidRDefault="00E01953">
            <w:pPr>
              <w:tabs>
                <w:tab w:val="left" w:pos="20"/>
                <w:tab w:val="left" w:pos="360"/>
              </w:tabs>
              <w:autoSpaceDE w:val="0"/>
              <w:autoSpaceDN w:val="0"/>
              <w:adjustRightInd w:val="0"/>
              <w:rPr>
                <w:ins w:id="1519" w:author="Microsoft Office-gebruiker" w:date="2018-07-30T16:28:00Z"/>
                <w:rFonts w:ascii="Avenir Next" w:hAnsi="Avenir Next" w:cs="Avenir Next"/>
                <w:color w:val="000000"/>
                <w:szCs w:val="22"/>
                <w:lang w:val="nl-NL" w:eastAsia="en-GB"/>
                <w:rPrChange w:id="1520" w:author="Microsoft Office-gebruiker" w:date="2018-07-30T16:30:00Z">
                  <w:rPr>
                    <w:ins w:id="1521" w:author="Microsoft Office-gebruiker" w:date="2018-07-30T16:28:00Z"/>
                    <w:rFonts w:ascii="Avenir Next" w:hAnsi="Avenir Next" w:cs="Avenir Next"/>
                    <w:color w:val="000000"/>
                    <w:szCs w:val="22"/>
                    <w:lang w:val="en-US" w:eastAsia="en-GB"/>
                  </w:rPr>
                </w:rPrChange>
              </w:rPr>
              <w:pPrChange w:id="1522" w:author="Microsoft Office-gebruiker" w:date="2018-07-30T16:29:00Z">
                <w:pPr>
                  <w:numPr>
                    <w:numId w:val="32"/>
                  </w:numPr>
                  <w:tabs>
                    <w:tab w:val="left" w:pos="20"/>
                    <w:tab w:val="left" w:pos="360"/>
                  </w:tabs>
                  <w:autoSpaceDE w:val="0"/>
                  <w:autoSpaceDN w:val="0"/>
                  <w:adjustRightInd w:val="0"/>
                  <w:ind w:left="360" w:hanging="360"/>
                </w:pPr>
              </w:pPrChange>
            </w:pPr>
            <w:ins w:id="1523" w:author="Microsoft Office-gebruiker" w:date="2018-07-30T16:29:00Z">
              <w:r>
                <w:rPr>
                  <w:rFonts w:ascii="Avenir Next" w:hAnsi="Avenir Next" w:cs="Avenir Next"/>
                  <w:color w:val="000000"/>
                  <w:szCs w:val="22"/>
                  <w:lang w:val="nl-NL" w:eastAsia="en-GB"/>
                </w:rPr>
                <w:t>Risk management analysis</w:t>
              </w:r>
            </w:ins>
          </w:p>
        </w:tc>
        <w:tc>
          <w:tcPr>
            <w:tcW w:w="1029" w:type="dxa"/>
            <w:tcPrChange w:id="1524" w:author="Lilian Biber" w:date="2018-08-09T11:44:00Z">
              <w:tcPr>
                <w:tcW w:w="1029" w:type="dxa"/>
              </w:tcPr>
            </w:tcPrChange>
          </w:tcPr>
          <w:p w14:paraId="7A450175" w14:textId="77777777" w:rsidR="00E01953" w:rsidRDefault="00E01953" w:rsidP="00FD0821">
            <w:pPr>
              <w:autoSpaceDE w:val="0"/>
              <w:autoSpaceDN w:val="0"/>
              <w:adjustRightInd w:val="0"/>
              <w:rPr>
                <w:ins w:id="1525" w:author="Microsoft Office-gebruiker" w:date="2018-07-30T16:28:00Z"/>
                <w:szCs w:val="22"/>
                <w:lang w:val="en-US"/>
              </w:rPr>
            </w:pPr>
          </w:p>
        </w:tc>
        <w:tc>
          <w:tcPr>
            <w:tcW w:w="1090" w:type="dxa"/>
            <w:tcPrChange w:id="1526" w:author="Lilian Biber" w:date="2018-08-09T11:44:00Z">
              <w:tcPr>
                <w:tcW w:w="1090" w:type="dxa"/>
              </w:tcPr>
            </w:tcPrChange>
          </w:tcPr>
          <w:p w14:paraId="4455EA6D" w14:textId="77777777" w:rsidR="00E01953" w:rsidRDefault="00E01953" w:rsidP="00FD0821">
            <w:pPr>
              <w:autoSpaceDE w:val="0"/>
              <w:autoSpaceDN w:val="0"/>
              <w:adjustRightInd w:val="0"/>
              <w:rPr>
                <w:ins w:id="1527" w:author="Microsoft Office-gebruiker" w:date="2018-07-30T16:28:00Z"/>
                <w:szCs w:val="22"/>
                <w:lang w:val="en-US"/>
              </w:rPr>
            </w:pPr>
          </w:p>
        </w:tc>
        <w:tc>
          <w:tcPr>
            <w:tcW w:w="1090" w:type="dxa"/>
            <w:tcPrChange w:id="1528" w:author="Lilian Biber" w:date="2018-08-09T11:44:00Z">
              <w:tcPr>
                <w:tcW w:w="1090" w:type="dxa"/>
              </w:tcPr>
            </w:tcPrChange>
          </w:tcPr>
          <w:p w14:paraId="2F0F3A6E" w14:textId="77777777" w:rsidR="00E01953" w:rsidRDefault="00E01953" w:rsidP="00FD0821">
            <w:pPr>
              <w:autoSpaceDE w:val="0"/>
              <w:autoSpaceDN w:val="0"/>
              <w:adjustRightInd w:val="0"/>
              <w:rPr>
                <w:ins w:id="1529" w:author="Microsoft Office-gebruiker" w:date="2018-07-30T16:28:00Z"/>
                <w:szCs w:val="22"/>
                <w:lang w:val="en-US"/>
              </w:rPr>
            </w:pPr>
            <w:ins w:id="1530" w:author="Microsoft Office-gebruiker" w:date="2018-07-30T16:32:00Z">
              <w:r>
                <w:rPr>
                  <w:szCs w:val="22"/>
                  <w:lang w:val="en-US"/>
                </w:rPr>
                <w:t>X</w:t>
              </w:r>
            </w:ins>
          </w:p>
        </w:tc>
        <w:tc>
          <w:tcPr>
            <w:tcW w:w="1090" w:type="dxa"/>
            <w:tcPrChange w:id="1531" w:author="Lilian Biber" w:date="2018-08-09T11:44:00Z">
              <w:tcPr>
                <w:tcW w:w="1090" w:type="dxa"/>
              </w:tcPr>
            </w:tcPrChange>
          </w:tcPr>
          <w:p w14:paraId="764157D6" w14:textId="77777777" w:rsidR="00E01953" w:rsidRDefault="00E01953" w:rsidP="00FD0821">
            <w:pPr>
              <w:autoSpaceDE w:val="0"/>
              <w:autoSpaceDN w:val="0"/>
              <w:adjustRightInd w:val="0"/>
              <w:rPr>
                <w:ins w:id="1532" w:author="Microsoft Office-gebruiker" w:date="2018-07-30T16:28:00Z"/>
                <w:szCs w:val="22"/>
                <w:lang w:val="en-US"/>
              </w:rPr>
            </w:pPr>
          </w:p>
        </w:tc>
        <w:tc>
          <w:tcPr>
            <w:tcW w:w="1090" w:type="dxa"/>
            <w:tcPrChange w:id="1533" w:author="Lilian Biber" w:date="2018-08-09T11:44:00Z">
              <w:tcPr>
                <w:tcW w:w="1090" w:type="dxa"/>
              </w:tcPr>
            </w:tcPrChange>
          </w:tcPr>
          <w:p w14:paraId="43D3B0B1" w14:textId="77777777" w:rsidR="00E01953" w:rsidRDefault="00E01953" w:rsidP="00FD0821">
            <w:pPr>
              <w:autoSpaceDE w:val="0"/>
              <w:autoSpaceDN w:val="0"/>
              <w:adjustRightInd w:val="0"/>
              <w:rPr>
                <w:ins w:id="1534" w:author="Microsoft Office-gebruiker" w:date="2018-07-31T08:01:00Z"/>
                <w:szCs w:val="22"/>
                <w:lang w:val="en-US"/>
              </w:rPr>
            </w:pPr>
          </w:p>
        </w:tc>
      </w:tr>
      <w:tr w:rsidR="00E01953" w14:paraId="25FEA4B1" w14:textId="77777777" w:rsidTr="00E01953">
        <w:trPr>
          <w:ins w:id="1535" w:author="Microsoft Office-gebruiker" w:date="2018-07-30T16:28:00Z"/>
        </w:trPr>
        <w:tc>
          <w:tcPr>
            <w:tcW w:w="747" w:type="dxa"/>
            <w:tcPrChange w:id="1536" w:author="Lilian Biber" w:date="2018-08-09T11:44:00Z">
              <w:tcPr>
                <w:tcW w:w="747" w:type="dxa"/>
              </w:tcPr>
            </w:tcPrChange>
          </w:tcPr>
          <w:p w14:paraId="2A078F4A" w14:textId="77777777" w:rsidR="00E01953" w:rsidRDefault="00E01953" w:rsidP="00696C29">
            <w:pPr>
              <w:tabs>
                <w:tab w:val="left" w:pos="20"/>
                <w:tab w:val="left" w:pos="360"/>
              </w:tabs>
              <w:autoSpaceDE w:val="0"/>
              <w:autoSpaceDN w:val="0"/>
              <w:adjustRightInd w:val="0"/>
              <w:rPr>
                <w:ins w:id="1537" w:author="Microsoft Office-gebruiker" w:date="2018-07-30T16:39:00Z"/>
                <w:rFonts w:ascii="Avenir Next" w:hAnsi="Avenir Next" w:cs="Avenir Next"/>
                <w:color w:val="000000"/>
                <w:szCs w:val="22"/>
                <w:lang w:val="nl-NL" w:eastAsia="en-GB"/>
              </w:rPr>
            </w:pPr>
            <w:ins w:id="1538" w:author="Microsoft Office-gebruiker" w:date="2018-07-30T17:26:00Z">
              <w:r>
                <w:rPr>
                  <w:rFonts w:ascii="Avenir Next" w:hAnsi="Avenir Next" w:cs="Avenir Next"/>
                  <w:color w:val="000000"/>
                  <w:szCs w:val="22"/>
                  <w:lang w:val="nl-NL" w:eastAsia="en-GB"/>
                </w:rPr>
                <w:t>S</w:t>
              </w:r>
            </w:ins>
          </w:p>
        </w:tc>
        <w:tc>
          <w:tcPr>
            <w:tcW w:w="986" w:type="dxa"/>
            <w:tcPrChange w:id="1539" w:author="Lilian Biber" w:date="2018-08-09T11:44:00Z">
              <w:tcPr>
                <w:tcW w:w="986" w:type="dxa"/>
              </w:tcPr>
            </w:tcPrChange>
          </w:tcPr>
          <w:p w14:paraId="7F10C05A" w14:textId="77777777" w:rsidR="00E01953" w:rsidRDefault="00E01953" w:rsidP="00696C29">
            <w:pPr>
              <w:tabs>
                <w:tab w:val="left" w:pos="20"/>
                <w:tab w:val="left" w:pos="360"/>
              </w:tabs>
              <w:autoSpaceDE w:val="0"/>
              <w:autoSpaceDN w:val="0"/>
              <w:adjustRightInd w:val="0"/>
              <w:rPr>
                <w:ins w:id="1540" w:author="Microsoft Office-gebruiker" w:date="2018-07-30T16:42:00Z"/>
                <w:rFonts w:ascii="Avenir Next" w:hAnsi="Avenir Next" w:cs="Avenir Next"/>
                <w:color w:val="000000"/>
                <w:szCs w:val="22"/>
                <w:lang w:val="nl-NL" w:eastAsia="en-GB"/>
              </w:rPr>
            </w:pPr>
            <w:ins w:id="1541" w:author="Microsoft Office-gebruiker" w:date="2018-07-30T17:26:00Z">
              <w:r>
                <w:rPr>
                  <w:rFonts w:ascii="Avenir Next" w:hAnsi="Avenir Next" w:cs="Avenir Next"/>
                  <w:color w:val="000000"/>
                  <w:szCs w:val="22"/>
                  <w:lang w:val="nl-NL" w:eastAsia="en-GB"/>
                </w:rPr>
                <w:t>L</w:t>
              </w:r>
            </w:ins>
          </w:p>
        </w:tc>
        <w:tc>
          <w:tcPr>
            <w:tcW w:w="6365" w:type="dxa"/>
            <w:tcPrChange w:id="1542" w:author="Lilian Biber" w:date="2018-08-09T11:44:00Z">
              <w:tcPr>
                <w:tcW w:w="6365" w:type="dxa"/>
              </w:tcPr>
            </w:tcPrChange>
          </w:tcPr>
          <w:p w14:paraId="40B03EEC" w14:textId="77777777" w:rsidR="000D7B31" w:rsidRDefault="00E01953">
            <w:pPr>
              <w:tabs>
                <w:tab w:val="left" w:pos="20"/>
                <w:tab w:val="left" w:pos="360"/>
              </w:tabs>
              <w:autoSpaceDE w:val="0"/>
              <w:autoSpaceDN w:val="0"/>
              <w:adjustRightInd w:val="0"/>
              <w:rPr>
                <w:ins w:id="1543" w:author="Microsoft Office-gebruiker" w:date="2018-07-30T16:28:00Z"/>
                <w:rFonts w:ascii="Avenir Next" w:hAnsi="Avenir Next" w:cs="Avenir Next"/>
                <w:color w:val="000000"/>
                <w:szCs w:val="22"/>
                <w:lang w:val="nl-NL" w:eastAsia="en-GB"/>
                <w:rPrChange w:id="1544" w:author="Microsoft Office-gebruiker" w:date="2018-07-30T16:30:00Z">
                  <w:rPr>
                    <w:ins w:id="1545" w:author="Microsoft Office-gebruiker" w:date="2018-07-30T16:28:00Z"/>
                    <w:rFonts w:ascii="Avenir Next" w:hAnsi="Avenir Next" w:cs="Avenir Next"/>
                    <w:color w:val="000000"/>
                    <w:szCs w:val="22"/>
                    <w:lang w:val="en-US" w:eastAsia="en-GB"/>
                  </w:rPr>
                </w:rPrChange>
              </w:rPr>
              <w:pPrChange w:id="1546" w:author="Microsoft Office-gebruiker" w:date="2018-07-30T16:29:00Z">
                <w:pPr>
                  <w:numPr>
                    <w:numId w:val="32"/>
                  </w:numPr>
                  <w:tabs>
                    <w:tab w:val="left" w:pos="20"/>
                    <w:tab w:val="left" w:pos="360"/>
                  </w:tabs>
                  <w:autoSpaceDE w:val="0"/>
                  <w:autoSpaceDN w:val="0"/>
                  <w:adjustRightInd w:val="0"/>
                  <w:ind w:left="360" w:hanging="360"/>
                </w:pPr>
              </w:pPrChange>
            </w:pPr>
            <w:ins w:id="1547" w:author="Microsoft Office-gebruiker" w:date="2018-07-30T16:29:00Z">
              <w:r>
                <w:rPr>
                  <w:rFonts w:ascii="Avenir Next" w:hAnsi="Avenir Next" w:cs="Avenir Next"/>
                  <w:color w:val="000000"/>
                  <w:szCs w:val="22"/>
                  <w:lang w:val="nl-NL" w:eastAsia="en-GB"/>
                </w:rPr>
                <w:t>Development of aggression policy</w:t>
              </w:r>
            </w:ins>
          </w:p>
        </w:tc>
        <w:tc>
          <w:tcPr>
            <w:tcW w:w="1029" w:type="dxa"/>
            <w:tcPrChange w:id="1548" w:author="Lilian Biber" w:date="2018-08-09T11:44:00Z">
              <w:tcPr>
                <w:tcW w:w="1029" w:type="dxa"/>
              </w:tcPr>
            </w:tcPrChange>
          </w:tcPr>
          <w:p w14:paraId="446AB1E2" w14:textId="77777777" w:rsidR="00E01953" w:rsidRDefault="00E01953" w:rsidP="00FD0821">
            <w:pPr>
              <w:autoSpaceDE w:val="0"/>
              <w:autoSpaceDN w:val="0"/>
              <w:adjustRightInd w:val="0"/>
              <w:rPr>
                <w:ins w:id="1549" w:author="Microsoft Office-gebruiker" w:date="2018-07-30T16:28:00Z"/>
                <w:szCs w:val="22"/>
                <w:lang w:val="en-US"/>
              </w:rPr>
            </w:pPr>
          </w:p>
        </w:tc>
        <w:tc>
          <w:tcPr>
            <w:tcW w:w="1090" w:type="dxa"/>
            <w:tcPrChange w:id="1550" w:author="Lilian Biber" w:date="2018-08-09T11:44:00Z">
              <w:tcPr>
                <w:tcW w:w="1090" w:type="dxa"/>
              </w:tcPr>
            </w:tcPrChange>
          </w:tcPr>
          <w:p w14:paraId="4C371640" w14:textId="77777777" w:rsidR="00E01953" w:rsidRDefault="00E01953" w:rsidP="00FD0821">
            <w:pPr>
              <w:autoSpaceDE w:val="0"/>
              <w:autoSpaceDN w:val="0"/>
              <w:adjustRightInd w:val="0"/>
              <w:rPr>
                <w:ins w:id="1551" w:author="Microsoft Office-gebruiker" w:date="2018-07-30T16:28:00Z"/>
                <w:szCs w:val="22"/>
                <w:lang w:val="en-US"/>
              </w:rPr>
            </w:pPr>
          </w:p>
        </w:tc>
        <w:tc>
          <w:tcPr>
            <w:tcW w:w="1090" w:type="dxa"/>
            <w:tcPrChange w:id="1552" w:author="Lilian Biber" w:date="2018-08-09T11:44:00Z">
              <w:tcPr>
                <w:tcW w:w="1090" w:type="dxa"/>
              </w:tcPr>
            </w:tcPrChange>
          </w:tcPr>
          <w:p w14:paraId="785D6558" w14:textId="77777777" w:rsidR="00E01953" w:rsidRDefault="00E01953" w:rsidP="00FD0821">
            <w:pPr>
              <w:autoSpaceDE w:val="0"/>
              <w:autoSpaceDN w:val="0"/>
              <w:adjustRightInd w:val="0"/>
              <w:rPr>
                <w:ins w:id="1553" w:author="Microsoft Office-gebruiker" w:date="2018-07-30T16:28:00Z"/>
                <w:szCs w:val="22"/>
                <w:lang w:val="en-US"/>
              </w:rPr>
            </w:pPr>
            <w:ins w:id="1554" w:author="Microsoft Office-gebruiker" w:date="2018-07-30T16:32:00Z">
              <w:r>
                <w:rPr>
                  <w:szCs w:val="22"/>
                  <w:lang w:val="en-US"/>
                </w:rPr>
                <w:t>X</w:t>
              </w:r>
            </w:ins>
          </w:p>
        </w:tc>
        <w:tc>
          <w:tcPr>
            <w:tcW w:w="1090" w:type="dxa"/>
            <w:tcPrChange w:id="1555" w:author="Lilian Biber" w:date="2018-08-09T11:44:00Z">
              <w:tcPr>
                <w:tcW w:w="1090" w:type="dxa"/>
              </w:tcPr>
            </w:tcPrChange>
          </w:tcPr>
          <w:p w14:paraId="3205E7D7" w14:textId="77777777" w:rsidR="00E01953" w:rsidRDefault="00E01953" w:rsidP="00FD0821">
            <w:pPr>
              <w:autoSpaceDE w:val="0"/>
              <w:autoSpaceDN w:val="0"/>
              <w:adjustRightInd w:val="0"/>
              <w:rPr>
                <w:ins w:id="1556" w:author="Microsoft Office-gebruiker" w:date="2018-07-30T16:28:00Z"/>
                <w:szCs w:val="22"/>
                <w:lang w:val="en-US"/>
              </w:rPr>
            </w:pPr>
          </w:p>
        </w:tc>
        <w:tc>
          <w:tcPr>
            <w:tcW w:w="1090" w:type="dxa"/>
            <w:tcPrChange w:id="1557" w:author="Lilian Biber" w:date="2018-08-09T11:44:00Z">
              <w:tcPr>
                <w:tcW w:w="1090" w:type="dxa"/>
              </w:tcPr>
            </w:tcPrChange>
          </w:tcPr>
          <w:p w14:paraId="279BFB26" w14:textId="77777777" w:rsidR="00E01953" w:rsidRDefault="00E01953" w:rsidP="00FD0821">
            <w:pPr>
              <w:autoSpaceDE w:val="0"/>
              <w:autoSpaceDN w:val="0"/>
              <w:adjustRightInd w:val="0"/>
              <w:rPr>
                <w:ins w:id="1558" w:author="Microsoft Office-gebruiker" w:date="2018-07-31T08:01:00Z"/>
                <w:szCs w:val="22"/>
                <w:lang w:val="en-US"/>
              </w:rPr>
            </w:pPr>
          </w:p>
        </w:tc>
      </w:tr>
      <w:tr w:rsidR="00E01953" w14:paraId="644414BE" w14:textId="77777777" w:rsidTr="00E01953">
        <w:trPr>
          <w:ins w:id="1559" w:author="Microsoft Office-gebruiker" w:date="2018-07-30T16:28:00Z"/>
        </w:trPr>
        <w:tc>
          <w:tcPr>
            <w:tcW w:w="747" w:type="dxa"/>
            <w:tcPrChange w:id="1560" w:author="Lilian Biber" w:date="2018-08-09T11:44:00Z">
              <w:tcPr>
                <w:tcW w:w="747" w:type="dxa"/>
              </w:tcPr>
            </w:tcPrChange>
          </w:tcPr>
          <w:p w14:paraId="3500E382" w14:textId="77777777" w:rsidR="00E01953" w:rsidRPr="001C555E" w:rsidRDefault="00E01953" w:rsidP="00696C29">
            <w:pPr>
              <w:tabs>
                <w:tab w:val="left" w:pos="20"/>
                <w:tab w:val="left" w:pos="360"/>
              </w:tabs>
              <w:autoSpaceDE w:val="0"/>
              <w:autoSpaceDN w:val="0"/>
              <w:adjustRightInd w:val="0"/>
              <w:rPr>
                <w:ins w:id="1561" w:author="Microsoft Office-gebruiker" w:date="2018-07-30T16:39:00Z"/>
                <w:rFonts w:ascii="Avenir Next" w:hAnsi="Avenir Next" w:cs="Avenir Next"/>
                <w:color w:val="000000"/>
                <w:szCs w:val="22"/>
                <w:lang w:val="en-US" w:eastAsia="en-GB"/>
              </w:rPr>
            </w:pPr>
            <w:ins w:id="1562" w:author="Microsoft Office-gebruiker" w:date="2018-07-30T16:45:00Z">
              <w:r>
                <w:rPr>
                  <w:rFonts w:ascii="Avenir Next" w:hAnsi="Avenir Next" w:cs="Avenir Next"/>
                  <w:color w:val="000000"/>
                  <w:szCs w:val="22"/>
                  <w:lang w:val="en-US" w:eastAsia="en-GB"/>
                </w:rPr>
                <w:t>O</w:t>
              </w:r>
            </w:ins>
          </w:p>
        </w:tc>
        <w:tc>
          <w:tcPr>
            <w:tcW w:w="986" w:type="dxa"/>
            <w:tcPrChange w:id="1563" w:author="Lilian Biber" w:date="2018-08-09T11:44:00Z">
              <w:tcPr>
                <w:tcW w:w="986" w:type="dxa"/>
              </w:tcPr>
            </w:tcPrChange>
          </w:tcPr>
          <w:p w14:paraId="7E24B775" w14:textId="77777777" w:rsidR="00E01953" w:rsidRPr="001C555E" w:rsidRDefault="00E01953" w:rsidP="00696C29">
            <w:pPr>
              <w:tabs>
                <w:tab w:val="left" w:pos="20"/>
                <w:tab w:val="left" w:pos="360"/>
              </w:tabs>
              <w:autoSpaceDE w:val="0"/>
              <w:autoSpaceDN w:val="0"/>
              <w:adjustRightInd w:val="0"/>
              <w:rPr>
                <w:ins w:id="1564" w:author="Microsoft Office-gebruiker" w:date="2018-07-30T16:42:00Z"/>
                <w:rFonts w:ascii="Avenir Next" w:hAnsi="Avenir Next" w:cs="Avenir Next"/>
                <w:color w:val="000000"/>
                <w:szCs w:val="22"/>
                <w:lang w:val="en-US" w:eastAsia="en-GB"/>
              </w:rPr>
            </w:pPr>
            <w:ins w:id="1565" w:author="Microsoft Office-gebruiker" w:date="2018-07-30T16:44:00Z">
              <w:r>
                <w:rPr>
                  <w:rFonts w:ascii="Avenir Next" w:hAnsi="Avenir Next" w:cs="Avenir Next"/>
                  <w:color w:val="000000"/>
                  <w:szCs w:val="22"/>
                  <w:lang w:val="en-US" w:eastAsia="en-GB"/>
                </w:rPr>
                <w:t>L</w:t>
              </w:r>
            </w:ins>
          </w:p>
        </w:tc>
        <w:tc>
          <w:tcPr>
            <w:tcW w:w="6365" w:type="dxa"/>
            <w:tcPrChange w:id="1566" w:author="Lilian Biber" w:date="2018-08-09T11:44:00Z">
              <w:tcPr>
                <w:tcW w:w="6365" w:type="dxa"/>
              </w:tcPr>
            </w:tcPrChange>
          </w:tcPr>
          <w:p w14:paraId="619EFD69" w14:textId="77777777" w:rsidR="000D7B31" w:rsidRDefault="00E01953">
            <w:pPr>
              <w:tabs>
                <w:tab w:val="left" w:pos="20"/>
                <w:tab w:val="left" w:pos="360"/>
              </w:tabs>
              <w:autoSpaceDE w:val="0"/>
              <w:autoSpaceDN w:val="0"/>
              <w:adjustRightInd w:val="0"/>
              <w:rPr>
                <w:ins w:id="1567" w:author="Microsoft Office-gebruiker" w:date="2018-07-30T16:28:00Z"/>
                <w:rFonts w:ascii="Avenir Next" w:hAnsi="Avenir Next" w:cs="Avenir Next"/>
                <w:color w:val="000000"/>
                <w:szCs w:val="22"/>
                <w:lang w:val="en-US" w:eastAsia="en-GB"/>
              </w:rPr>
              <w:pPrChange w:id="1568" w:author="Microsoft Office-gebruiker" w:date="2018-07-30T16:29:00Z">
                <w:pPr>
                  <w:numPr>
                    <w:numId w:val="32"/>
                  </w:numPr>
                  <w:tabs>
                    <w:tab w:val="left" w:pos="20"/>
                    <w:tab w:val="left" w:pos="360"/>
                  </w:tabs>
                  <w:autoSpaceDE w:val="0"/>
                  <w:autoSpaceDN w:val="0"/>
                  <w:adjustRightInd w:val="0"/>
                  <w:ind w:left="360" w:hanging="360"/>
                </w:pPr>
              </w:pPrChange>
            </w:pPr>
            <w:ins w:id="1569" w:author="Microsoft Office-gebruiker" w:date="2018-07-30T16:28:00Z">
              <w:r w:rsidRPr="001C555E">
                <w:rPr>
                  <w:rFonts w:ascii="Avenir Next" w:hAnsi="Avenir Next" w:cs="Avenir Next"/>
                  <w:color w:val="000000"/>
                  <w:szCs w:val="22"/>
                  <w:lang w:val="en-US" w:eastAsia="en-GB"/>
                </w:rPr>
                <w:t>Execution of TRM-training (statistics, decision making,teamwork, leadership, communication, stress and fatigue etc.)</w:t>
              </w:r>
            </w:ins>
          </w:p>
        </w:tc>
        <w:tc>
          <w:tcPr>
            <w:tcW w:w="1029" w:type="dxa"/>
            <w:tcPrChange w:id="1570" w:author="Lilian Biber" w:date="2018-08-09T11:44:00Z">
              <w:tcPr>
                <w:tcW w:w="1029" w:type="dxa"/>
              </w:tcPr>
            </w:tcPrChange>
          </w:tcPr>
          <w:p w14:paraId="2B6C935E" w14:textId="77777777" w:rsidR="00E01953" w:rsidRDefault="00E01953" w:rsidP="00FD0821">
            <w:pPr>
              <w:autoSpaceDE w:val="0"/>
              <w:autoSpaceDN w:val="0"/>
              <w:adjustRightInd w:val="0"/>
              <w:rPr>
                <w:ins w:id="1571" w:author="Microsoft Office-gebruiker" w:date="2018-07-30T16:28:00Z"/>
                <w:szCs w:val="22"/>
                <w:lang w:val="en-US"/>
              </w:rPr>
            </w:pPr>
          </w:p>
        </w:tc>
        <w:tc>
          <w:tcPr>
            <w:tcW w:w="1090" w:type="dxa"/>
            <w:tcPrChange w:id="1572" w:author="Lilian Biber" w:date="2018-08-09T11:44:00Z">
              <w:tcPr>
                <w:tcW w:w="1090" w:type="dxa"/>
              </w:tcPr>
            </w:tcPrChange>
          </w:tcPr>
          <w:p w14:paraId="7F5E380A" w14:textId="77777777" w:rsidR="00E01953" w:rsidRDefault="00E01953" w:rsidP="00FD0821">
            <w:pPr>
              <w:autoSpaceDE w:val="0"/>
              <w:autoSpaceDN w:val="0"/>
              <w:adjustRightInd w:val="0"/>
              <w:rPr>
                <w:ins w:id="1573" w:author="Microsoft Office-gebruiker" w:date="2018-07-30T16:28:00Z"/>
                <w:szCs w:val="22"/>
                <w:lang w:val="en-US"/>
              </w:rPr>
            </w:pPr>
          </w:p>
        </w:tc>
        <w:tc>
          <w:tcPr>
            <w:tcW w:w="1090" w:type="dxa"/>
            <w:tcPrChange w:id="1574" w:author="Lilian Biber" w:date="2018-08-09T11:44:00Z">
              <w:tcPr>
                <w:tcW w:w="1090" w:type="dxa"/>
              </w:tcPr>
            </w:tcPrChange>
          </w:tcPr>
          <w:p w14:paraId="5C98CEFE" w14:textId="77777777" w:rsidR="00E01953" w:rsidRDefault="00E01953" w:rsidP="00FD0821">
            <w:pPr>
              <w:autoSpaceDE w:val="0"/>
              <w:autoSpaceDN w:val="0"/>
              <w:adjustRightInd w:val="0"/>
              <w:rPr>
                <w:ins w:id="1575" w:author="Microsoft Office-gebruiker" w:date="2018-07-30T16:28:00Z"/>
                <w:szCs w:val="22"/>
                <w:lang w:val="en-US"/>
              </w:rPr>
            </w:pPr>
            <w:ins w:id="1576" w:author="Microsoft Office-gebruiker" w:date="2018-07-30T16:32:00Z">
              <w:r>
                <w:rPr>
                  <w:szCs w:val="22"/>
                  <w:lang w:val="en-US"/>
                </w:rPr>
                <w:t>X</w:t>
              </w:r>
            </w:ins>
          </w:p>
        </w:tc>
        <w:tc>
          <w:tcPr>
            <w:tcW w:w="1090" w:type="dxa"/>
            <w:tcPrChange w:id="1577" w:author="Lilian Biber" w:date="2018-08-09T11:44:00Z">
              <w:tcPr>
                <w:tcW w:w="1090" w:type="dxa"/>
              </w:tcPr>
            </w:tcPrChange>
          </w:tcPr>
          <w:p w14:paraId="6D49CDBF" w14:textId="77777777" w:rsidR="00E01953" w:rsidRDefault="00E01953" w:rsidP="00FD0821">
            <w:pPr>
              <w:autoSpaceDE w:val="0"/>
              <w:autoSpaceDN w:val="0"/>
              <w:adjustRightInd w:val="0"/>
              <w:rPr>
                <w:ins w:id="1578" w:author="Microsoft Office-gebruiker" w:date="2018-07-30T16:28:00Z"/>
                <w:szCs w:val="22"/>
                <w:lang w:val="en-US"/>
              </w:rPr>
            </w:pPr>
          </w:p>
        </w:tc>
        <w:tc>
          <w:tcPr>
            <w:tcW w:w="1090" w:type="dxa"/>
            <w:tcPrChange w:id="1579" w:author="Lilian Biber" w:date="2018-08-09T11:44:00Z">
              <w:tcPr>
                <w:tcW w:w="1090" w:type="dxa"/>
              </w:tcPr>
            </w:tcPrChange>
          </w:tcPr>
          <w:p w14:paraId="436712AB" w14:textId="77777777" w:rsidR="00E01953" w:rsidRDefault="00E01953" w:rsidP="00FD0821">
            <w:pPr>
              <w:autoSpaceDE w:val="0"/>
              <w:autoSpaceDN w:val="0"/>
              <w:adjustRightInd w:val="0"/>
              <w:rPr>
                <w:ins w:id="1580" w:author="Microsoft Office-gebruiker" w:date="2018-07-31T08:01:00Z"/>
                <w:szCs w:val="22"/>
                <w:lang w:val="en-US"/>
              </w:rPr>
            </w:pPr>
          </w:p>
        </w:tc>
      </w:tr>
      <w:tr w:rsidR="00E01953" w14:paraId="5013554A" w14:textId="77777777" w:rsidTr="00E01953">
        <w:trPr>
          <w:ins w:id="1581" w:author="Microsoft Office-gebruiker" w:date="2018-07-30T16:28:00Z"/>
        </w:trPr>
        <w:tc>
          <w:tcPr>
            <w:tcW w:w="747" w:type="dxa"/>
            <w:tcPrChange w:id="1582" w:author="Lilian Biber" w:date="2018-08-09T11:44:00Z">
              <w:tcPr>
                <w:tcW w:w="747" w:type="dxa"/>
              </w:tcPr>
            </w:tcPrChange>
          </w:tcPr>
          <w:p w14:paraId="22DCA912" w14:textId="77777777" w:rsidR="00E01953" w:rsidRDefault="00E01953" w:rsidP="00696C29">
            <w:pPr>
              <w:tabs>
                <w:tab w:val="left" w:pos="20"/>
                <w:tab w:val="left" w:pos="360"/>
              </w:tabs>
              <w:autoSpaceDE w:val="0"/>
              <w:autoSpaceDN w:val="0"/>
              <w:adjustRightInd w:val="0"/>
              <w:rPr>
                <w:ins w:id="1583" w:author="Microsoft Office-gebruiker" w:date="2018-07-30T16:39:00Z"/>
                <w:rFonts w:ascii="Avenir Next" w:hAnsi="Avenir Next" w:cs="Avenir Next"/>
                <w:color w:val="000000"/>
                <w:szCs w:val="22"/>
                <w:lang w:val="nl-NL" w:eastAsia="en-GB"/>
              </w:rPr>
            </w:pPr>
            <w:ins w:id="1584" w:author="Microsoft Office-gebruiker" w:date="2018-07-30T17:27:00Z">
              <w:r>
                <w:rPr>
                  <w:rFonts w:ascii="Avenir Next" w:hAnsi="Avenir Next" w:cs="Avenir Next"/>
                  <w:color w:val="000000"/>
                  <w:szCs w:val="22"/>
                  <w:lang w:val="nl-NL" w:eastAsia="en-GB"/>
                </w:rPr>
                <w:t>T</w:t>
              </w:r>
            </w:ins>
          </w:p>
        </w:tc>
        <w:tc>
          <w:tcPr>
            <w:tcW w:w="986" w:type="dxa"/>
            <w:tcPrChange w:id="1585" w:author="Lilian Biber" w:date="2018-08-09T11:44:00Z">
              <w:tcPr>
                <w:tcW w:w="986" w:type="dxa"/>
              </w:tcPr>
            </w:tcPrChange>
          </w:tcPr>
          <w:p w14:paraId="064EEE89" w14:textId="77777777" w:rsidR="00E01953" w:rsidRDefault="00E01953" w:rsidP="00696C29">
            <w:pPr>
              <w:tabs>
                <w:tab w:val="left" w:pos="20"/>
                <w:tab w:val="left" w:pos="360"/>
              </w:tabs>
              <w:autoSpaceDE w:val="0"/>
              <w:autoSpaceDN w:val="0"/>
              <w:adjustRightInd w:val="0"/>
              <w:rPr>
                <w:ins w:id="1586" w:author="Microsoft Office-gebruiker" w:date="2018-07-30T16:42:00Z"/>
                <w:rFonts w:ascii="Avenir Next" w:hAnsi="Avenir Next" w:cs="Avenir Next"/>
                <w:color w:val="000000"/>
                <w:szCs w:val="22"/>
                <w:lang w:val="nl-NL" w:eastAsia="en-GB"/>
              </w:rPr>
            </w:pPr>
            <w:ins w:id="1587" w:author="Microsoft Office-gebruiker" w:date="2018-07-30T17:27:00Z">
              <w:r>
                <w:rPr>
                  <w:rFonts w:ascii="Avenir Next" w:hAnsi="Avenir Next" w:cs="Avenir Next"/>
                  <w:color w:val="000000"/>
                  <w:szCs w:val="22"/>
                  <w:lang w:val="nl-NL" w:eastAsia="en-GB"/>
                </w:rPr>
                <w:t>L</w:t>
              </w:r>
            </w:ins>
          </w:p>
        </w:tc>
        <w:tc>
          <w:tcPr>
            <w:tcW w:w="6365" w:type="dxa"/>
            <w:tcPrChange w:id="1588" w:author="Lilian Biber" w:date="2018-08-09T11:44:00Z">
              <w:tcPr>
                <w:tcW w:w="6365" w:type="dxa"/>
              </w:tcPr>
            </w:tcPrChange>
          </w:tcPr>
          <w:p w14:paraId="1D21ACD4" w14:textId="77777777" w:rsidR="000D7B31" w:rsidRDefault="00E01953">
            <w:pPr>
              <w:tabs>
                <w:tab w:val="left" w:pos="20"/>
                <w:tab w:val="left" w:pos="360"/>
              </w:tabs>
              <w:autoSpaceDE w:val="0"/>
              <w:autoSpaceDN w:val="0"/>
              <w:adjustRightInd w:val="0"/>
              <w:rPr>
                <w:ins w:id="1589" w:author="Microsoft Office-gebruiker" w:date="2018-07-30T16:28:00Z"/>
                <w:rFonts w:ascii="Avenir Next" w:hAnsi="Avenir Next" w:cs="Avenir Next"/>
                <w:i/>
                <w:iCs/>
                <w:color w:val="000000"/>
                <w:sz w:val="20"/>
                <w:szCs w:val="20"/>
                <w:lang w:val="nl-NL" w:eastAsia="en-GB"/>
                <w:rPrChange w:id="1590" w:author="Microsoft Office-gebruiker" w:date="2018-07-30T16:30:00Z">
                  <w:rPr>
                    <w:ins w:id="1591" w:author="Microsoft Office-gebruiker" w:date="2018-07-30T16:28:00Z"/>
                    <w:rFonts w:ascii="Avenir Next" w:hAnsi="Avenir Next" w:cs="Avenir Next"/>
                    <w:color w:val="000000"/>
                    <w:szCs w:val="22"/>
                    <w:lang w:val="en-US" w:eastAsia="en-GB"/>
                  </w:rPr>
                </w:rPrChange>
              </w:rPr>
              <w:pPrChange w:id="1592" w:author="Microsoft Office-gebruiker" w:date="2018-07-30T16:29:00Z">
                <w:pPr>
                  <w:numPr>
                    <w:numId w:val="32"/>
                  </w:numPr>
                  <w:tabs>
                    <w:tab w:val="left" w:pos="20"/>
                    <w:tab w:val="left" w:pos="360"/>
                  </w:tabs>
                  <w:autoSpaceDE w:val="0"/>
                  <w:autoSpaceDN w:val="0"/>
                  <w:adjustRightInd w:val="0"/>
                  <w:ind w:left="360" w:hanging="360"/>
                </w:pPr>
              </w:pPrChange>
            </w:pPr>
            <w:ins w:id="1593" w:author="Microsoft Office-gebruiker" w:date="2018-07-30T16:28:00Z">
              <w:r>
                <w:rPr>
                  <w:rFonts w:ascii="Avenir Next" w:hAnsi="Avenir Next" w:cs="Avenir Next"/>
                  <w:color w:val="000000"/>
                  <w:szCs w:val="22"/>
                  <w:lang w:val="nl-NL" w:eastAsia="en-GB"/>
                </w:rPr>
                <w:t>Review selection process</w:t>
              </w:r>
              <w:r>
                <w:rPr>
                  <w:rFonts w:ascii="MS Gothic" w:eastAsia="MS Gothic" w:hAnsi="MS Gothic" w:cs="MS Gothic" w:hint="eastAsia"/>
                  <w:color w:val="000000"/>
                  <w:szCs w:val="22"/>
                  <w:lang w:val="nl-NL" w:eastAsia="en-GB"/>
                </w:rPr>
                <w:t> </w:t>
              </w:r>
              <w:r>
                <w:rPr>
                  <w:rFonts w:ascii="Avenir Next" w:hAnsi="Avenir Next" w:cs="Avenir Next"/>
                  <w:i/>
                  <w:iCs/>
                  <w:color w:val="000000"/>
                  <w:sz w:val="20"/>
                  <w:szCs w:val="20"/>
                  <w:lang w:val="nl-NL" w:eastAsia="en-GB"/>
                </w:rPr>
                <w:t>opmerking: tenminste 1x in selectie team</w:t>
              </w:r>
            </w:ins>
          </w:p>
        </w:tc>
        <w:tc>
          <w:tcPr>
            <w:tcW w:w="1029" w:type="dxa"/>
            <w:tcPrChange w:id="1594" w:author="Lilian Biber" w:date="2018-08-09T11:44:00Z">
              <w:tcPr>
                <w:tcW w:w="1029" w:type="dxa"/>
              </w:tcPr>
            </w:tcPrChange>
          </w:tcPr>
          <w:p w14:paraId="2FEFF731" w14:textId="77777777" w:rsidR="00E01953" w:rsidRDefault="00E01953" w:rsidP="00FD0821">
            <w:pPr>
              <w:autoSpaceDE w:val="0"/>
              <w:autoSpaceDN w:val="0"/>
              <w:adjustRightInd w:val="0"/>
              <w:rPr>
                <w:ins w:id="1595" w:author="Microsoft Office-gebruiker" w:date="2018-07-30T16:28:00Z"/>
                <w:szCs w:val="22"/>
                <w:lang w:val="en-US"/>
              </w:rPr>
            </w:pPr>
          </w:p>
        </w:tc>
        <w:tc>
          <w:tcPr>
            <w:tcW w:w="1090" w:type="dxa"/>
            <w:tcPrChange w:id="1596" w:author="Lilian Biber" w:date="2018-08-09T11:44:00Z">
              <w:tcPr>
                <w:tcW w:w="1090" w:type="dxa"/>
              </w:tcPr>
            </w:tcPrChange>
          </w:tcPr>
          <w:p w14:paraId="23EAD2CB" w14:textId="77777777" w:rsidR="00E01953" w:rsidRDefault="00E01953" w:rsidP="00FD0821">
            <w:pPr>
              <w:autoSpaceDE w:val="0"/>
              <w:autoSpaceDN w:val="0"/>
              <w:adjustRightInd w:val="0"/>
              <w:rPr>
                <w:ins w:id="1597" w:author="Microsoft Office-gebruiker" w:date="2018-07-30T16:28:00Z"/>
                <w:szCs w:val="22"/>
                <w:lang w:val="en-US"/>
              </w:rPr>
            </w:pPr>
          </w:p>
        </w:tc>
        <w:tc>
          <w:tcPr>
            <w:tcW w:w="1090" w:type="dxa"/>
            <w:tcPrChange w:id="1598" w:author="Lilian Biber" w:date="2018-08-09T11:44:00Z">
              <w:tcPr>
                <w:tcW w:w="1090" w:type="dxa"/>
              </w:tcPr>
            </w:tcPrChange>
          </w:tcPr>
          <w:p w14:paraId="02A56DDF" w14:textId="77777777" w:rsidR="00E01953" w:rsidRDefault="00E01953" w:rsidP="00FD0821">
            <w:pPr>
              <w:autoSpaceDE w:val="0"/>
              <w:autoSpaceDN w:val="0"/>
              <w:adjustRightInd w:val="0"/>
              <w:rPr>
                <w:ins w:id="1599" w:author="Microsoft Office-gebruiker" w:date="2018-07-30T16:28:00Z"/>
                <w:szCs w:val="22"/>
                <w:lang w:val="en-US"/>
              </w:rPr>
            </w:pPr>
            <w:ins w:id="1600" w:author="Microsoft Office-gebruiker" w:date="2018-07-30T16:32:00Z">
              <w:r>
                <w:rPr>
                  <w:szCs w:val="22"/>
                  <w:lang w:val="en-US"/>
                </w:rPr>
                <w:t>X</w:t>
              </w:r>
            </w:ins>
          </w:p>
        </w:tc>
        <w:tc>
          <w:tcPr>
            <w:tcW w:w="1090" w:type="dxa"/>
            <w:tcPrChange w:id="1601" w:author="Lilian Biber" w:date="2018-08-09T11:44:00Z">
              <w:tcPr>
                <w:tcW w:w="1090" w:type="dxa"/>
              </w:tcPr>
            </w:tcPrChange>
          </w:tcPr>
          <w:p w14:paraId="1F74B95D" w14:textId="77777777" w:rsidR="00E01953" w:rsidRDefault="00E01953" w:rsidP="00FD0821">
            <w:pPr>
              <w:autoSpaceDE w:val="0"/>
              <w:autoSpaceDN w:val="0"/>
              <w:adjustRightInd w:val="0"/>
              <w:rPr>
                <w:ins w:id="1602" w:author="Microsoft Office-gebruiker" w:date="2018-07-30T16:28:00Z"/>
                <w:szCs w:val="22"/>
                <w:lang w:val="en-US"/>
              </w:rPr>
            </w:pPr>
          </w:p>
        </w:tc>
        <w:tc>
          <w:tcPr>
            <w:tcW w:w="1090" w:type="dxa"/>
            <w:tcPrChange w:id="1603" w:author="Lilian Biber" w:date="2018-08-09T11:44:00Z">
              <w:tcPr>
                <w:tcW w:w="1090" w:type="dxa"/>
              </w:tcPr>
            </w:tcPrChange>
          </w:tcPr>
          <w:p w14:paraId="5BF7E4DA" w14:textId="77777777" w:rsidR="00E01953" w:rsidRDefault="00E01953" w:rsidP="00FD0821">
            <w:pPr>
              <w:autoSpaceDE w:val="0"/>
              <w:autoSpaceDN w:val="0"/>
              <w:adjustRightInd w:val="0"/>
              <w:rPr>
                <w:ins w:id="1604" w:author="Microsoft Office-gebruiker" w:date="2018-07-31T08:01:00Z"/>
                <w:szCs w:val="22"/>
                <w:lang w:val="en-US"/>
              </w:rPr>
            </w:pPr>
          </w:p>
        </w:tc>
      </w:tr>
      <w:tr w:rsidR="00E01953" w14:paraId="5EA3364C" w14:textId="77777777" w:rsidTr="00E01953">
        <w:trPr>
          <w:ins w:id="1605" w:author="Microsoft Office-gebruiker" w:date="2018-07-30T16:27:00Z"/>
        </w:trPr>
        <w:tc>
          <w:tcPr>
            <w:tcW w:w="747" w:type="dxa"/>
            <w:tcPrChange w:id="1606" w:author="Lilian Biber" w:date="2018-08-09T11:44:00Z">
              <w:tcPr>
                <w:tcW w:w="747" w:type="dxa"/>
              </w:tcPr>
            </w:tcPrChange>
          </w:tcPr>
          <w:p w14:paraId="10BBC669" w14:textId="77777777" w:rsidR="00E01953" w:rsidRPr="000702C1" w:rsidRDefault="00E01953" w:rsidP="00696C29">
            <w:pPr>
              <w:tabs>
                <w:tab w:val="left" w:pos="20"/>
                <w:tab w:val="left" w:pos="360"/>
              </w:tabs>
              <w:autoSpaceDE w:val="0"/>
              <w:autoSpaceDN w:val="0"/>
              <w:adjustRightInd w:val="0"/>
              <w:rPr>
                <w:ins w:id="1607" w:author="Microsoft Office-gebruiker" w:date="2018-07-30T16:39:00Z"/>
                <w:rFonts w:ascii="Avenir Next" w:hAnsi="Avenir Next" w:cs="Avenir Next"/>
                <w:color w:val="000000"/>
                <w:szCs w:val="22"/>
                <w:lang w:val="en-US" w:eastAsia="en-GB"/>
              </w:rPr>
            </w:pPr>
            <w:ins w:id="1608" w:author="Microsoft Office-gebruiker" w:date="2018-07-30T17:57:00Z">
              <w:r>
                <w:rPr>
                  <w:rFonts w:ascii="Avenir Next" w:hAnsi="Avenir Next" w:cs="Avenir Next"/>
                  <w:color w:val="000000"/>
                  <w:szCs w:val="22"/>
                  <w:lang w:val="en-US" w:eastAsia="en-GB"/>
                </w:rPr>
                <w:t>S</w:t>
              </w:r>
            </w:ins>
          </w:p>
        </w:tc>
        <w:tc>
          <w:tcPr>
            <w:tcW w:w="986" w:type="dxa"/>
            <w:tcPrChange w:id="1609" w:author="Lilian Biber" w:date="2018-08-09T11:44:00Z">
              <w:tcPr>
                <w:tcW w:w="986" w:type="dxa"/>
              </w:tcPr>
            </w:tcPrChange>
          </w:tcPr>
          <w:p w14:paraId="0EB76B69" w14:textId="77777777" w:rsidR="00E01953" w:rsidRPr="000702C1" w:rsidRDefault="00E01953" w:rsidP="00696C29">
            <w:pPr>
              <w:tabs>
                <w:tab w:val="left" w:pos="20"/>
                <w:tab w:val="left" w:pos="360"/>
              </w:tabs>
              <w:autoSpaceDE w:val="0"/>
              <w:autoSpaceDN w:val="0"/>
              <w:adjustRightInd w:val="0"/>
              <w:rPr>
                <w:ins w:id="1610" w:author="Microsoft Office-gebruiker" w:date="2018-07-30T16:42:00Z"/>
                <w:rFonts w:ascii="Avenir Next" w:hAnsi="Avenir Next" w:cs="Avenir Next"/>
                <w:color w:val="000000"/>
                <w:szCs w:val="22"/>
                <w:lang w:val="en-US" w:eastAsia="en-GB"/>
              </w:rPr>
            </w:pPr>
            <w:ins w:id="1611" w:author="Microsoft Office-gebruiker" w:date="2018-07-30T17:57:00Z">
              <w:r>
                <w:rPr>
                  <w:rFonts w:ascii="Avenir Next" w:hAnsi="Avenir Next" w:cs="Avenir Next"/>
                  <w:color w:val="000000"/>
                  <w:szCs w:val="22"/>
                  <w:lang w:val="en-US" w:eastAsia="en-GB"/>
                </w:rPr>
                <w:t>E</w:t>
              </w:r>
            </w:ins>
          </w:p>
        </w:tc>
        <w:tc>
          <w:tcPr>
            <w:tcW w:w="6365" w:type="dxa"/>
            <w:tcPrChange w:id="1612" w:author="Lilian Biber" w:date="2018-08-09T11:44:00Z">
              <w:tcPr>
                <w:tcW w:w="6365" w:type="dxa"/>
              </w:tcPr>
            </w:tcPrChange>
          </w:tcPr>
          <w:p w14:paraId="2DA056A4" w14:textId="77777777" w:rsidR="000D7B31" w:rsidRDefault="00E01953">
            <w:pPr>
              <w:tabs>
                <w:tab w:val="left" w:pos="20"/>
                <w:tab w:val="left" w:pos="360"/>
              </w:tabs>
              <w:autoSpaceDE w:val="0"/>
              <w:autoSpaceDN w:val="0"/>
              <w:adjustRightInd w:val="0"/>
              <w:rPr>
                <w:ins w:id="1613" w:author="Microsoft Office-gebruiker" w:date="2018-07-30T16:27:00Z"/>
                <w:rFonts w:ascii="Avenir Next" w:hAnsi="Avenir Next" w:cs="Avenir Next"/>
                <w:color w:val="000000"/>
                <w:szCs w:val="22"/>
                <w:lang w:val="en-US" w:eastAsia="en-GB"/>
                <w:rPrChange w:id="1614" w:author="Microsoft Office-gebruiker" w:date="2018-07-30T16:28:00Z">
                  <w:rPr>
                    <w:ins w:id="1615" w:author="Microsoft Office-gebruiker" w:date="2018-07-30T16:27:00Z"/>
                    <w:rFonts w:ascii="Avenir Next" w:hAnsi="Avenir Next" w:cs="Avenir Next"/>
                    <w:color w:val="000000"/>
                    <w:szCs w:val="22"/>
                    <w:lang w:val="nl-NL" w:eastAsia="en-GB"/>
                  </w:rPr>
                </w:rPrChange>
              </w:rPr>
              <w:pPrChange w:id="1616" w:author="Microsoft Office-gebruiker" w:date="2018-07-30T16:29:00Z">
                <w:pPr>
                  <w:numPr>
                    <w:numId w:val="32"/>
                  </w:numPr>
                  <w:tabs>
                    <w:tab w:val="left" w:pos="20"/>
                    <w:tab w:val="left" w:pos="360"/>
                  </w:tabs>
                  <w:autoSpaceDE w:val="0"/>
                  <w:autoSpaceDN w:val="0"/>
                  <w:adjustRightInd w:val="0"/>
                  <w:ind w:left="360" w:hanging="360"/>
                </w:pPr>
              </w:pPrChange>
            </w:pPr>
            <w:ins w:id="1617" w:author="Microsoft Office-gebruiker" w:date="2018-07-30T16:28:00Z">
              <w:r w:rsidRPr="000702C1">
                <w:rPr>
                  <w:rFonts w:ascii="Avenir Next" w:hAnsi="Avenir Next" w:cs="Avenir Next"/>
                  <w:color w:val="000000"/>
                  <w:szCs w:val="22"/>
                  <w:lang w:val="en-US" w:eastAsia="en-GB"/>
                </w:rPr>
                <w:t>Enter contract with suppliers in coordination with purchase department</w:t>
              </w:r>
            </w:ins>
          </w:p>
        </w:tc>
        <w:tc>
          <w:tcPr>
            <w:tcW w:w="1029" w:type="dxa"/>
            <w:tcPrChange w:id="1618" w:author="Lilian Biber" w:date="2018-08-09T11:44:00Z">
              <w:tcPr>
                <w:tcW w:w="1029" w:type="dxa"/>
              </w:tcPr>
            </w:tcPrChange>
          </w:tcPr>
          <w:p w14:paraId="7B288D98" w14:textId="77777777" w:rsidR="00E01953" w:rsidRDefault="00E01953" w:rsidP="00FD0821">
            <w:pPr>
              <w:autoSpaceDE w:val="0"/>
              <w:autoSpaceDN w:val="0"/>
              <w:adjustRightInd w:val="0"/>
              <w:rPr>
                <w:ins w:id="1619" w:author="Microsoft Office-gebruiker" w:date="2018-07-30T16:27:00Z"/>
                <w:szCs w:val="22"/>
                <w:lang w:val="en-US"/>
              </w:rPr>
            </w:pPr>
          </w:p>
        </w:tc>
        <w:tc>
          <w:tcPr>
            <w:tcW w:w="1090" w:type="dxa"/>
            <w:tcPrChange w:id="1620" w:author="Lilian Biber" w:date="2018-08-09T11:44:00Z">
              <w:tcPr>
                <w:tcW w:w="1090" w:type="dxa"/>
              </w:tcPr>
            </w:tcPrChange>
          </w:tcPr>
          <w:p w14:paraId="5DCCED03" w14:textId="77777777" w:rsidR="00E01953" w:rsidRDefault="00E01953" w:rsidP="00FD0821">
            <w:pPr>
              <w:autoSpaceDE w:val="0"/>
              <w:autoSpaceDN w:val="0"/>
              <w:adjustRightInd w:val="0"/>
              <w:rPr>
                <w:ins w:id="1621" w:author="Microsoft Office-gebruiker" w:date="2018-07-30T16:27:00Z"/>
                <w:szCs w:val="22"/>
                <w:lang w:val="en-US"/>
              </w:rPr>
            </w:pPr>
          </w:p>
        </w:tc>
        <w:tc>
          <w:tcPr>
            <w:tcW w:w="1090" w:type="dxa"/>
            <w:tcPrChange w:id="1622" w:author="Lilian Biber" w:date="2018-08-09T11:44:00Z">
              <w:tcPr>
                <w:tcW w:w="1090" w:type="dxa"/>
              </w:tcPr>
            </w:tcPrChange>
          </w:tcPr>
          <w:p w14:paraId="19AD8267" w14:textId="77777777" w:rsidR="00E01953" w:rsidRDefault="00E01953" w:rsidP="00FD0821">
            <w:pPr>
              <w:autoSpaceDE w:val="0"/>
              <w:autoSpaceDN w:val="0"/>
              <w:adjustRightInd w:val="0"/>
              <w:rPr>
                <w:ins w:id="1623" w:author="Microsoft Office-gebruiker" w:date="2018-07-30T16:27:00Z"/>
                <w:szCs w:val="22"/>
                <w:lang w:val="en-US"/>
              </w:rPr>
            </w:pPr>
            <w:ins w:id="1624" w:author="Microsoft Office-gebruiker" w:date="2018-07-30T16:32:00Z">
              <w:r>
                <w:rPr>
                  <w:szCs w:val="22"/>
                  <w:lang w:val="en-US"/>
                </w:rPr>
                <w:t>X</w:t>
              </w:r>
            </w:ins>
          </w:p>
        </w:tc>
        <w:tc>
          <w:tcPr>
            <w:tcW w:w="1090" w:type="dxa"/>
            <w:tcPrChange w:id="1625" w:author="Lilian Biber" w:date="2018-08-09T11:44:00Z">
              <w:tcPr>
                <w:tcW w:w="1090" w:type="dxa"/>
              </w:tcPr>
            </w:tcPrChange>
          </w:tcPr>
          <w:p w14:paraId="30707BFD" w14:textId="77777777" w:rsidR="00E01953" w:rsidRDefault="00E01953" w:rsidP="00FD0821">
            <w:pPr>
              <w:autoSpaceDE w:val="0"/>
              <w:autoSpaceDN w:val="0"/>
              <w:adjustRightInd w:val="0"/>
              <w:rPr>
                <w:ins w:id="1626" w:author="Microsoft Office-gebruiker" w:date="2018-07-30T16:27:00Z"/>
                <w:szCs w:val="22"/>
                <w:lang w:val="en-US"/>
              </w:rPr>
            </w:pPr>
          </w:p>
        </w:tc>
        <w:tc>
          <w:tcPr>
            <w:tcW w:w="1090" w:type="dxa"/>
            <w:tcPrChange w:id="1627" w:author="Lilian Biber" w:date="2018-08-09T11:44:00Z">
              <w:tcPr>
                <w:tcW w:w="1090" w:type="dxa"/>
              </w:tcPr>
            </w:tcPrChange>
          </w:tcPr>
          <w:p w14:paraId="66517931" w14:textId="77777777" w:rsidR="00E01953" w:rsidRDefault="00E01953" w:rsidP="00FD0821">
            <w:pPr>
              <w:autoSpaceDE w:val="0"/>
              <w:autoSpaceDN w:val="0"/>
              <w:adjustRightInd w:val="0"/>
              <w:rPr>
                <w:ins w:id="1628" w:author="Microsoft Office-gebruiker" w:date="2018-07-31T08:01:00Z"/>
                <w:szCs w:val="22"/>
                <w:lang w:val="en-US"/>
              </w:rPr>
            </w:pPr>
          </w:p>
        </w:tc>
      </w:tr>
      <w:tr w:rsidR="00E01953" w:rsidRPr="00696C29" w14:paraId="3483D252" w14:textId="77777777" w:rsidTr="00E01953">
        <w:trPr>
          <w:ins w:id="1629" w:author="Microsoft Office-gebruiker" w:date="2018-07-30T16:27:00Z"/>
        </w:trPr>
        <w:tc>
          <w:tcPr>
            <w:tcW w:w="747" w:type="dxa"/>
            <w:tcPrChange w:id="1630" w:author="Lilian Biber" w:date="2018-08-09T11:44:00Z">
              <w:tcPr>
                <w:tcW w:w="747" w:type="dxa"/>
              </w:tcPr>
            </w:tcPrChange>
          </w:tcPr>
          <w:p w14:paraId="3666F839" w14:textId="77777777" w:rsidR="00E01953" w:rsidRDefault="00E01953" w:rsidP="00696C29">
            <w:pPr>
              <w:tabs>
                <w:tab w:val="left" w:pos="20"/>
                <w:tab w:val="left" w:pos="360"/>
              </w:tabs>
              <w:autoSpaceDE w:val="0"/>
              <w:autoSpaceDN w:val="0"/>
              <w:adjustRightInd w:val="0"/>
              <w:rPr>
                <w:ins w:id="1631" w:author="Microsoft Office-gebruiker" w:date="2018-07-30T16:39:00Z"/>
                <w:rFonts w:ascii="Avenir Next" w:hAnsi="Avenir Next" w:cs="Avenir Next"/>
                <w:color w:val="000000"/>
                <w:szCs w:val="22"/>
                <w:lang w:val="nl-NL" w:eastAsia="en-GB"/>
              </w:rPr>
            </w:pPr>
            <w:ins w:id="1632" w:author="Microsoft Office-gebruiker" w:date="2018-07-30T17:28:00Z">
              <w:r>
                <w:rPr>
                  <w:rFonts w:ascii="Avenir Next" w:hAnsi="Avenir Next" w:cs="Avenir Next"/>
                  <w:color w:val="000000"/>
                  <w:szCs w:val="22"/>
                  <w:lang w:val="nl-NL" w:eastAsia="en-GB"/>
                </w:rPr>
                <w:t>T</w:t>
              </w:r>
            </w:ins>
          </w:p>
        </w:tc>
        <w:tc>
          <w:tcPr>
            <w:tcW w:w="986" w:type="dxa"/>
            <w:tcPrChange w:id="1633" w:author="Lilian Biber" w:date="2018-08-09T11:44:00Z">
              <w:tcPr>
                <w:tcW w:w="986" w:type="dxa"/>
              </w:tcPr>
            </w:tcPrChange>
          </w:tcPr>
          <w:p w14:paraId="274D6ACA" w14:textId="77777777" w:rsidR="00E01953" w:rsidRDefault="00E01953" w:rsidP="00696C29">
            <w:pPr>
              <w:tabs>
                <w:tab w:val="left" w:pos="20"/>
                <w:tab w:val="left" w:pos="360"/>
              </w:tabs>
              <w:autoSpaceDE w:val="0"/>
              <w:autoSpaceDN w:val="0"/>
              <w:adjustRightInd w:val="0"/>
              <w:rPr>
                <w:ins w:id="1634" w:author="Microsoft Office-gebruiker" w:date="2018-07-30T16:42:00Z"/>
                <w:rFonts w:ascii="Avenir Next" w:hAnsi="Avenir Next" w:cs="Avenir Next"/>
                <w:color w:val="000000"/>
                <w:szCs w:val="22"/>
                <w:lang w:val="nl-NL" w:eastAsia="en-GB"/>
              </w:rPr>
            </w:pPr>
            <w:ins w:id="1635" w:author="Microsoft Office-gebruiker" w:date="2018-07-30T17:28:00Z">
              <w:r>
                <w:rPr>
                  <w:rFonts w:ascii="Avenir Next" w:hAnsi="Avenir Next" w:cs="Avenir Next"/>
                  <w:color w:val="000000"/>
                  <w:szCs w:val="22"/>
                  <w:lang w:val="nl-NL" w:eastAsia="en-GB"/>
                </w:rPr>
                <w:t>L</w:t>
              </w:r>
            </w:ins>
          </w:p>
        </w:tc>
        <w:tc>
          <w:tcPr>
            <w:tcW w:w="6365" w:type="dxa"/>
            <w:tcPrChange w:id="1636" w:author="Lilian Biber" w:date="2018-08-09T11:44:00Z">
              <w:tcPr>
                <w:tcW w:w="6365" w:type="dxa"/>
              </w:tcPr>
            </w:tcPrChange>
          </w:tcPr>
          <w:p w14:paraId="6006972E" w14:textId="77777777" w:rsidR="000D7B31" w:rsidRDefault="00E01953">
            <w:pPr>
              <w:tabs>
                <w:tab w:val="left" w:pos="20"/>
                <w:tab w:val="left" w:pos="360"/>
              </w:tabs>
              <w:autoSpaceDE w:val="0"/>
              <w:autoSpaceDN w:val="0"/>
              <w:adjustRightInd w:val="0"/>
              <w:rPr>
                <w:ins w:id="1637" w:author="Microsoft Office-gebruiker" w:date="2018-07-30T16:27:00Z"/>
                <w:rFonts w:ascii="Avenir Next" w:hAnsi="Avenir Next" w:cs="Avenir Next"/>
                <w:i/>
                <w:iCs/>
                <w:color w:val="000000"/>
                <w:sz w:val="20"/>
                <w:szCs w:val="20"/>
                <w:lang w:val="nl-NL" w:eastAsia="en-GB"/>
                <w:rPrChange w:id="1638" w:author="Microsoft Office-gebruiker" w:date="2018-07-30T16:30:00Z">
                  <w:rPr>
                    <w:ins w:id="1639" w:author="Microsoft Office-gebruiker" w:date="2018-07-30T16:27:00Z"/>
                    <w:rFonts w:ascii="Avenir Next" w:hAnsi="Avenir Next" w:cs="Avenir Next"/>
                    <w:color w:val="000000"/>
                    <w:szCs w:val="22"/>
                    <w:lang w:val="nl-NL" w:eastAsia="en-GB"/>
                  </w:rPr>
                </w:rPrChange>
              </w:rPr>
              <w:pPrChange w:id="1640" w:author="Microsoft Office-gebruiker" w:date="2018-07-30T16:29:00Z">
                <w:pPr>
                  <w:numPr>
                    <w:numId w:val="32"/>
                  </w:numPr>
                  <w:tabs>
                    <w:tab w:val="left" w:pos="20"/>
                    <w:tab w:val="left" w:pos="360"/>
                  </w:tabs>
                  <w:autoSpaceDE w:val="0"/>
                  <w:autoSpaceDN w:val="0"/>
                  <w:adjustRightInd w:val="0"/>
                  <w:ind w:left="360" w:hanging="360"/>
                </w:pPr>
              </w:pPrChange>
            </w:pPr>
            <w:ins w:id="1641" w:author="Microsoft Office-gebruiker" w:date="2018-07-30T16:28:00Z">
              <w:r>
                <w:rPr>
                  <w:rFonts w:ascii="Avenir Next" w:hAnsi="Avenir Next" w:cs="Avenir Next"/>
                  <w:color w:val="000000"/>
                  <w:szCs w:val="22"/>
                  <w:lang w:val="nl-NL" w:eastAsia="en-GB"/>
                </w:rPr>
                <w:t>Organizes meeting between VTSO’s</w:t>
              </w:r>
              <w:r>
                <w:rPr>
                  <w:rFonts w:ascii="MS Gothic" w:eastAsia="MS Gothic" w:hAnsi="MS Gothic" w:cs="MS Gothic" w:hint="eastAsia"/>
                  <w:color w:val="000000"/>
                  <w:szCs w:val="22"/>
                  <w:lang w:val="nl-NL" w:eastAsia="en-GB"/>
                </w:rPr>
                <w:t> </w:t>
              </w:r>
              <w:r>
                <w:rPr>
                  <w:rFonts w:ascii="Avenir Next" w:hAnsi="Avenir Next" w:cs="Avenir Next"/>
                  <w:i/>
                  <w:iCs/>
                  <w:color w:val="000000"/>
                  <w:sz w:val="20"/>
                  <w:szCs w:val="20"/>
                  <w:lang w:val="nl-NL" w:eastAsia="en-GB"/>
                </w:rPr>
                <w:t>opmerking: inhoudelijk?</w:t>
              </w:r>
            </w:ins>
          </w:p>
        </w:tc>
        <w:tc>
          <w:tcPr>
            <w:tcW w:w="1029" w:type="dxa"/>
            <w:tcPrChange w:id="1642" w:author="Lilian Biber" w:date="2018-08-09T11:44:00Z">
              <w:tcPr>
                <w:tcW w:w="1029" w:type="dxa"/>
              </w:tcPr>
            </w:tcPrChange>
          </w:tcPr>
          <w:p w14:paraId="77E2AAB5" w14:textId="77777777" w:rsidR="00E01953" w:rsidRPr="00696C29" w:rsidRDefault="00E01953" w:rsidP="00FD0821">
            <w:pPr>
              <w:autoSpaceDE w:val="0"/>
              <w:autoSpaceDN w:val="0"/>
              <w:adjustRightInd w:val="0"/>
              <w:rPr>
                <w:ins w:id="1643" w:author="Microsoft Office-gebruiker" w:date="2018-07-30T16:27:00Z"/>
                <w:szCs w:val="22"/>
                <w:lang w:val="nl-NL"/>
                <w:rPrChange w:id="1644" w:author="Microsoft Office-gebruiker" w:date="2018-07-30T16:28:00Z">
                  <w:rPr>
                    <w:ins w:id="1645" w:author="Microsoft Office-gebruiker" w:date="2018-07-30T16:27:00Z"/>
                    <w:szCs w:val="22"/>
                    <w:lang w:val="en-US"/>
                  </w:rPr>
                </w:rPrChange>
              </w:rPr>
            </w:pPr>
          </w:p>
        </w:tc>
        <w:tc>
          <w:tcPr>
            <w:tcW w:w="1090" w:type="dxa"/>
            <w:tcPrChange w:id="1646" w:author="Lilian Biber" w:date="2018-08-09T11:44:00Z">
              <w:tcPr>
                <w:tcW w:w="1090" w:type="dxa"/>
              </w:tcPr>
            </w:tcPrChange>
          </w:tcPr>
          <w:p w14:paraId="4DBBCA47" w14:textId="77777777" w:rsidR="00E01953" w:rsidRPr="00696C29" w:rsidRDefault="00E01953" w:rsidP="00FD0821">
            <w:pPr>
              <w:autoSpaceDE w:val="0"/>
              <w:autoSpaceDN w:val="0"/>
              <w:adjustRightInd w:val="0"/>
              <w:rPr>
                <w:ins w:id="1647" w:author="Microsoft Office-gebruiker" w:date="2018-07-30T16:27:00Z"/>
                <w:szCs w:val="22"/>
                <w:lang w:val="nl-NL"/>
                <w:rPrChange w:id="1648" w:author="Microsoft Office-gebruiker" w:date="2018-07-30T16:28:00Z">
                  <w:rPr>
                    <w:ins w:id="1649" w:author="Microsoft Office-gebruiker" w:date="2018-07-30T16:27:00Z"/>
                    <w:szCs w:val="22"/>
                    <w:lang w:val="en-US"/>
                  </w:rPr>
                </w:rPrChange>
              </w:rPr>
            </w:pPr>
          </w:p>
        </w:tc>
        <w:tc>
          <w:tcPr>
            <w:tcW w:w="1090" w:type="dxa"/>
            <w:tcPrChange w:id="1650" w:author="Lilian Biber" w:date="2018-08-09T11:44:00Z">
              <w:tcPr>
                <w:tcW w:w="1090" w:type="dxa"/>
              </w:tcPr>
            </w:tcPrChange>
          </w:tcPr>
          <w:p w14:paraId="384BEE9E" w14:textId="77777777" w:rsidR="00E01953" w:rsidRPr="00696C29" w:rsidRDefault="00E01953" w:rsidP="00FD0821">
            <w:pPr>
              <w:autoSpaceDE w:val="0"/>
              <w:autoSpaceDN w:val="0"/>
              <w:adjustRightInd w:val="0"/>
              <w:rPr>
                <w:ins w:id="1651" w:author="Microsoft Office-gebruiker" w:date="2018-07-30T16:27:00Z"/>
                <w:szCs w:val="22"/>
                <w:lang w:val="nl-NL"/>
                <w:rPrChange w:id="1652" w:author="Microsoft Office-gebruiker" w:date="2018-07-30T16:28:00Z">
                  <w:rPr>
                    <w:ins w:id="1653" w:author="Microsoft Office-gebruiker" w:date="2018-07-30T16:27:00Z"/>
                    <w:szCs w:val="22"/>
                    <w:lang w:val="en-US"/>
                  </w:rPr>
                </w:rPrChange>
              </w:rPr>
            </w:pPr>
            <w:ins w:id="1654" w:author="Microsoft Office-gebruiker" w:date="2018-07-30T16:32:00Z">
              <w:r>
                <w:rPr>
                  <w:szCs w:val="22"/>
                  <w:lang w:val="nl-NL"/>
                </w:rPr>
                <w:t>X</w:t>
              </w:r>
            </w:ins>
          </w:p>
        </w:tc>
        <w:tc>
          <w:tcPr>
            <w:tcW w:w="1090" w:type="dxa"/>
            <w:tcPrChange w:id="1655" w:author="Lilian Biber" w:date="2018-08-09T11:44:00Z">
              <w:tcPr>
                <w:tcW w:w="1090" w:type="dxa"/>
              </w:tcPr>
            </w:tcPrChange>
          </w:tcPr>
          <w:p w14:paraId="540E01A8" w14:textId="77777777" w:rsidR="00E01953" w:rsidRPr="00696C29" w:rsidRDefault="00E01953" w:rsidP="00FD0821">
            <w:pPr>
              <w:autoSpaceDE w:val="0"/>
              <w:autoSpaceDN w:val="0"/>
              <w:adjustRightInd w:val="0"/>
              <w:rPr>
                <w:ins w:id="1656" w:author="Microsoft Office-gebruiker" w:date="2018-07-30T16:27:00Z"/>
                <w:szCs w:val="22"/>
                <w:lang w:val="nl-NL"/>
                <w:rPrChange w:id="1657" w:author="Microsoft Office-gebruiker" w:date="2018-07-30T16:28:00Z">
                  <w:rPr>
                    <w:ins w:id="1658" w:author="Microsoft Office-gebruiker" w:date="2018-07-30T16:27:00Z"/>
                    <w:szCs w:val="22"/>
                    <w:lang w:val="en-US"/>
                  </w:rPr>
                </w:rPrChange>
              </w:rPr>
            </w:pPr>
          </w:p>
        </w:tc>
        <w:tc>
          <w:tcPr>
            <w:tcW w:w="1090" w:type="dxa"/>
            <w:tcPrChange w:id="1659" w:author="Lilian Biber" w:date="2018-08-09T11:44:00Z">
              <w:tcPr>
                <w:tcW w:w="1090" w:type="dxa"/>
              </w:tcPr>
            </w:tcPrChange>
          </w:tcPr>
          <w:p w14:paraId="38627734" w14:textId="77777777" w:rsidR="00E01953" w:rsidRPr="00E42893" w:rsidRDefault="00E01953" w:rsidP="00FD0821">
            <w:pPr>
              <w:autoSpaceDE w:val="0"/>
              <w:autoSpaceDN w:val="0"/>
              <w:adjustRightInd w:val="0"/>
              <w:rPr>
                <w:ins w:id="1660" w:author="Microsoft Office-gebruiker" w:date="2018-07-31T08:01:00Z"/>
                <w:szCs w:val="22"/>
                <w:lang w:val="nl-NL"/>
              </w:rPr>
            </w:pPr>
          </w:p>
        </w:tc>
      </w:tr>
      <w:tr w:rsidR="00E01953" w14:paraId="18F2A1E3" w14:textId="77777777" w:rsidTr="00E01953">
        <w:trPr>
          <w:ins w:id="1661" w:author="Microsoft Office-gebruiker" w:date="2018-07-30T16:27:00Z"/>
        </w:trPr>
        <w:tc>
          <w:tcPr>
            <w:tcW w:w="747" w:type="dxa"/>
            <w:tcPrChange w:id="1662" w:author="Lilian Biber" w:date="2018-08-09T11:44:00Z">
              <w:tcPr>
                <w:tcW w:w="747" w:type="dxa"/>
              </w:tcPr>
            </w:tcPrChange>
          </w:tcPr>
          <w:p w14:paraId="402851C1" w14:textId="77777777" w:rsidR="00E01953" w:rsidRDefault="00E01953" w:rsidP="00696C29">
            <w:pPr>
              <w:tabs>
                <w:tab w:val="left" w:pos="20"/>
                <w:tab w:val="left" w:pos="360"/>
              </w:tabs>
              <w:autoSpaceDE w:val="0"/>
              <w:autoSpaceDN w:val="0"/>
              <w:adjustRightInd w:val="0"/>
              <w:rPr>
                <w:ins w:id="1663" w:author="Microsoft Office-gebruiker" w:date="2018-07-30T16:39:00Z"/>
                <w:rFonts w:ascii="Avenir Next" w:hAnsi="Avenir Next" w:cs="Avenir Next"/>
                <w:color w:val="000000"/>
                <w:szCs w:val="22"/>
                <w:lang w:val="nl-NL" w:eastAsia="en-GB"/>
              </w:rPr>
            </w:pPr>
            <w:ins w:id="1664" w:author="Microsoft Office-gebruiker" w:date="2018-07-30T17:29:00Z">
              <w:r>
                <w:rPr>
                  <w:rFonts w:ascii="Avenir Next" w:hAnsi="Avenir Next" w:cs="Avenir Next"/>
                  <w:color w:val="000000"/>
                  <w:szCs w:val="22"/>
                  <w:lang w:val="nl-NL" w:eastAsia="en-GB"/>
                </w:rPr>
                <w:t>T</w:t>
              </w:r>
            </w:ins>
          </w:p>
        </w:tc>
        <w:tc>
          <w:tcPr>
            <w:tcW w:w="986" w:type="dxa"/>
            <w:tcPrChange w:id="1665" w:author="Lilian Biber" w:date="2018-08-09T11:44:00Z">
              <w:tcPr>
                <w:tcW w:w="986" w:type="dxa"/>
              </w:tcPr>
            </w:tcPrChange>
          </w:tcPr>
          <w:p w14:paraId="65D53B44" w14:textId="77777777" w:rsidR="00E01953" w:rsidRDefault="00E01953" w:rsidP="00696C29">
            <w:pPr>
              <w:tabs>
                <w:tab w:val="left" w:pos="20"/>
                <w:tab w:val="left" w:pos="360"/>
              </w:tabs>
              <w:autoSpaceDE w:val="0"/>
              <w:autoSpaceDN w:val="0"/>
              <w:adjustRightInd w:val="0"/>
              <w:rPr>
                <w:ins w:id="1666" w:author="Microsoft Office-gebruiker" w:date="2018-07-30T16:42:00Z"/>
                <w:rFonts w:ascii="Avenir Next" w:hAnsi="Avenir Next" w:cs="Avenir Next"/>
                <w:color w:val="000000"/>
                <w:szCs w:val="22"/>
                <w:lang w:val="nl-NL" w:eastAsia="en-GB"/>
              </w:rPr>
            </w:pPr>
            <w:ins w:id="1667" w:author="Microsoft Office-gebruiker" w:date="2018-07-30T17:29:00Z">
              <w:r>
                <w:rPr>
                  <w:rFonts w:ascii="Avenir Next" w:hAnsi="Avenir Next" w:cs="Avenir Next"/>
                  <w:color w:val="000000"/>
                  <w:szCs w:val="22"/>
                  <w:lang w:val="nl-NL" w:eastAsia="en-GB"/>
                </w:rPr>
                <w:t>L</w:t>
              </w:r>
            </w:ins>
          </w:p>
        </w:tc>
        <w:tc>
          <w:tcPr>
            <w:tcW w:w="6365" w:type="dxa"/>
            <w:tcPrChange w:id="1668" w:author="Lilian Biber" w:date="2018-08-09T11:44:00Z">
              <w:tcPr>
                <w:tcW w:w="6365" w:type="dxa"/>
              </w:tcPr>
            </w:tcPrChange>
          </w:tcPr>
          <w:p w14:paraId="404F9DF5" w14:textId="77777777" w:rsidR="000D7B31" w:rsidRDefault="00E01953">
            <w:pPr>
              <w:tabs>
                <w:tab w:val="left" w:pos="20"/>
                <w:tab w:val="left" w:pos="360"/>
              </w:tabs>
              <w:autoSpaceDE w:val="0"/>
              <w:autoSpaceDN w:val="0"/>
              <w:adjustRightInd w:val="0"/>
              <w:rPr>
                <w:ins w:id="1669" w:author="Microsoft Office-gebruiker" w:date="2018-07-30T16:27:00Z"/>
                <w:rFonts w:ascii="Avenir Next" w:hAnsi="Avenir Next" w:cs="Avenir Next"/>
                <w:color w:val="000000"/>
                <w:szCs w:val="22"/>
                <w:lang w:val="nl-NL" w:eastAsia="en-GB"/>
              </w:rPr>
              <w:pPrChange w:id="1670" w:author="Microsoft Office-gebruiker" w:date="2018-07-30T16:29:00Z">
                <w:pPr>
                  <w:numPr>
                    <w:numId w:val="32"/>
                  </w:numPr>
                  <w:tabs>
                    <w:tab w:val="left" w:pos="20"/>
                    <w:tab w:val="left" w:pos="360"/>
                  </w:tabs>
                  <w:autoSpaceDE w:val="0"/>
                  <w:autoSpaceDN w:val="0"/>
                  <w:adjustRightInd w:val="0"/>
                  <w:ind w:left="360" w:hanging="360"/>
                </w:pPr>
              </w:pPrChange>
            </w:pPr>
            <w:ins w:id="1671" w:author="Microsoft Office-gebruiker" w:date="2018-07-30T16:28:00Z">
              <w:r>
                <w:rPr>
                  <w:rFonts w:ascii="Avenir Next" w:hAnsi="Avenir Next" w:cs="Avenir Next"/>
                  <w:color w:val="000000"/>
                  <w:szCs w:val="22"/>
                  <w:lang w:val="nl-NL" w:eastAsia="en-GB"/>
                </w:rPr>
                <w:t>Creating a safety culture</w:t>
              </w:r>
            </w:ins>
          </w:p>
        </w:tc>
        <w:tc>
          <w:tcPr>
            <w:tcW w:w="1029" w:type="dxa"/>
            <w:tcPrChange w:id="1672" w:author="Lilian Biber" w:date="2018-08-09T11:44:00Z">
              <w:tcPr>
                <w:tcW w:w="1029" w:type="dxa"/>
              </w:tcPr>
            </w:tcPrChange>
          </w:tcPr>
          <w:p w14:paraId="496B9C51" w14:textId="77777777" w:rsidR="00E01953" w:rsidRDefault="00E01953" w:rsidP="00FD0821">
            <w:pPr>
              <w:autoSpaceDE w:val="0"/>
              <w:autoSpaceDN w:val="0"/>
              <w:adjustRightInd w:val="0"/>
              <w:rPr>
                <w:ins w:id="1673" w:author="Microsoft Office-gebruiker" w:date="2018-07-30T16:27:00Z"/>
                <w:szCs w:val="22"/>
                <w:lang w:val="en-US"/>
              </w:rPr>
            </w:pPr>
          </w:p>
        </w:tc>
        <w:tc>
          <w:tcPr>
            <w:tcW w:w="1090" w:type="dxa"/>
            <w:tcPrChange w:id="1674" w:author="Lilian Biber" w:date="2018-08-09T11:44:00Z">
              <w:tcPr>
                <w:tcW w:w="1090" w:type="dxa"/>
              </w:tcPr>
            </w:tcPrChange>
          </w:tcPr>
          <w:p w14:paraId="4058A0E0" w14:textId="77777777" w:rsidR="00E01953" w:rsidRDefault="00E01953" w:rsidP="00FD0821">
            <w:pPr>
              <w:autoSpaceDE w:val="0"/>
              <w:autoSpaceDN w:val="0"/>
              <w:adjustRightInd w:val="0"/>
              <w:rPr>
                <w:ins w:id="1675" w:author="Microsoft Office-gebruiker" w:date="2018-07-30T16:27:00Z"/>
                <w:szCs w:val="22"/>
                <w:lang w:val="en-US"/>
              </w:rPr>
            </w:pPr>
          </w:p>
        </w:tc>
        <w:tc>
          <w:tcPr>
            <w:tcW w:w="1090" w:type="dxa"/>
            <w:tcPrChange w:id="1676" w:author="Lilian Biber" w:date="2018-08-09T11:44:00Z">
              <w:tcPr>
                <w:tcW w:w="1090" w:type="dxa"/>
              </w:tcPr>
            </w:tcPrChange>
          </w:tcPr>
          <w:p w14:paraId="232075DD" w14:textId="77777777" w:rsidR="00E01953" w:rsidRDefault="00E01953" w:rsidP="00FD0821">
            <w:pPr>
              <w:autoSpaceDE w:val="0"/>
              <w:autoSpaceDN w:val="0"/>
              <w:adjustRightInd w:val="0"/>
              <w:rPr>
                <w:ins w:id="1677" w:author="Microsoft Office-gebruiker" w:date="2018-07-30T16:27:00Z"/>
                <w:szCs w:val="22"/>
                <w:lang w:val="en-US"/>
              </w:rPr>
            </w:pPr>
            <w:ins w:id="1678" w:author="Microsoft Office-gebruiker" w:date="2018-07-30T16:32:00Z">
              <w:r>
                <w:rPr>
                  <w:szCs w:val="22"/>
                  <w:lang w:val="en-US"/>
                </w:rPr>
                <w:t>X</w:t>
              </w:r>
            </w:ins>
          </w:p>
        </w:tc>
        <w:tc>
          <w:tcPr>
            <w:tcW w:w="1090" w:type="dxa"/>
            <w:tcPrChange w:id="1679" w:author="Lilian Biber" w:date="2018-08-09T11:44:00Z">
              <w:tcPr>
                <w:tcW w:w="1090" w:type="dxa"/>
              </w:tcPr>
            </w:tcPrChange>
          </w:tcPr>
          <w:p w14:paraId="2F565383" w14:textId="77777777" w:rsidR="00E01953" w:rsidRDefault="00E01953" w:rsidP="00FD0821">
            <w:pPr>
              <w:autoSpaceDE w:val="0"/>
              <w:autoSpaceDN w:val="0"/>
              <w:adjustRightInd w:val="0"/>
              <w:rPr>
                <w:ins w:id="1680" w:author="Microsoft Office-gebruiker" w:date="2018-07-30T16:27:00Z"/>
                <w:szCs w:val="22"/>
                <w:lang w:val="en-US"/>
              </w:rPr>
            </w:pPr>
          </w:p>
        </w:tc>
        <w:tc>
          <w:tcPr>
            <w:tcW w:w="1090" w:type="dxa"/>
            <w:tcPrChange w:id="1681" w:author="Lilian Biber" w:date="2018-08-09T11:44:00Z">
              <w:tcPr>
                <w:tcW w:w="1090" w:type="dxa"/>
              </w:tcPr>
            </w:tcPrChange>
          </w:tcPr>
          <w:p w14:paraId="1DCE9339" w14:textId="77777777" w:rsidR="00E01953" w:rsidRDefault="00E01953" w:rsidP="00FD0821">
            <w:pPr>
              <w:autoSpaceDE w:val="0"/>
              <w:autoSpaceDN w:val="0"/>
              <w:adjustRightInd w:val="0"/>
              <w:rPr>
                <w:ins w:id="1682" w:author="Microsoft Office-gebruiker" w:date="2018-07-31T08:01:00Z"/>
                <w:szCs w:val="22"/>
                <w:lang w:val="en-US"/>
              </w:rPr>
            </w:pPr>
          </w:p>
        </w:tc>
      </w:tr>
      <w:tr w:rsidR="00E01953" w14:paraId="382ABFC8" w14:textId="77777777" w:rsidTr="00E01953">
        <w:trPr>
          <w:ins w:id="1683" w:author="Microsoft Office-gebruiker" w:date="2018-07-30T16:27:00Z"/>
        </w:trPr>
        <w:tc>
          <w:tcPr>
            <w:tcW w:w="747" w:type="dxa"/>
            <w:tcPrChange w:id="1684" w:author="Lilian Biber" w:date="2018-08-09T11:44:00Z">
              <w:tcPr>
                <w:tcW w:w="747" w:type="dxa"/>
              </w:tcPr>
            </w:tcPrChange>
          </w:tcPr>
          <w:p w14:paraId="2F395370" w14:textId="77777777" w:rsidR="00E01953" w:rsidRPr="00265AD4" w:rsidRDefault="00E01953" w:rsidP="00696C29">
            <w:pPr>
              <w:tabs>
                <w:tab w:val="left" w:pos="20"/>
                <w:tab w:val="left" w:pos="360"/>
              </w:tabs>
              <w:autoSpaceDE w:val="0"/>
              <w:autoSpaceDN w:val="0"/>
              <w:adjustRightInd w:val="0"/>
              <w:rPr>
                <w:ins w:id="1685" w:author="Microsoft Office-gebruiker" w:date="2018-07-30T16:39:00Z"/>
                <w:rFonts w:ascii="Avenir Next" w:hAnsi="Avenir Next" w:cs="Avenir Next"/>
                <w:color w:val="000000"/>
                <w:szCs w:val="22"/>
                <w:lang w:val="en-US" w:eastAsia="en-GB"/>
              </w:rPr>
            </w:pPr>
            <w:ins w:id="1686" w:author="Microsoft Office-gebruiker" w:date="2018-07-30T17:30:00Z">
              <w:r>
                <w:rPr>
                  <w:rFonts w:ascii="Avenir Next" w:hAnsi="Avenir Next" w:cs="Avenir Next"/>
                  <w:color w:val="000000"/>
                  <w:szCs w:val="22"/>
                  <w:lang w:val="en-US" w:eastAsia="en-GB"/>
                </w:rPr>
                <w:t>S</w:t>
              </w:r>
            </w:ins>
          </w:p>
        </w:tc>
        <w:tc>
          <w:tcPr>
            <w:tcW w:w="986" w:type="dxa"/>
            <w:tcPrChange w:id="1687" w:author="Lilian Biber" w:date="2018-08-09T11:44:00Z">
              <w:tcPr>
                <w:tcW w:w="986" w:type="dxa"/>
              </w:tcPr>
            </w:tcPrChange>
          </w:tcPr>
          <w:p w14:paraId="4542BE96" w14:textId="77777777" w:rsidR="00E01953" w:rsidRPr="00265AD4" w:rsidRDefault="00E01953" w:rsidP="00696C29">
            <w:pPr>
              <w:tabs>
                <w:tab w:val="left" w:pos="20"/>
                <w:tab w:val="left" w:pos="360"/>
              </w:tabs>
              <w:autoSpaceDE w:val="0"/>
              <w:autoSpaceDN w:val="0"/>
              <w:adjustRightInd w:val="0"/>
              <w:rPr>
                <w:ins w:id="1688" w:author="Microsoft Office-gebruiker" w:date="2018-07-30T16:42:00Z"/>
                <w:rFonts w:ascii="Avenir Next" w:hAnsi="Avenir Next" w:cs="Avenir Next"/>
                <w:color w:val="000000"/>
                <w:szCs w:val="22"/>
                <w:lang w:val="en-US" w:eastAsia="en-GB"/>
              </w:rPr>
            </w:pPr>
            <w:ins w:id="1689" w:author="Microsoft Office-gebruiker" w:date="2018-07-30T17:30:00Z">
              <w:r>
                <w:rPr>
                  <w:rFonts w:ascii="Avenir Next" w:hAnsi="Avenir Next" w:cs="Avenir Next"/>
                  <w:color w:val="000000"/>
                  <w:szCs w:val="22"/>
                  <w:lang w:val="en-US" w:eastAsia="en-GB"/>
                </w:rPr>
                <w:t>S</w:t>
              </w:r>
            </w:ins>
          </w:p>
        </w:tc>
        <w:tc>
          <w:tcPr>
            <w:tcW w:w="6365" w:type="dxa"/>
            <w:tcPrChange w:id="1690" w:author="Lilian Biber" w:date="2018-08-09T11:44:00Z">
              <w:tcPr>
                <w:tcW w:w="6365" w:type="dxa"/>
              </w:tcPr>
            </w:tcPrChange>
          </w:tcPr>
          <w:p w14:paraId="2C966499" w14:textId="77777777" w:rsidR="000D7B31" w:rsidRDefault="00E01953">
            <w:pPr>
              <w:tabs>
                <w:tab w:val="left" w:pos="20"/>
                <w:tab w:val="left" w:pos="360"/>
              </w:tabs>
              <w:autoSpaceDE w:val="0"/>
              <w:autoSpaceDN w:val="0"/>
              <w:adjustRightInd w:val="0"/>
              <w:rPr>
                <w:ins w:id="1691" w:author="Microsoft Office-gebruiker" w:date="2018-07-30T16:27:00Z"/>
                <w:rFonts w:ascii="Avenir Next" w:hAnsi="Avenir Next" w:cs="Avenir Next"/>
                <w:color w:val="000000"/>
                <w:szCs w:val="22"/>
                <w:lang w:val="en-US" w:eastAsia="en-GB"/>
                <w:rPrChange w:id="1692" w:author="Microsoft Office-gebruiker" w:date="2018-07-30T16:28:00Z">
                  <w:rPr>
                    <w:ins w:id="1693" w:author="Microsoft Office-gebruiker" w:date="2018-07-30T16:27:00Z"/>
                    <w:rFonts w:ascii="Avenir Next" w:hAnsi="Avenir Next" w:cs="Avenir Next"/>
                    <w:color w:val="000000"/>
                    <w:szCs w:val="22"/>
                    <w:lang w:val="nl-NL" w:eastAsia="en-GB"/>
                  </w:rPr>
                </w:rPrChange>
              </w:rPr>
              <w:pPrChange w:id="1694" w:author="Microsoft Office-gebruiker" w:date="2018-07-30T16:29:00Z">
                <w:pPr>
                  <w:numPr>
                    <w:numId w:val="32"/>
                  </w:numPr>
                  <w:tabs>
                    <w:tab w:val="left" w:pos="20"/>
                    <w:tab w:val="left" w:pos="360"/>
                  </w:tabs>
                  <w:autoSpaceDE w:val="0"/>
                  <w:autoSpaceDN w:val="0"/>
                  <w:adjustRightInd w:val="0"/>
                  <w:ind w:left="360" w:hanging="360"/>
                </w:pPr>
              </w:pPrChange>
            </w:pPr>
            <w:ins w:id="1695" w:author="Microsoft Office-gebruiker" w:date="2018-07-30T16:27:00Z">
              <w:r w:rsidRPr="00265AD4">
                <w:rPr>
                  <w:rFonts w:ascii="Avenir Next" w:hAnsi="Avenir Next" w:cs="Avenir Next"/>
                  <w:color w:val="000000"/>
                  <w:szCs w:val="22"/>
                  <w:lang w:val="en-US" w:eastAsia="en-GB"/>
                </w:rPr>
                <w:t>Overseeing development of procedures in accordance to IMO and IALA guidelines / rules</w:t>
              </w:r>
            </w:ins>
          </w:p>
        </w:tc>
        <w:tc>
          <w:tcPr>
            <w:tcW w:w="1029" w:type="dxa"/>
            <w:tcPrChange w:id="1696" w:author="Lilian Biber" w:date="2018-08-09T11:44:00Z">
              <w:tcPr>
                <w:tcW w:w="1029" w:type="dxa"/>
              </w:tcPr>
            </w:tcPrChange>
          </w:tcPr>
          <w:p w14:paraId="209E0ED6" w14:textId="77777777" w:rsidR="00E01953" w:rsidRDefault="00E01953" w:rsidP="00FD0821">
            <w:pPr>
              <w:autoSpaceDE w:val="0"/>
              <w:autoSpaceDN w:val="0"/>
              <w:adjustRightInd w:val="0"/>
              <w:rPr>
                <w:ins w:id="1697" w:author="Microsoft Office-gebruiker" w:date="2018-07-30T16:27:00Z"/>
                <w:szCs w:val="22"/>
                <w:lang w:val="en-US"/>
              </w:rPr>
            </w:pPr>
          </w:p>
        </w:tc>
        <w:tc>
          <w:tcPr>
            <w:tcW w:w="1090" w:type="dxa"/>
            <w:tcPrChange w:id="1698" w:author="Lilian Biber" w:date="2018-08-09T11:44:00Z">
              <w:tcPr>
                <w:tcW w:w="1090" w:type="dxa"/>
              </w:tcPr>
            </w:tcPrChange>
          </w:tcPr>
          <w:p w14:paraId="6AABE5A1" w14:textId="77777777" w:rsidR="00E01953" w:rsidRDefault="00E01953" w:rsidP="00FD0821">
            <w:pPr>
              <w:autoSpaceDE w:val="0"/>
              <w:autoSpaceDN w:val="0"/>
              <w:adjustRightInd w:val="0"/>
              <w:rPr>
                <w:ins w:id="1699" w:author="Microsoft Office-gebruiker" w:date="2018-07-30T16:27:00Z"/>
                <w:szCs w:val="22"/>
                <w:lang w:val="en-US"/>
              </w:rPr>
            </w:pPr>
          </w:p>
        </w:tc>
        <w:tc>
          <w:tcPr>
            <w:tcW w:w="1090" w:type="dxa"/>
            <w:tcPrChange w:id="1700" w:author="Lilian Biber" w:date="2018-08-09T11:44:00Z">
              <w:tcPr>
                <w:tcW w:w="1090" w:type="dxa"/>
              </w:tcPr>
            </w:tcPrChange>
          </w:tcPr>
          <w:p w14:paraId="5F95530A" w14:textId="77777777" w:rsidR="00E01953" w:rsidRDefault="00E01953" w:rsidP="00FD0821">
            <w:pPr>
              <w:autoSpaceDE w:val="0"/>
              <w:autoSpaceDN w:val="0"/>
              <w:adjustRightInd w:val="0"/>
              <w:rPr>
                <w:ins w:id="1701" w:author="Microsoft Office-gebruiker" w:date="2018-07-30T16:27:00Z"/>
                <w:szCs w:val="22"/>
                <w:lang w:val="en-US"/>
              </w:rPr>
            </w:pPr>
            <w:ins w:id="1702" w:author="Microsoft Office-gebruiker" w:date="2018-07-30T16:32:00Z">
              <w:r>
                <w:rPr>
                  <w:szCs w:val="22"/>
                  <w:lang w:val="en-US"/>
                </w:rPr>
                <w:t>X</w:t>
              </w:r>
            </w:ins>
          </w:p>
        </w:tc>
        <w:tc>
          <w:tcPr>
            <w:tcW w:w="1090" w:type="dxa"/>
            <w:tcPrChange w:id="1703" w:author="Lilian Biber" w:date="2018-08-09T11:44:00Z">
              <w:tcPr>
                <w:tcW w:w="1090" w:type="dxa"/>
              </w:tcPr>
            </w:tcPrChange>
          </w:tcPr>
          <w:p w14:paraId="7E9F82A4" w14:textId="77777777" w:rsidR="00E01953" w:rsidRDefault="00E01953" w:rsidP="00FD0821">
            <w:pPr>
              <w:autoSpaceDE w:val="0"/>
              <w:autoSpaceDN w:val="0"/>
              <w:adjustRightInd w:val="0"/>
              <w:rPr>
                <w:ins w:id="1704" w:author="Microsoft Office-gebruiker" w:date="2018-07-30T16:27:00Z"/>
                <w:szCs w:val="22"/>
                <w:lang w:val="en-US"/>
              </w:rPr>
            </w:pPr>
          </w:p>
        </w:tc>
        <w:tc>
          <w:tcPr>
            <w:tcW w:w="1090" w:type="dxa"/>
            <w:tcPrChange w:id="1705" w:author="Lilian Biber" w:date="2018-08-09T11:44:00Z">
              <w:tcPr>
                <w:tcW w:w="1090" w:type="dxa"/>
              </w:tcPr>
            </w:tcPrChange>
          </w:tcPr>
          <w:p w14:paraId="4863CFE1" w14:textId="77777777" w:rsidR="00E01953" w:rsidRDefault="00E01953" w:rsidP="00FD0821">
            <w:pPr>
              <w:autoSpaceDE w:val="0"/>
              <w:autoSpaceDN w:val="0"/>
              <w:adjustRightInd w:val="0"/>
              <w:rPr>
                <w:ins w:id="1706" w:author="Microsoft Office-gebruiker" w:date="2018-07-31T08:01:00Z"/>
                <w:szCs w:val="22"/>
                <w:lang w:val="en-US"/>
              </w:rPr>
            </w:pPr>
          </w:p>
        </w:tc>
      </w:tr>
      <w:tr w:rsidR="00E01953" w14:paraId="64C1E9E2" w14:textId="77777777" w:rsidTr="00E01953">
        <w:trPr>
          <w:ins w:id="1707" w:author="Microsoft Office-gebruiker" w:date="2018-07-30T16:27:00Z"/>
        </w:trPr>
        <w:tc>
          <w:tcPr>
            <w:tcW w:w="747" w:type="dxa"/>
            <w:tcPrChange w:id="1708" w:author="Lilian Biber" w:date="2018-08-09T11:44:00Z">
              <w:tcPr>
                <w:tcW w:w="747" w:type="dxa"/>
              </w:tcPr>
            </w:tcPrChange>
          </w:tcPr>
          <w:p w14:paraId="5B0C3BB7" w14:textId="77777777" w:rsidR="00E01953" w:rsidRPr="00617C9E" w:rsidRDefault="00E01953" w:rsidP="00696C29">
            <w:pPr>
              <w:tabs>
                <w:tab w:val="left" w:pos="20"/>
                <w:tab w:val="left" w:pos="360"/>
              </w:tabs>
              <w:autoSpaceDE w:val="0"/>
              <w:autoSpaceDN w:val="0"/>
              <w:adjustRightInd w:val="0"/>
              <w:rPr>
                <w:ins w:id="1709" w:author="Microsoft Office-gebruiker" w:date="2018-07-30T16:39:00Z"/>
                <w:rFonts w:ascii="Avenir Next" w:hAnsi="Avenir Next" w:cs="Avenir Next"/>
                <w:color w:val="000000"/>
                <w:szCs w:val="22"/>
                <w:lang w:val="en-US" w:eastAsia="en-GB"/>
              </w:rPr>
            </w:pPr>
            <w:ins w:id="1710" w:author="Microsoft Office-gebruiker" w:date="2018-07-30T17:30:00Z">
              <w:r>
                <w:rPr>
                  <w:rFonts w:ascii="Avenir Next" w:hAnsi="Avenir Next" w:cs="Avenir Next"/>
                  <w:color w:val="000000"/>
                  <w:szCs w:val="22"/>
                  <w:lang w:val="en-US" w:eastAsia="en-GB"/>
                </w:rPr>
                <w:t>S</w:t>
              </w:r>
            </w:ins>
          </w:p>
        </w:tc>
        <w:tc>
          <w:tcPr>
            <w:tcW w:w="986" w:type="dxa"/>
            <w:tcPrChange w:id="1711" w:author="Lilian Biber" w:date="2018-08-09T11:44:00Z">
              <w:tcPr>
                <w:tcW w:w="986" w:type="dxa"/>
              </w:tcPr>
            </w:tcPrChange>
          </w:tcPr>
          <w:p w14:paraId="7F5BB012" w14:textId="77777777" w:rsidR="00E01953" w:rsidRPr="00617C9E" w:rsidRDefault="00E01953" w:rsidP="00696C29">
            <w:pPr>
              <w:tabs>
                <w:tab w:val="left" w:pos="20"/>
                <w:tab w:val="left" w:pos="360"/>
              </w:tabs>
              <w:autoSpaceDE w:val="0"/>
              <w:autoSpaceDN w:val="0"/>
              <w:adjustRightInd w:val="0"/>
              <w:rPr>
                <w:ins w:id="1712" w:author="Microsoft Office-gebruiker" w:date="2018-07-30T16:42:00Z"/>
                <w:rFonts w:ascii="Avenir Next" w:hAnsi="Avenir Next" w:cs="Avenir Next"/>
                <w:color w:val="000000"/>
                <w:szCs w:val="22"/>
                <w:lang w:val="en-US" w:eastAsia="en-GB"/>
              </w:rPr>
            </w:pPr>
            <w:ins w:id="1713" w:author="Microsoft Office-gebruiker" w:date="2018-07-30T17:30:00Z">
              <w:r>
                <w:rPr>
                  <w:rFonts w:ascii="Avenir Next" w:hAnsi="Avenir Next" w:cs="Avenir Next"/>
                  <w:color w:val="000000"/>
                  <w:szCs w:val="22"/>
                  <w:lang w:val="en-US" w:eastAsia="en-GB"/>
                </w:rPr>
                <w:t>E</w:t>
              </w:r>
            </w:ins>
          </w:p>
        </w:tc>
        <w:tc>
          <w:tcPr>
            <w:tcW w:w="6365" w:type="dxa"/>
            <w:tcPrChange w:id="1714" w:author="Lilian Biber" w:date="2018-08-09T11:44:00Z">
              <w:tcPr>
                <w:tcW w:w="6365" w:type="dxa"/>
              </w:tcPr>
            </w:tcPrChange>
          </w:tcPr>
          <w:p w14:paraId="7B7EA583" w14:textId="77777777" w:rsidR="000D7B31" w:rsidRDefault="00E01953">
            <w:pPr>
              <w:tabs>
                <w:tab w:val="left" w:pos="20"/>
                <w:tab w:val="left" w:pos="360"/>
              </w:tabs>
              <w:autoSpaceDE w:val="0"/>
              <w:autoSpaceDN w:val="0"/>
              <w:adjustRightInd w:val="0"/>
              <w:rPr>
                <w:ins w:id="1715" w:author="Microsoft Office-gebruiker" w:date="2018-07-30T16:27:00Z"/>
                <w:rFonts w:ascii="Avenir Next" w:hAnsi="Avenir Next" w:cs="Avenir Next"/>
                <w:color w:val="000000"/>
                <w:szCs w:val="22"/>
                <w:lang w:val="en-US" w:eastAsia="en-GB"/>
                <w:rPrChange w:id="1716" w:author="Microsoft Office-gebruiker" w:date="2018-07-30T16:28:00Z">
                  <w:rPr>
                    <w:ins w:id="1717" w:author="Microsoft Office-gebruiker" w:date="2018-07-30T16:27:00Z"/>
                    <w:rFonts w:ascii="Avenir Next" w:hAnsi="Avenir Next" w:cs="Avenir Next"/>
                    <w:color w:val="000000"/>
                    <w:szCs w:val="22"/>
                    <w:lang w:val="nl-NL" w:eastAsia="en-GB"/>
                  </w:rPr>
                </w:rPrChange>
              </w:rPr>
              <w:pPrChange w:id="1718" w:author="Microsoft Office-gebruiker" w:date="2018-07-30T16:29:00Z">
                <w:pPr>
                  <w:numPr>
                    <w:numId w:val="32"/>
                  </w:numPr>
                  <w:tabs>
                    <w:tab w:val="left" w:pos="20"/>
                    <w:tab w:val="left" w:pos="360"/>
                  </w:tabs>
                  <w:autoSpaceDE w:val="0"/>
                  <w:autoSpaceDN w:val="0"/>
                  <w:adjustRightInd w:val="0"/>
                  <w:ind w:left="360" w:hanging="360"/>
                </w:pPr>
              </w:pPrChange>
            </w:pPr>
            <w:ins w:id="1719" w:author="Microsoft Office-gebruiker" w:date="2018-07-30T16:27:00Z">
              <w:r w:rsidRPr="00617C9E">
                <w:rPr>
                  <w:rFonts w:ascii="Avenir Next" w:hAnsi="Avenir Next" w:cs="Avenir Next"/>
                  <w:color w:val="000000"/>
                  <w:szCs w:val="22"/>
                  <w:lang w:val="en-US" w:eastAsia="en-GB"/>
                </w:rPr>
                <w:t>Presentation of organization on an operational level</w:t>
              </w:r>
            </w:ins>
          </w:p>
        </w:tc>
        <w:tc>
          <w:tcPr>
            <w:tcW w:w="1029" w:type="dxa"/>
            <w:tcPrChange w:id="1720" w:author="Lilian Biber" w:date="2018-08-09T11:44:00Z">
              <w:tcPr>
                <w:tcW w:w="1029" w:type="dxa"/>
              </w:tcPr>
            </w:tcPrChange>
          </w:tcPr>
          <w:p w14:paraId="44A07FE9" w14:textId="77777777" w:rsidR="00E01953" w:rsidRDefault="00E01953" w:rsidP="00FD0821">
            <w:pPr>
              <w:autoSpaceDE w:val="0"/>
              <w:autoSpaceDN w:val="0"/>
              <w:adjustRightInd w:val="0"/>
              <w:rPr>
                <w:ins w:id="1721" w:author="Microsoft Office-gebruiker" w:date="2018-07-30T16:27:00Z"/>
                <w:szCs w:val="22"/>
                <w:lang w:val="en-US"/>
              </w:rPr>
            </w:pPr>
          </w:p>
        </w:tc>
        <w:tc>
          <w:tcPr>
            <w:tcW w:w="1090" w:type="dxa"/>
            <w:tcPrChange w:id="1722" w:author="Lilian Biber" w:date="2018-08-09T11:44:00Z">
              <w:tcPr>
                <w:tcW w:w="1090" w:type="dxa"/>
              </w:tcPr>
            </w:tcPrChange>
          </w:tcPr>
          <w:p w14:paraId="5C57E815" w14:textId="77777777" w:rsidR="00E01953" w:rsidRDefault="00E01953" w:rsidP="00FD0821">
            <w:pPr>
              <w:autoSpaceDE w:val="0"/>
              <w:autoSpaceDN w:val="0"/>
              <w:adjustRightInd w:val="0"/>
              <w:rPr>
                <w:ins w:id="1723" w:author="Microsoft Office-gebruiker" w:date="2018-07-30T16:27:00Z"/>
                <w:szCs w:val="22"/>
                <w:lang w:val="en-US"/>
              </w:rPr>
            </w:pPr>
          </w:p>
        </w:tc>
        <w:tc>
          <w:tcPr>
            <w:tcW w:w="1090" w:type="dxa"/>
            <w:tcPrChange w:id="1724" w:author="Lilian Biber" w:date="2018-08-09T11:44:00Z">
              <w:tcPr>
                <w:tcW w:w="1090" w:type="dxa"/>
              </w:tcPr>
            </w:tcPrChange>
          </w:tcPr>
          <w:p w14:paraId="336F50AF" w14:textId="77777777" w:rsidR="00E01953" w:rsidRDefault="00E01953" w:rsidP="00FD0821">
            <w:pPr>
              <w:autoSpaceDE w:val="0"/>
              <w:autoSpaceDN w:val="0"/>
              <w:adjustRightInd w:val="0"/>
              <w:rPr>
                <w:ins w:id="1725" w:author="Microsoft Office-gebruiker" w:date="2018-07-30T16:27:00Z"/>
                <w:szCs w:val="22"/>
                <w:lang w:val="en-US"/>
              </w:rPr>
            </w:pPr>
            <w:ins w:id="1726" w:author="Microsoft Office-gebruiker" w:date="2018-07-30T16:32:00Z">
              <w:r>
                <w:rPr>
                  <w:szCs w:val="22"/>
                  <w:lang w:val="en-US"/>
                </w:rPr>
                <w:t>X</w:t>
              </w:r>
            </w:ins>
          </w:p>
        </w:tc>
        <w:tc>
          <w:tcPr>
            <w:tcW w:w="1090" w:type="dxa"/>
            <w:tcPrChange w:id="1727" w:author="Lilian Biber" w:date="2018-08-09T11:44:00Z">
              <w:tcPr>
                <w:tcW w:w="1090" w:type="dxa"/>
              </w:tcPr>
            </w:tcPrChange>
          </w:tcPr>
          <w:p w14:paraId="5077285C" w14:textId="77777777" w:rsidR="00E01953" w:rsidRDefault="00E01953" w:rsidP="00FD0821">
            <w:pPr>
              <w:autoSpaceDE w:val="0"/>
              <w:autoSpaceDN w:val="0"/>
              <w:adjustRightInd w:val="0"/>
              <w:rPr>
                <w:ins w:id="1728" w:author="Microsoft Office-gebruiker" w:date="2018-07-30T16:27:00Z"/>
                <w:szCs w:val="22"/>
                <w:lang w:val="en-US"/>
              </w:rPr>
            </w:pPr>
          </w:p>
        </w:tc>
        <w:tc>
          <w:tcPr>
            <w:tcW w:w="1090" w:type="dxa"/>
            <w:tcPrChange w:id="1729" w:author="Lilian Biber" w:date="2018-08-09T11:44:00Z">
              <w:tcPr>
                <w:tcW w:w="1090" w:type="dxa"/>
              </w:tcPr>
            </w:tcPrChange>
          </w:tcPr>
          <w:p w14:paraId="065422A6" w14:textId="77777777" w:rsidR="00E01953" w:rsidRDefault="00E01953" w:rsidP="00FD0821">
            <w:pPr>
              <w:autoSpaceDE w:val="0"/>
              <w:autoSpaceDN w:val="0"/>
              <w:adjustRightInd w:val="0"/>
              <w:rPr>
                <w:ins w:id="1730" w:author="Microsoft Office-gebruiker" w:date="2018-07-31T08:01:00Z"/>
                <w:szCs w:val="22"/>
                <w:lang w:val="en-US"/>
              </w:rPr>
            </w:pPr>
          </w:p>
        </w:tc>
      </w:tr>
      <w:tr w:rsidR="00E01953" w14:paraId="2992BBE0" w14:textId="77777777" w:rsidTr="00E01953">
        <w:trPr>
          <w:ins w:id="1731" w:author="Microsoft Office-gebruiker" w:date="2018-07-30T16:27:00Z"/>
        </w:trPr>
        <w:tc>
          <w:tcPr>
            <w:tcW w:w="747" w:type="dxa"/>
            <w:tcPrChange w:id="1732" w:author="Lilian Biber" w:date="2018-08-09T11:44:00Z">
              <w:tcPr>
                <w:tcW w:w="747" w:type="dxa"/>
              </w:tcPr>
            </w:tcPrChange>
          </w:tcPr>
          <w:p w14:paraId="7E366A0D" w14:textId="77777777" w:rsidR="00E01953" w:rsidRPr="001D432C" w:rsidRDefault="00E01953" w:rsidP="00696C29">
            <w:pPr>
              <w:tabs>
                <w:tab w:val="left" w:pos="20"/>
                <w:tab w:val="left" w:pos="360"/>
              </w:tabs>
              <w:autoSpaceDE w:val="0"/>
              <w:autoSpaceDN w:val="0"/>
              <w:adjustRightInd w:val="0"/>
              <w:rPr>
                <w:ins w:id="1733" w:author="Microsoft Office-gebruiker" w:date="2018-07-30T16:39:00Z"/>
                <w:rFonts w:ascii="Avenir Next" w:hAnsi="Avenir Next" w:cs="Avenir Next"/>
                <w:color w:val="000000"/>
                <w:szCs w:val="22"/>
                <w:lang w:val="en-US" w:eastAsia="en-GB"/>
              </w:rPr>
            </w:pPr>
            <w:ins w:id="1734" w:author="Microsoft Office-gebruiker" w:date="2018-07-30T17:31:00Z">
              <w:r>
                <w:rPr>
                  <w:rFonts w:ascii="Avenir Next" w:hAnsi="Avenir Next" w:cs="Avenir Next"/>
                  <w:color w:val="000000"/>
                  <w:szCs w:val="22"/>
                  <w:lang w:val="en-US" w:eastAsia="en-GB"/>
                </w:rPr>
                <w:t>T</w:t>
              </w:r>
            </w:ins>
          </w:p>
        </w:tc>
        <w:tc>
          <w:tcPr>
            <w:tcW w:w="986" w:type="dxa"/>
            <w:tcPrChange w:id="1735" w:author="Lilian Biber" w:date="2018-08-09T11:44:00Z">
              <w:tcPr>
                <w:tcW w:w="986" w:type="dxa"/>
              </w:tcPr>
            </w:tcPrChange>
          </w:tcPr>
          <w:p w14:paraId="088F6498" w14:textId="77777777" w:rsidR="00E01953" w:rsidRPr="001D432C" w:rsidRDefault="00E01953" w:rsidP="00696C29">
            <w:pPr>
              <w:tabs>
                <w:tab w:val="left" w:pos="20"/>
                <w:tab w:val="left" w:pos="360"/>
              </w:tabs>
              <w:autoSpaceDE w:val="0"/>
              <w:autoSpaceDN w:val="0"/>
              <w:adjustRightInd w:val="0"/>
              <w:rPr>
                <w:ins w:id="1736" w:author="Microsoft Office-gebruiker" w:date="2018-07-30T16:42:00Z"/>
                <w:rFonts w:ascii="Avenir Next" w:hAnsi="Avenir Next" w:cs="Avenir Next"/>
                <w:color w:val="000000"/>
                <w:szCs w:val="22"/>
                <w:lang w:val="en-US" w:eastAsia="en-GB"/>
              </w:rPr>
            </w:pPr>
            <w:ins w:id="1737" w:author="Microsoft Office-gebruiker" w:date="2018-07-30T17:31:00Z">
              <w:r>
                <w:rPr>
                  <w:rFonts w:ascii="Avenir Next" w:hAnsi="Avenir Next" w:cs="Avenir Next"/>
                  <w:color w:val="000000"/>
                  <w:szCs w:val="22"/>
                  <w:lang w:val="en-US" w:eastAsia="en-GB"/>
                </w:rPr>
                <w:t>L</w:t>
              </w:r>
            </w:ins>
          </w:p>
        </w:tc>
        <w:tc>
          <w:tcPr>
            <w:tcW w:w="6365" w:type="dxa"/>
            <w:tcPrChange w:id="1738" w:author="Lilian Biber" w:date="2018-08-09T11:44:00Z">
              <w:tcPr>
                <w:tcW w:w="6365" w:type="dxa"/>
              </w:tcPr>
            </w:tcPrChange>
          </w:tcPr>
          <w:p w14:paraId="0012D60B" w14:textId="77777777" w:rsidR="000D7B31" w:rsidRDefault="00EF13A5">
            <w:pPr>
              <w:tabs>
                <w:tab w:val="left" w:pos="20"/>
                <w:tab w:val="left" w:pos="360"/>
              </w:tabs>
              <w:autoSpaceDE w:val="0"/>
              <w:autoSpaceDN w:val="0"/>
              <w:adjustRightInd w:val="0"/>
              <w:rPr>
                <w:ins w:id="1739" w:author="Microsoft Office-gebruiker" w:date="2018-07-30T16:27:00Z"/>
                <w:rFonts w:ascii="Avenir Next" w:hAnsi="Avenir Next" w:cs="Avenir Next"/>
                <w:color w:val="000000"/>
                <w:szCs w:val="22"/>
                <w:lang w:val="en-US" w:eastAsia="en-GB"/>
                <w:rPrChange w:id="1740" w:author="Microsoft Office-gebruiker" w:date="2018-07-30T16:28:00Z">
                  <w:rPr>
                    <w:ins w:id="1741" w:author="Microsoft Office-gebruiker" w:date="2018-07-30T16:27:00Z"/>
                    <w:rFonts w:ascii="Avenir Next" w:hAnsi="Avenir Next" w:cs="Avenir Next"/>
                    <w:color w:val="000000"/>
                    <w:szCs w:val="22"/>
                    <w:lang w:val="nl-NL" w:eastAsia="en-GB"/>
                  </w:rPr>
                </w:rPrChange>
              </w:rPr>
              <w:pPrChange w:id="1742" w:author="Microsoft Office-gebruiker" w:date="2018-07-30T16:29:00Z">
                <w:pPr>
                  <w:numPr>
                    <w:numId w:val="32"/>
                  </w:numPr>
                  <w:tabs>
                    <w:tab w:val="left" w:pos="20"/>
                    <w:tab w:val="left" w:pos="360"/>
                  </w:tabs>
                  <w:autoSpaceDE w:val="0"/>
                  <w:autoSpaceDN w:val="0"/>
                  <w:adjustRightInd w:val="0"/>
                  <w:ind w:left="360" w:hanging="360"/>
                </w:pPr>
              </w:pPrChange>
            </w:pPr>
            <w:ins w:id="1743" w:author="Microsoft Office-gebruiker" w:date="2018-07-30T16:27:00Z">
              <w:r w:rsidRPr="00EF13A5">
                <w:rPr>
                  <w:rFonts w:ascii="Avenir Next" w:hAnsi="Avenir Next" w:cs="Avenir Next"/>
                  <w:color w:val="000000"/>
                  <w:szCs w:val="22"/>
                  <w:lang w:val="en-US" w:eastAsia="en-GB"/>
                  <w:rPrChange w:id="1744" w:author="Microsoft Office-gebruiker" w:date="2018-07-30T16:28:00Z">
                    <w:rPr>
                      <w:rFonts w:ascii="Avenir Next" w:hAnsi="Avenir Next" w:cs="Avenir Next"/>
                      <w:color w:val="000000"/>
                      <w:szCs w:val="22"/>
                      <w:lang w:val="nl-NL" w:eastAsia="en-GB"/>
                    </w:rPr>
                  </w:rPrChange>
                </w:rPr>
                <w:t>Development of information for employees</w:t>
              </w:r>
            </w:ins>
          </w:p>
        </w:tc>
        <w:tc>
          <w:tcPr>
            <w:tcW w:w="1029" w:type="dxa"/>
            <w:tcPrChange w:id="1745" w:author="Lilian Biber" w:date="2018-08-09T11:44:00Z">
              <w:tcPr>
                <w:tcW w:w="1029" w:type="dxa"/>
              </w:tcPr>
            </w:tcPrChange>
          </w:tcPr>
          <w:p w14:paraId="6DAA07A9" w14:textId="77777777" w:rsidR="00E01953" w:rsidRDefault="00E01953" w:rsidP="00FD0821">
            <w:pPr>
              <w:autoSpaceDE w:val="0"/>
              <w:autoSpaceDN w:val="0"/>
              <w:adjustRightInd w:val="0"/>
              <w:rPr>
                <w:ins w:id="1746" w:author="Microsoft Office-gebruiker" w:date="2018-07-30T16:27:00Z"/>
                <w:szCs w:val="22"/>
                <w:lang w:val="en-US"/>
              </w:rPr>
            </w:pPr>
          </w:p>
        </w:tc>
        <w:tc>
          <w:tcPr>
            <w:tcW w:w="1090" w:type="dxa"/>
            <w:tcPrChange w:id="1747" w:author="Lilian Biber" w:date="2018-08-09T11:44:00Z">
              <w:tcPr>
                <w:tcW w:w="1090" w:type="dxa"/>
              </w:tcPr>
            </w:tcPrChange>
          </w:tcPr>
          <w:p w14:paraId="2EF4C9EB" w14:textId="77777777" w:rsidR="00E01953" w:rsidRDefault="00E01953" w:rsidP="00FD0821">
            <w:pPr>
              <w:autoSpaceDE w:val="0"/>
              <w:autoSpaceDN w:val="0"/>
              <w:adjustRightInd w:val="0"/>
              <w:rPr>
                <w:ins w:id="1748" w:author="Microsoft Office-gebruiker" w:date="2018-07-30T16:27:00Z"/>
                <w:szCs w:val="22"/>
                <w:lang w:val="en-US"/>
              </w:rPr>
            </w:pPr>
          </w:p>
        </w:tc>
        <w:tc>
          <w:tcPr>
            <w:tcW w:w="1090" w:type="dxa"/>
            <w:tcPrChange w:id="1749" w:author="Lilian Biber" w:date="2018-08-09T11:44:00Z">
              <w:tcPr>
                <w:tcW w:w="1090" w:type="dxa"/>
              </w:tcPr>
            </w:tcPrChange>
          </w:tcPr>
          <w:p w14:paraId="7FF316A8" w14:textId="77777777" w:rsidR="00E01953" w:rsidRDefault="00E01953" w:rsidP="00FD0821">
            <w:pPr>
              <w:autoSpaceDE w:val="0"/>
              <w:autoSpaceDN w:val="0"/>
              <w:adjustRightInd w:val="0"/>
              <w:rPr>
                <w:ins w:id="1750" w:author="Microsoft Office-gebruiker" w:date="2018-07-30T16:27:00Z"/>
                <w:szCs w:val="22"/>
                <w:lang w:val="en-US"/>
              </w:rPr>
            </w:pPr>
            <w:ins w:id="1751" w:author="Microsoft Office-gebruiker" w:date="2018-07-30T16:32:00Z">
              <w:r>
                <w:rPr>
                  <w:szCs w:val="22"/>
                  <w:lang w:val="en-US"/>
                </w:rPr>
                <w:t>X</w:t>
              </w:r>
            </w:ins>
          </w:p>
        </w:tc>
        <w:tc>
          <w:tcPr>
            <w:tcW w:w="1090" w:type="dxa"/>
            <w:tcPrChange w:id="1752" w:author="Lilian Biber" w:date="2018-08-09T11:44:00Z">
              <w:tcPr>
                <w:tcW w:w="1090" w:type="dxa"/>
              </w:tcPr>
            </w:tcPrChange>
          </w:tcPr>
          <w:p w14:paraId="2BB92684" w14:textId="77777777" w:rsidR="00E01953" w:rsidRDefault="00E01953" w:rsidP="00FD0821">
            <w:pPr>
              <w:autoSpaceDE w:val="0"/>
              <w:autoSpaceDN w:val="0"/>
              <w:adjustRightInd w:val="0"/>
              <w:rPr>
                <w:ins w:id="1753" w:author="Microsoft Office-gebruiker" w:date="2018-07-30T16:27:00Z"/>
                <w:szCs w:val="22"/>
                <w:lang w:val="en-US"/>
              </w:rPr>
            </w:pPr>
          </w:p>
        </w:tc>
        <w:tc>
          <w:tcPr>
            <w:tcW w:w="1090" w:type="dxa"/>
            <w:tcPrChange w:id="1754" w:author="Lilian Biber" w:date="2018-08-09T11:44:00Z">
              <w:tcPr>
                <w:tcW w:w="1090" w:type="dxa"/>
              </w:tcPr>
            </w:tcPrChange>
          </w:tcPr>
          <w:p w14:paraId="7907569D" w14:textId="77777777" w:rsidR="00E01953" w:rsidRDefault="00E01953" w:rsidP="00FD0821">
            <w:pPr>
              <w:autoSpaceDE w:val="0"/>
              <w:autoSpaceDN w:val="0"/>
              <w:adjustRightInd w:val="0"/>
              <w:rPr>
                <w:ins w:id="1755" w:author="Microsoft Office-gebruiker" w:date="2018-07-31T08:01:00Z"/>
                <w:szCs w:val="22"/>
                <w:lang w:val="en-US"/>
              </w:rPr>
            </w:pPr>
          </w:p>
        </w:tc>
      </w:tr>
      <w:tr w:rsidR="00E01953" w14:paraId="4E15FEAD" w14:textId="77777777" w:rsidTr="00E01953">
        <w:trPr>
          <w:ins w:id="1756" w:author="Microsoft Office-gebruiker" w:date="2018-07-30T16:27:00Z"/>
        </w:trPr>
        <w:tc>
          <w:tcPr>
            <w:tcW w:w="747" w:type="dxa"/>
            <w:tcPrChange w:id="1757" w:author="Lilian Biber" w:date="2018-08-09T11:44:00Z">
              <w:tcPr>
                <w:tcW w:w="747" w:type="dxa"/>
              </w:tcPr>
            </w:tcPrChange>
          </w:tcPr>
          <w:p w14:paraId="7D3E3725" w14:textId="77777777" w:rsidR="00E01953" w:rsidRDefault="00E01953" w:rsidP="00696C29">
            <w:pPr>
              <w:tabs>
                <w:tab w:val="left" w:pos="20"/>
                <w:tab w:val="left" w:pos="360"/>
              </w:tabs>
              <w:autoSpaceDE w:val="0"/>
              <w:autoSpaceDN w:val="0"/>
              <w:adjustRightInd w:val="0"/>
              <w:rPr>
                <w:ins w:id="1758" w:author="Microsoft Office-gebruiker" w:date="2018-07-30T16:39:00Z"/>
                <w:rFonts w:ascii="Avenir Next" w:hAnsi="Avenir Next" w:cs="Avenir Next"/>
                <w:color w:val="000000"/>
                <w:szCs w:val="22"/>
                <w:lang w:val="nl-NL" w:eastAsia="en-GB"/>
              </w:rPr>
            </w:pPr>
            <w:ins w:id="1759" w:author="Microsoft Office-gebruiker" w:date="2018-07-30T17:57:00Z">
              <w:r>
                <w:rPr>
                  <w:rFonts w:ascii="Avenir Next" w:hAnsi="Avenir Next" w:cs="Avenir Next"/>
                  <w:color w:val="000000"/>
                  <w:szCs w:val="22"/>
                  <w:lang w:val="nl-NL" w:eastAsia="en-GB"/>
                </w:rPr>
                <w:t>O</w:t>
              </w:r>
            </w:ins>
          </w:p>
        </w:tc>
        <w:tc>
          <w:tcPr>
            <w:tcW w:w="986" w:type="dxa"/>
            <w:tcPrChange w:id="1760" w:author="Lilian Biber" w:date="2018-08-09T11:44:00Z">
              <w:tcPr>
                <w:tcW w:w="986" w:type="dxa"/>
              </w:tcPr>
            </w:tcPrChange>
          </w:tcPr>
          <w:p w14:paraId="56D67E2D" w14:textId="77777777" w:rsidR="00E01953" w:rsidRDefault="00E01953" w:rsidP="00696C29">
            <w:pPr>
              <w:tabs>
                <w:tab w:val="left" w:pos="20"/>
                <w:tab w:val="left" w:pos="360"/>
              </w:tabs>
              <w:autoSpaceDE w:val="0"/>
              <w:autoSpaceDN w:val="0"/>
              <w:adjustRightInd w:val="0"/>
              <w:rPr>
                <w:ins w:id="1761" w:author="Microsoft Office-gebruiker" w:date="2018-07-30T16:42:00Z"/>
                <w:rFonts w:ascii="Avenir Next" w:hAnsi="Avenir Next" w:cs="Avenir Next"/>
                <w:color w:val="000000"/>
                <w:szCs w:val="22"/>
                <w:lang w:val="nl-NL" w:eastAsia="en-GB"/>
              </w:rPr>
            </w:pPr>
            <w:ins w:id="1762" w:author="Microsoft Office-gebruiker" w:date="2018-07-30T17:57:00Z">
              <w:r>
                <w:rPr>
                  <w:rFonts w:ascii="Avenir Next" w:hAnsi="Avenir Next" w:cs="Avenir Next"/>
                  <w:color w:val="000000"/>
                  <w:szCs w:val="22"/>
                  <w:lang w:val="nl-NL" w:eastAsia="en-GB"/>
                </w:rPr>
                <w:t>E</w:t>
              </w:r>
            </w:ins>
          </w:p>
        </w:tc>
        <w:tc>
          <w:tcPr>
            <w:tcW w:w="6365" w:type="dxa"/>
            <w:tcPrChange w:id="1763" w:author="Lilian Biber" w:date="2018-08-09T11:44:00Z">
              <w:tcPr>
                <w:tcW w:w="6365" w:type="dxa"/>
              </w:tcPr>
            </w:tcPrChange>
          </w:tcPr>
          <w:p w14:paraId="7DB36860" w14:textId="77777777" w:rsidR="000D7B31" w:rsidRDefault="00E01953">
            <w:pPr>
              <w:tabs>
                <w:tab w:val="left" w:pos="20"/>
                <w:tab w:val="left" w:pos="360"/>
              </w:tabs>
              <w:autoSpaceDE w:val="0"/>
              <w:autoSpaceDN w:val="0"/>
              <w:adjustRightInd w:val="0"/>
              <w:rPr>
                <w:ins w:id="1764" w:author="Microsoft Office-gebruiker" w:date="2018-07-30T16:27:00Z"/>
                <w:rFonts w:ascii="Avenir Next" w:hAnsi="Avenir Next" w:cs="Avenir Next"/>
                <w:color w:val="000000"/>
                <w:szCs w:val="22"/>
                <w:lang w:val="nl-NL" w:eastAsia="en-GB"/>
              </w:rPr>
              <w:pPrChange w:id="1765" w:author="Microsoft Office-gebruiker" w:date="2018-07-30T16:29:00Z">
                <w:pPr>
                  <w:numPr>
                    <w:numId w:val="32"/>
                  </w:numPr>
                  <w:tabs>
                    <w:tab w:val="left" w:pos="20"/>
                    <w:tab w:val="left" w:pos="360"/>
                  </w:tabs>
                  <w:autoSpaceDE w:val="0"/>
                  <w:autoSpaceDN w:val="0"/>
                  <w:adjustRightInd w:val="0"/>
                  <w:ind w:left="360" w:hanging="360"/>
                </w:pPr>
              </w:pPrChange>
            </w:pPr>
            <w:ins w:id="1766" w:author="Microsoft Office-gebruiker" w:date="2018-07-30T16:27:00Z">
              <w:r>
                <w:rPr>
                  <w:rFonts w:ascii="Avenir Next" w:hAnsi="Avenir Next" w:cs="Avenir Next"/>
                  <w:color w:val="000000"/>
                  <w:szCs w:val="22"/>
                  <w:lang w:val="nl-NL" w:eastAsia="en-GB"/>
                </w:rPr>
                <w:t>Monitoring of green policy</w:t>
              </w:r>
            </w:ins>
          </w:p>
        </w:tc>
        <w:tc>
          <w:tcPr>
            <w:tcW w:w="1029" w:type="dxa"/>
            <w:tcPrChange w:id="1767" w:author="Lilian Biber" w:date="2018-08-09T11:44:00Z">
              <w:tcPr>
                <w:tcW w:w="1029" w:type="dxa"/>
              </w:tcPr>
            </w:tcPrChange>
          </w:tcPr>
          <w:p w14:paraId="66B81785" w14:textId="77777777" w:rsidR="00E01953" w:rsidRDefault="00E01953" w:rsidP="00FD0821">
            <w:pPr>
              <w:autoSpaceDE w:val="0"/>
              <w:autoSpaceDN w:val="0"/>
              <w:adjustRightInd w:val="0"/>
              <w:rPr>
                <w:ins w:id="1768" w:author="Microsoft Office-gebruiker" w:date="2018-07-30T16:27:00Z"/>
                <w:szCs w:val="22"/>
                <w:lang w:val="en-US"/>
              </w:rPr>
            </w:pPr>
          </w:p>
        </w:tc>
        <w:tc>
          <w:tcPr>
            <w:tcW w:w="1090" w:type="dxa"/>
            <w:tcPrChange w:id="1769" w:author="Lilian Biber" w:date="2018-08-09T11:44:00Z">
              <w:tcPr>
                <w:tcW w:w="1090" w:type="dxa"/>
              </w:tcPr>
            </w:tcPrChange>
          </w:tcPr>
          <w:p w14:paraId="3F6B31D7" w14:textId="77777777" w:rsidR="00E01953" w:rsidRDefault="00E01953" w:rsidP="00FD0821">
            <w:pPr>
              <w:autoSpaceDE w:val="0"/>
              <w:autoSpaceDN w:val="0"/>
              <w:adjustRightInd w:val="0"/>
              <w:rPr>
                <w:ins w:id="1770" w:author="Microsoft Office-gebruiker" w:date="2018-07-30T16:27:00Z"/>
                <w:szCs w:val="22"/>
                <w:lang w:val="en-US"/>
              </w:rPr>
            </w:pPr>
          </w:p>
        </w:tc>
        <w:tc>
          <w:tcPr>
            <w:tcW w:w="1090" w:type="dxa"/>
            <w:tcPrChange w:id="1771" w:author="Lilian Biber" w:date="2018-08-09T11:44:00Z">
              <w:tcPr>
                <w:tcW w:w="1090" w:type="dxa"/>
              </w:tcPr>
            </w:tcPrChange>
          </w:tcPr>
          <w:p w14:paraId="0E63EDDC" w14:textId="77777777" w:rsidR="00E01953" w:rsidRDefault="00E01953" w:rsidP="00FD0821">
            <w:pPr>
              <w:autoSpaceDE w:val="0"/>
              <w:autoSpaceDN w:val="0"/>
              <w:adjustRightInd w:val="0"/>
              <w:rPr>
                <w:ins w:id="1772" w:author="Microsoft Office-gebruiker" w:date="2018-07-30T16:27:00Z"/>
                <w:szCs w:val="22"/>
                <w:lang w:val="en-US"/>
              </w:rPr>
            </w:pPr>
            <w:ins w:id="1773" w:author="Microsoft Office-gebruiker" w:date="2018-07-30T16:32:00Z">
              <w:r>
                <w:rPr>
                  <w:szCs w:val="22"/>
                  <w:lang w:val="en-US"/>
                </w:rPr>
                <w:t>X</w:t>
              </w:r>
            </w:ins>
          </w:p>
        </w:tc>
        <w:tc>
          <w:tcPr>
            <w:tcW w:w="1090" w:type="dxa"/>
            <w:tcPrChange w:id="1774" w:author="Lilian Biber" w:date="2018-08-09T11:44:00Z">
              <w:tcPr>
                <w:tcW w:w="1090" w:type="dxa"/>
              </w:tcPr>
            </w:tcPrChange>
          </w:tcPr>
          <w:p w14:paraId="2AA8C1DA" w14:textId="77777777" w:rsidR="00E01953" w:rsidRDefault="00E01953" w:rsidP="00FD0821">
            <w:pPr>
              <w:autoSpaceDE w:val="0"/>
              <w:autoSpaceDN w:val="0"/>
              <w:adjustRightInd w:val="0"/>
              <w:rPr>
                <w:ins w:id="1775" w:author="Microsoft Office-gebruiker" w:date="2018-07-30T16:27:00Z"/>
                <w:szCs w:val="22"/>
                <w:lang w:val="en-US"/>
              </w:rPr>
            </w:pPr>
          </w:p>
        </w:tc>
        <w:tc>
          <w:tcPr>
            <w:tcW w:w="1090" w:type="dxa"/>
            <w:tcPrChange w:id="1776" w:author="Lilian Biber" w:date="2018-08-09T11:44:00Z">
              <w:tcPr>
                <w:tcW w:w="1090" w:type="dxa"/>
              </w:tcPr>
            </w:tcPrChange>
          </w:tcPr>
          <w:p w14:paraId="27219320" w14:textId="77777777" w:rsidR="00E01953" w:rsidRDefault="00E01953" w:rsidP="00FD0821">
            <w:pPr>
              <w:autoSpaceDE w:val="0"/>
              <w:autoSpaceDN w:val="0"/>
              <w:adjustRightInd w:val="0"/>
              <w:rPr>
                <w:ins w:id="1777" w:author="Microsoft Office-gebruiker" w:date="2018-07-31T08:01:00Z"/>
                <w:szCs w:val="22"/>
                <w:lang w:val="en-US"/>
              </w:rPr>
            </w:pPr>
          </w:p>
        </w:tc>
      </w:tr>
      <w:tr w:rsidR="00E01953" w14:paraId="768A2599" w14:textId="77777777" w:rsidTr="00E01953">
        <w:trPr>
          <w:ins w:id="1778" w:author="Microsoft Office-gebruiker" w:date="2018-07-30T16:27:00Z"/>
        </w:trPr>
        <w:tc>
          <w:tcPr>
            <w:tcW w:w="747" w:type="dxa"/>
            <w:tcPrChange w:id="1779" w:author="Lilian Biber" w:date="2018-08-09T11:44:00Z">
              <w:tcPr>
                <w:tcW w:w="747" w:type="dxa"/>
              </w:tcPr>
            </w:tcPrChange>
          </w:tcPr>
          <w:p w14:paraId="3CD81AB3" w14:textId="77777777" w:rsidR="00E01953" w:rsidRPr="007E4800" w:rsidRDefault="00E01953" w:rsidP="00696C29">
            <w:pPr>
              <w:tabs>
                <w:tab w:val="left" w:pos="20"/>
                <w:tab w:val="left" w:pos="360"/>
              </w:tabs>
              <w:autoSpaceDE w:val="0"/>
              <w:autoSpaceDN w:val="0"/>
              <w:adjustRightInd w:val="0"/>
              <w:rPr>
                <w:ins w:id="1780" w:author="Microsoft Office-gebruiker" w:date="2018-07-30T16:39:00Z"/>
                <w:rFonts w:ascii="Avenir Next" w:hAnsi="Avenir Next" w:cs="Avenir Next"/>
                <w:color w:val="000000"/>
                <w:szCs w:val="22"/>
                <w:lang w:val="en-US" w:eastAsia="en-GB"/>
              </w:rPr>
            </w:pPr>
            <w:ins w:id="1781" w:author="Microsoft Office-gebruiker" w:date="2018-07-30T17:36:00Z">
              <w:r>
                <w:rPr>
                  <w:rFonts w:ascii="Avenir Next" w:hAnsi="Avenir Next" w:cs="Avenir Next"/>
                  <w:color w:val="000000"/>
                  <w:szCs w:val="22"/>
                  <w:lang w:val="en-US" w:eastAsia="en-GB"/>
                </w:rPr>
                <w:t>T</w:t>
              </w:r>
            </w:ins>
          </w:p>
        </w:tc>
        <w:tc>
          <w:tcPr>
            <w:tcW w:w="986" w:type="dxa"/>
            <w:tcPrChange w:id="1782" w:author="Lilian Biber" w:date="2018-08-09T11:44:00Z">
              <w:tcPr>
                <w:tcW w:w="986" w:type="dxa"/>
              </w:tcPr>
            </w:tcPrChange>
          </w:tcPr>
          <w:p w14:paraId="4985156D" w14:textId="77777777" w:rsidR="00E01953" w:rsidRPr="007E4800" w:rsidRDefault="00E01953" w:rsidP="00696C29">
            <w:pPr>
              <w:tabs>
                <w:tab w:val="left" w:pos="20"/>
                <w:tab w:val="left" w:pos="360"/>
              </w:tabs>
              <w:autoSpaceDE w:val="0"/>
              <w:autoSpaceDN w:val="0"/>
              <w:adjustRightInd w:val="0"/>
              <w:rPr>
                <w:ins w:id="1783" w:author="Microsoft Office-gebruiker" w:date="2018-07-30T16:42:00Z"/>
                <w:rFonts w:ascii="Avenir Next" w:hAnsi="Avenir Next" w:cs="Avenir Next"/>
                <w:color w:val="000000"/>
                <w:szCs w:val="22"/>
                <w:lang w:val="en-US" w:eastAsia="en-GB"/>
              </w:rPr>
            </w:pPr>
            <w:ins w:id="1784" w:author="Microsoft Office-gebruiker" w:date="2018-07-30T17:36:00Z">
              <w:r>
                <w:rPr>
                  <w:rFonts w:ascii="Avenir Next" w:hAnsi="Avenir Next" w:cs="Avenir Next"/>
                  <w:color w:val="000000"/>
                  <w:szCs w:val="22"/>
                  <w:lang w:val="en-US" w:eastAsia="en-GB"/>
                </w:rPr>
                <w:t>S</w:t>
              </w:r>
            </w:ins>
          </w:p>
        </w:tc>
        <w:tc>
          <w:tcPr>
            <w:tcW w:w="6365" w:type="dxa"/>
            <w:tcPrChange w:id="1785" w:author="Lilian Biber" w:date="2018-08-09T11:44:00Z">
              <w:tcPr>
                <w:tcW w:w="6365" w:type="dxa"/>
              </w:tcPr>
            </w:tcPrChange>
          </w:tcPr>
          <w:p w14:paraId="1193CC9E" w14:textId="77777777" w:rsidR="000D7B31" w:rsidRDefault="00E01953">
            <w:pPr>
              <w:tabs>
                <w:tab w:val="left" w:pos="20"/>
                <w:tab w:val="left" w:pos="360"/>
              </w:tabs>
              <w:autoSpaceDE w:val="0"/>
              <w:autoSpaceDN w:val="0"/>
              <w:adjustRightInd w:val="0"/>
              <w:rPr>
                <w:ins w:id="1786" w:author="Microsoft Office-gebruiker" w:date="2018-07-30T16:27:00Z"/>
                <w:rFonts w:ascii="Avenir Next" w:hAnsi="Avenir Next" w:cs="Avenir Next"/>
                <w:color w:val="000000"/>
                <w:szCs w:val="22"/>
                <w:lang w:val="en-US" w:eastAsia="en-GB"/>
                <w:rPrChange w:id="1787" w:author="Microsoft Office-gebruiker" w:date="2018-07-30T16:28:00Z">
                  <w:rPr>
                    <w:ins w:id="1788" w:author="Microsoft Office-gebruiker" w:date="2018-07-30T16:27:00Z"/>
                    <w:rFonts w:ascii="Avenir Next" w:hAnsi="Avenir Next" w:cs="Avenir Next"/>
                    <w:color w:val="000000"/>
                    <w:szCs w:val="22"/>
                    <w:lang w:val="nl-NL" w:eastAsia="en-GB"/>
                  </w:rPr>
                </w:rPrChange>
              </w:rPr>
              <w:pPrChange w:id="1789" w:author="Microsoft Office-gebruiker" w:date="2018-07-30T16:29:00Z">
                <w:pPr>
                  <w:numPr>
                    <w:numId w:val="32"/>
                  </w:numPr>
                  <w:tabs>
                    <w:tab w:val="left" w:pos="20"/>
                    <w:tab w:val="left" w:pos="360"/>
                  </w:tabs>
                  <w:autoSpaceDE w:val="0"/>
                  <w:autoSpaceDN w:val="0"/>
                  <w:adjustRightInd w:val="0"/>
                  <w:ind w:left="360" w:hanging="360"/>
                </w:pPr>
              </w:pPrChange>
            </w:pPr>
            <w:ins w:id="1790" w:author="Microsoft Office-gebruiker" w:date="2018-07-30T16:27:00Z">
              <w:r w:rsidRPr="007E4800">
                <w:rPr>
                  <w:rFonts w:ascii="Avenir Next" w:hAnsi="Avenir Next" w:cs="Avenir Next"/>
                  <w:color w:val="000000"/>
                  <w:szCs w:val="22"/>
                  <w:lang w:val="en-US" w:eastAsia="en-GB"/>
                </w:rPr>
                <w:t>Implementation of privacy policy into day to day operation</w:t>
              </w:r>
            </w:ins>
          </w:p>
        </w:tc>
        <w:tc>
          <w:tcPr>
            <w:tcW w:w="1029" w:type="dxa"/>
            <w:tcPrChange w:id="1791" w:author="Lilian Biber" w:date="2018-08-09T11:44:00Z">
              <w:tcPr>
                <w:tcW w:w="1029" w:type="dxa"/>
              </w:tcPr>
            </w:tcPrChange>
          </w:tcPr>
          <w:p w14:paraId="6E1D90F4" w14:textId="77777777" w:rsidR="00E01953" w:rsidRDefault="00E01953" w:rsidP="00FD0821">
            <w:pPr>
              <w:autoSpaceDE w:val="0"/>
              <w:autoSpaceDN w:val="0"/>
              <w:adjustRightInd w:val="0"/>
              <w:rPr>
                <w:ins w:id="1792" w:author="Microsoft Office-gebruiker" w:date="2018-07-30T16:27:00Z"/>
                <w:szCs w:val="22"/>
                <w:lang w:val="en-US"/>
              </w:rPr>
            </w:pPr>
          </w:p>
        </w:tc>
        <w:tc>
          <w:tcPr>
            <w:tcW w:w="1090" w:type="dxa"/>
            <w:tcPrChange w:id="1793" w:author="Lilian Biber" w:date="2018-08-09T11:44:00Z">
              <w:tcPr>
                <w:tcW w:w="1090" w:type="dxa"/>
              </w:tcPr>
            </w:tcPrChange>
          </w:tcPr>
          <w:p w14:paraId="7F4ECC62" w14:textId="77777777" w:rsidR="00E01953" w:rsidRDefault="00E01953" w:rsidP="00FD0821">
            <w:pPr>
              <w:autoSpaceDE w:val="0"/>
              <w:autoSpaceDN w:val="0"/>
              <w:adjustRightInd w:val="0"/>
              <w:rPr>
                <w:ins w:id="1794" w:author="Microsoft Office-gebruiker" w:date="2018-07-30T16:27:00Z"/>
                <w:szCs w:val="22"/>
                <w:lang w:val="en-US"/>
              </w:rPr>
            </w:pPr>
          </w:p>
        </w:tc>
        <w:tc>
          <w:tcPr>
            <w:tcW w:w="1090" w:type="dxa"/>
            <w:tcPrChange w:id="1795" w:author="Lilian Biber" w:date="2018-08-09T11:44:00Z">
              <w:tcPr>
                <w:tcW w:w="1090" w:type="dxa"/>
              </w:tcPr>
            </w:tcPrChange>
          </w:tcPr>
          <w:p w14:paraId="0D03D39A" w14:textId="77777777" w:rsidR="00E01953" w:rsidRDefault="00E01953" w:rsidP="00FD0821">
            <w:pPr>
              <w:autoSpaceDE w:val="0"/>
              <w:autoSpaceDN w:val="0"/>
              <w:adjustRightInd w:val="0"/>
              <w:rPr>
                <w:ins w:id="1796" w:author="Microsoft Office-gebruiker" w:date="2018-07-30T16:27:00Z"/>
                <w:szCs w:val="22"/>
                <w:lang w:val="en-US"/>
              </w:rPr>
            </w:pPr>
            <w:ins w:id="1797" w:author="Microsoft Office-gebruiker" w:date="2018-07-30T16:32:00Z">
              <w:r>
                <w:rPr>
                  <w:szCs w:val="22"/>
                  <w:lang w:val="en-US"/>
                </w:rPr>
                <w:t>X</w:t>
              </w:r>
            </w:ins>
          </w:p>
        </w:tc>
        <w:tc>
          <w:tcPr>
            <w:tcW w:w="1090" w:type="dxa"/>
            <w:tcPrChange w:id="1798" w:author="Lilian Biber" w:date="2018-08-09T11:44:00Z">
              <w:tcPr>
                <w:tcW w:w="1090" w:type="dxa"/>
              </w:tcPr>
            </w:tcPrChange>
          </w:tcPr>
          <w:p w14:paraId="66D96221" w14:textId="77777777" w:rsidR="00E01953" w:rsidRDefault="00E01953" w:rsidP="00FD0821">
            <w:pPr>
              <w:autoSpaceDE w:val="0"/>
              <w:autoSpaceDN w:val="0"/>
              <w:adjustRightInd w:val="0"/>
              <w:rPr>
                <w:ins w:id="1799" w:author="Microsoft Office-gebruiker" w:date="2018-07-30T16:27:00Z"/>
                <w:szCs w:val="22"/>
                <w:lang w:val="en-US"/>
              </w:rPr>
            </w:pPr>
          </w:p>
        </w:tc>
        <w:tc>
          <w:tcPr>
            <w:tcW w:w="1090" w:type="dxa"/>
            <w:tcPrChange w:id="1800" w:author="Lilian Biber" w:date="2018-08-09T11:44:00Z">
              <w:tcPr>
                <w:tcW w:w="1090" w:type="dxa"/>
              </w:tcPr>
            </w:tcPrChange>
          </w:tcPr>
          <w:p w14:paraId="3C968C1E" w14:textId="77777777" w:rsidR="00E01953" w:rsidRDefault="00E01953" w:rsidP="00FD0821">
            <w:pPr>
              <w:autoSpaceDE w:val="0"/>
              <w:autoSpaceDN w:val="0"/>
              <w:adjustRightInd w:val="0"/>
              <w:rPr>
                <w:ins w:id="1801" w:author="Microsoft Office-gebruiker" w:date="2018-07-31T08:01:00Z"/>
                <w:szCs w:val="22"/>
                <w:lang w:val="en-US"/>
              </w:rPr>
            </w:pPr>
          </w:p>
        </w:tc>
      </w:tr>
      <w:tr w:rsidR="00E01953" w14:paraId="51BF1B25" w14:textId="77777777" w:rsidTr="00E01953">
        <w:trPr>
          <w:ins w:id="1802" w:author="Microsoft Office-gebruiker" w:date="2018-07-30T16:26:00Z"/>
        </w:trPr>
        <w:tc>
          <w:tcPr>
            <w:tcW w:w="747" w:type="dxa"/>
            <w:tcPrChange w:id="1803" w:author="Lilian Biber" w:date="2018-08-09T11:44:00Z">
              <w:tcPr>
                <w:tcW w:w="747" w:type="dxa"/>
              </w:tcPr>
            </w:tcPrChange>
          </w:tcPr>
          <w:p w14:paraId="2CD16275" w14:textId="77777777" w:rsidR="00E01953" w:rsidRDefault="00E01953" w:rsidP="00696C29">
            <w:pPr>
              <w:tabs>
                <w:tab w:val="left" w:pos="20"/>
                <w:tab w:val="left" w:pos="360"/>
              </w:tabs>
              <w:autoSpaceDE w:val="0"/>
              <w:autoSpaceDN w:val="0"/>
              <w:adjustRightInd w:val="0"/>
              <w:rPr>
                <w:ins w:id="1804" w:author="Microsoft Office-gebruiker" w:date="2018-07-30T16:39:00Z"/>
                <w:rFonts w:ascii="Avenir Next" w:hAnsi="Avenir Next" w:cs="Avenir Next"/>
                <w:color w:val="000000"/>
                <w:szCs w:val="22"/>
                <w:lang w:val="nl-NL" w:eastAsia="en-GB"/>
              </w:rPr>
            </w:pPr>
            <w:ins w:id="1805" w:author="Microsoft Office-gebruiker" w:date="2018-07-30T17:34:00Z">
              <w:r>
                <w:rPr>
                  <w:rFonts w:ascii="Avenir Next" w:hAnsi="Avenir Next" w:cs="Avenir Next"/>
                  <w:color w:val="000000"/>
                  <w:szCs w:val="22"/>
                  <w:lang w:val="nl-NL" w:eastAsia="en-GB"/>
                </w:rPr>
                <w:t>T</w:t>
              </w:r>
            </w:ins>
          </w:p>
        </w:tc>
        <w:tc>
          <w:tcPr>
            <w:tcW w:w="986" w:type="dxa"/>
            <w:tcPrChange w:id="1806" w:author="Lilian Biber" w:date="2018-08-09T11:44:00Z">
              <w:tcPr>
                <w:tcW w:w="986" w:type="dxa"/>
              </w:tcPr>
            </w:tcPrChange>
          </w:tcPr>
          <w:p w14:paraId="77BAF05A" w14:textId="77777777" w:rsidR="00E01953" w:rsidRDefault="00E01953" w:rsidP="00696C29">
            <w:pPr>
              <w:tabs>
                <w:tab w:val="left" w:pos="20"/>
                <w:tab w:val="left" w:pos="360"/>
              </w:tabs>
              <w:autoSpaceDE w:val="0"/>
              <w:autoSpaceDN w:val="0"/>
              <w:adjustRightInd w:val="0"/>
              <w:rPr>
                <w:ins w:id="1807" w:author="Microsoft Office-gebruiker" w:date="2018-07-30T16:42:00Z"/>
                <w:rFonts w:ascii="Avenir Next" w:hAnsi="Avenir Next" w:cs="Avenir Next"/>
                <w:color w:val="000000"/>
                <w:szCs w:val="22"/>
                <w:lang w:val="nl-NL" w:eastAsia="en-GB"/>
              </w:rPr>
            </w:pPr>
            <w:ins w:id="1808" w:author="Microsoft Office-gebruiker" w:date="2018-07-30T17:34:00Z">
              <w:r>
                <w:rPr>
                  <w:rFonts w:ascii="Avenir Next" w:hAnsi="Avenir Next" w:cs="Avenir Next"/>
                  <w:color w:val="000000"/>
                  <w:szCs w:val="22"/>
                  <w:lang w:val="nl-NL" w:eastAsia="en-GB"/>
                </w:rPr>
                <w:t>H</w:t>
              </w:r>
            </w:ins>
          </w:p>
        </w:tc>
        <w:tc>
          <w:tcPr>
            <w:tcW w:w="6365" w:type="dxa"/>
            <w:tcPrChange w:id="1809" w:author="Lilian Biber" w:date="2018-08-09T11:44:00Z">
              <w:tcPr>
                <w:tcW w:w="6365" w:type="dxa"/>
              </w:tcPr>
            </w:tcPrChange>
          </w:tcPr>
          <w:p w14:paraId="59A3A255" w14:textId="77777777" w:rsidR="000D7B31" w:rsidRDefault="00E01953">
            <w:pPr>
              <w:tabs>
                <w:tab w:val="left" w:pos="20"/>
                <w:tab w:val="left" w:pos="360"/>
              </w:tabs>
              <w:autoSpaceDE w:val="0"/>
              <w:autoSpaceDN w:val="0"/>
              <w:adjustRightInd w:val="0"/>
              <w:rPr>
                <w:ins w:id="1810" w:author="Microsoft Office-gebruiker" w:date="2018-07-30T16:26:00Z"/>
                <w:rFonts w:ascii="Avenir Next" w:hAnsi="Avenir Next" w:cs="Avenir Next"/>
                <w:color w:val="000000"/>
                <w:szCs w:val="22"/>
                <w:lang w:val="nl-NL" w:eastAsia="en-GB"/>
                <w:rPrChange w:id="1811" w:author="Microsoft Office-gebruiker" w:date="2018-07-30T16:30:00Z">
                  <w:rPr>
                    <w:ins w:id="1812" w:author="Microsoft Office-gebruiker" w:date="2018-07-30T16:26:00Z"/>
                    <w:rFonts w:ascii="Avenir Next" w:hAnsi="Avenir Next" w:cs="Avenir Next"/>
                    <w:b/>
                    <w:color w:val="000000"/>
                    <w:szCs w:val="22"/>
                    <w:lang w:val="en-US" w:eastAsia="en-GB"/>
                  </w:rPr>
                </w:rPrChange>
              </w:rPr>
              <w:pPrChange w:id="1813" w:author="Microsoft Office-gebruiker" w:date="2018-07-30T16:29:00Z">
                <w:pPr>
                  <w:numPr>
                    <w:numId w:val="32"/>
                  </w:numPr>
                  <w:tabs>
                    <w:tab w:val="left" w:pos="20"/>
                    <w:tab w:val="left" w:pos="360"/>
                    <w:tab w:val="left" w:pos="1985"/>
                  </w:tabs>
                  <w:autoSpaceDE w:val="0"/>
                  <w:autoSpaceDN w:val="0"/>
                  <w:adjustRightInd w:val="0"/>
                  <w:spacing w:after="240"/>
                  <w:ind w:left="360" w:hanging="360"/>
                </w:pPr>
              </w:pPrChange>
            </w:pPr>
            <w:ins w:id="1814" w:author="Microsoft Office-gebruiker" w:date="2018-07-30T16:27:00Z">
              <w:r>
                <w:rPr>
                  <w:rFonts w:ascii="Avenir Next" w:hAnsi="Avenir Next" w:cs="Avenir Next"/>
                  <w:color w:val="000000"/>
                  <w:szCs w:val="22"/>
                  <w:lang w:val="nl-NL" w:eastAsia="en-GB"/>
                </w:rPr>
                <w:t>Evaluate safety data</w:t>
              </w:r>
            </w:ins>
          </w:p>
        </w:tc>
        <w:tc>
          <w:tcPr>
            <w:tcW w:w="1029" w:type="dxa"/>
            <w:tcPrChange w:id="1815" w:author="Lilian Biber" w:date="2018-08-09T11:44:00Z">
              <w:tcPr>
                <w:tcW w:w="1029" w:type="dxa"/>
              </w:tcPr>
            </w:tcPrChange>
          </w:tcPr>
          <w:p w14:paraId="7597779C" w14:textId="77777777" w:rsidR="00E01953" w:rsidRDefault="00E01953" w:rsidP="00FD0821">
            <w:pPr>
              <w:autoSpaceDE w:val="0"/>
              <w:autoSpaceDN w:val="0"/>
              <w:adjustRightInd w:val="0"/>
              <w:rPr>
                <w:ins w:id="1816" w:author="Microsoft Office-gebruiker" w:date="2018-07-30T16:26:00Z"/>
                <w:szCs w:val="22"/>
                <w:lang w:val="en-US"/>
              </w:rPr>
            </w:pPr>
          </w:p>
        </w:tc>
        <w:tc>
          <w:tcPr>
            <w:tcW w:w="1090" w:type="dxa"/>
            <w:tcPrChange w:id="1817" w:author="Lilian Biber" w:date="2018-08-09T11:44:00Z">
              <w:tcPr>
                <w:tcW w:w="1090" w:type="dxa"/>
              </w:tcPr>
            </w:tcPrChange>
          </w:tcPr>
          <w:p w14:paraId="4ED4889E" w14:textId="77777777" w:rsidR="00E01953" w:rsidRDefault="00E01953" w:rsidP="00FD0821">
            <w:pPr>
              <w:autoSpaceDE w:val="0"/>
              <w:autoSpaceDN w:val="0"/>
              <w:adjustRightInd w:val="0"/>
              <w:rPr>
                <w:ins w:id="1818" w:author="Microsoft Office-gebruiker" w:date="2018-07-30T16:26:00Z"/>
                <w:szCs w:val="22"/>
                <w:lang w:val="en-US"/>
              </w:rPr>
            </w:pPr>
          </w:p>
        </w:tc>
        <w:tc>
          <w:tcPr>
            <w:tcW w:w="1090" w:type="dxa"/>
            <w:tcPrChange w:id="1819" w:author="Lilian Biber" w:date="2018-08-09T11:44:00Z">
              <w:tcPr>
                <w:tcW w:w="1090" w:type="dxa"/>
              </w:tcPr>
            </w:tcPrChange>
          </w:tcPr>
          <w:p w14:paraId="4A89F36F" w14:textId="77777777" w:rsidR="00E01953" w:rsidRDefault="00E01953" w:rsidP="00FD0821">
            <w:pPr>
              <w:autoSpaceDE w:val="0"/>
              <w:autoSpaceDN w:val="0"/>
              <w:adjustRightInd w:val="0"/>
              <w:rPr>
                <w:ins w:id="1820" w:author="Microsoft Office-gebruiker" w:date="2018-07-30T16:26:00Z"/>
                <w:szCs w:val="22"/>
                <w:lang w:val="en-US"/>
              </w:rPr>
            </w:pPr>
            <w:ins w:id="1821" w:author="Microsoft Office-gebruiker" w:date="2018-07-30T16:32:00Z">
              <w:r>
                <w:rPr>
                  <w:szCs w:val="22"/>
                  <w:lang w:val="en-US"/>
                </w:rPr>
                <w:t>X</w:t>
              </w:r>
            </w:ins>
          </w:p>
        </w:tc>
        <w:tc>
          <w:tcPr>
            <w:tcW w:w="1090" w:type="dxa"/>
            <w:tcPrChange w:id="1822" w:author="Lilian Biber" w:date="2018-08-09T11:44:00Z">
              <w:tcPr>
                <w:tcW w:w="1090" w:type="dxa"/>
              </w:tcPr>
            </w:tcPrChange>
          </w:tcPr>
          <w:p w14:paraId="294CC197" w14:textId="77777777" w:rsidR="00E01953" w:rsidRDefault="00E01953" w:rsidP="00FD0821">
            <w:pPr>
              <w:autoSpaceDE w:val="0"/>
              <w:autoSpaceDN w:val="0"/>
              <w:adjustRightInd w:val="0"/>
              <w:rPr>
                <w:ins w:id="1823" w:author="Microsoft Office-gebruiker" w:date="2018-07-30T16:26:00Z"/>
                <w:szCs w:val="22"/>
                <w:lang w:val="en-US"/>
              </w:rPr>
            </w:pPr>
          </w:p>
        </w:tc>
        <w:tc>
          <w:tcPr>
            <w:tcW w:w="1090" w:type="dxa"/>
            <w:tcPrChange w:id="1824" w:author="Lilian Biber" w:date="2018-08-09T11:44:00Z">
              <w:tcPr>
                <w:tcW w:w="1090" w:type="dxa"/>
              </w:tcPr>
            </w:tcPrChange>
          </w:tcPr>
          <w:p w14:paraId="00AB96A6" w14:textId="77777777" w:rsidR="00E01953" w:rsidRDefault="00E01953" w:rsidP="00FD0821">
            <w:pPr>
              <w:autoSpaceDE w:val="0"/>
              <w:autoSpaceDN w:val="0"/>
              <w:adjustRightInd w:val="0"/>
              <w:rPr>
                <w:ins w:id="1825" w:author="Microsoft Office-gebruiker" w:date="2018-07-31T08:01:00Z"/>
                <w:szCs w:val="22"/>
                <w:lang w:val="en-US"/>
              </w:rPr>
            </w:pPr>
          </w:p>
        </w:tc>
      </w:tr>
      <w:tr w:rsidR="00E01953" w14:paraId="0B41F3FF" w14:textId="77777777" w:rsidTr="00E01953">
        <w:trPr>
          <w:ins w:id="1826" w:author="Microsoft Office-gebruiker" w:date="2018-07-30T16:26:00Z"/>
        </w:trPr>
        <w:tc>
          <w:tcPr>
            <w:tcW w:w="747" w:type="dxa"/>
            <w:tcPrChange w:id="1827" w:author="Lilian Biber" w:date="2018-08-09T11:44:00Z">
              <w:tcPr>
                <w:tcW w:w="747" w:type="dxa"/>
              </w:tcPr>
            </w:tcPrChange>
          </w:tcPr>
          <w:p w14:paraId="2B81472A" w14:textId="77777777" w:rsidR="00E01953" w:rsidRDefault="00E01953" w:rsidP="00696C29">
            <w:pPr>
              <w:tabs>
                <w:tab w:val="left" w:pos="20"/>
                <w:tab w:val="left" w:pos="360"/>
              </w:tabs>
              <w:autoSpaceDE w:val="0"/>
              <w:autoSpaceDN w:val="0"/>
              <w:adjustRightInd w:val="0"/>
              <w:rPr>
                <w:ins w:id="1828" w:author="Microsoft Office-gebruiker" w:date="2018-07-30T16:39:00Z"/>
                <w:rFonts w:ascii="Avenir Next" w:hAnsi="Avenir Next" w:cs="Avenir Next"/>
                <w:color w:val="000000"/>
                <w:szCs w:val="22"/>
                <w:lang w:val="nl-NL" w:eastAsia="en-GB"/>
              </w:rPr>
            </w:pPr>
            <w:ins w:id="1829" w:author="Microsoft Office-gebruiker" w:date="2018-07-30T17:37:00Z">
              <w:r>
                <w:rPr>
                  <w:rFonts w:ascii="Avenir Next" w:hAnsi="Avenir Next" w:cs="Avenir Next"/>
                  <w:color w:val="000000"/>
                  <w:szCs w:val="22"/>
                  <w:lang w:val="nl-NL" w:eastAsia="en-GB"/>
                </w:rPr>
                <w:t>S</w:t>
              </w:r>
            </w:ins>
          </w:p>
        </w:tc>
        <w:tc>
          <w:tcPr>
            <w:tcW w:w="986" w:type="dxa"/>
            <w:tcPrChange w:id="1830" w:author="Lilian Biber" w:date="2018-08-09T11:44:00Z">
              <w:tcPr>
                <w:tcW w:w="986" w:type="dxa"/>
              </w:tcPr>
            </w:tcPrChange>
          </w:tcPr>
          <w:p w14:paraId="1993EAB4" w14:textId="77777777" w:rsidR="00E01953" w:rsidRDefault="00E01953" w:rsidP="00696C29">
            <w:pPr>
              <w:tabs>
                <w:tab w:val="left" w:pos="20"/>
                <w:tab w:val="left" w:pos="360"/>
              </w:tabs>
              <w:autoSpaceDE w:val="0"/>
              <w:autoSpaceDN w:val="0"/>
              <w:adjustRightInd w:val="0"/>
              <w:rPr>
                <w:ins w:id="1831" w:author="Microsoft Office-gebruiker" w:date="2018-07-30T16:42:00Z"/>
                <w:rFonts w:ascii="Avenir Next" w:hAnsi="Avenir Next" w:cs="Avenir Next"/>
                <w:color w:val="000000"/>
                <w:szCs w:val="22"/>
                <w:lang w:val="nl-NL" w:eastAsia="en-GB"/>
              </w:rPr>
            </w:pPr>
            <w:ins w:id="1832" w:author="Microsoft Office-gebruiker" w:date="2018-07-30T17:37:00Z">
              <w:r>
                <w:rPr>
                  <w:rFonts w:ascii="Avenir Next" w:hAnsi="Avenir Next" w:cs="Avenir Next"/>
                  <w:color w:val="000000"/>
                  <w:szCs w:val="22"/>
                  <w:lang w:val="nl-NL" w:eastAsia="en-GB"/>
                </w:rPr>
                <w:t>S</w:t>
              </w:r>
            </w:ins>
          </w:p>
        </w:tc>
        <w:tc>
          <w:tcPr>
            <w:tcW w:w="6365" w:type="dxa"/>
            <w:tcPrChange w:id="1833" w:author="Lilian Biber" w:date="2018-08-09T11:44:00Z">
              <w:tcPr>
                <w:tcW w:w="6365" w:type="dxa"/>
              </w:tcPr>
            </w:tcPrChange>
          </w:tcPr>
          <w:p w14:paraId="5A9FCA10" w14:textId="77777777" w:rsidR="000D7B31" w:rsidRDefault="00E01953">
            <w:pPr>
              <w:tabs>
                <w:tab w:val="left" w:pos="20"/>
                <w:tab w:val="left" w:pos="360"/>
              </w:tabs>
              <w:autoSpaceDE w:val="0"/>
              <w:autoSpaceDN w:val="0"/>
              <w:adjustRightInd w:val="0"/>
              <w:rPr>
                <w:ins w:id="1834" w:author="Microsoft Office-gebruiker" w:date="2018-07-30T16:26:00Z"/>
                <w:rFonts w:ascii="Avenir Next" w:hAnsi="Avenir Next" w:cs="Avenir Next"/>
                <w:color w:val="000000"/>
                <w:szCs w:val="22"/>
                <w:lang w:val="en-US" w:eastAsia="en-GB"/>
              </w:rPr>
              <w:pPrChange w:id="1835" w:author="Microsoft Office-gebruiker" w:date="2018-07-30T16:29:00Z">
                <w:pPr>
                  <w:numPr>
                    <w:numId w:val="32"/>
                  </w:numPr>
                  <w:tabs>
                    <w:tab w:val="left" w:pos="20"/>
                    <w:tab w:val="left" w:pos="360"/>
                  </w:tabs>
                  <w:autoSpaceDE w:val="0"/>
                  <w:autoSpaceDN w:val="0"/>
                  <w:adjustRightInd w:val="0"/>
                  <w:ind w:left="360" w:hanging="360"/>
                </w:pPr>
              </w:pPrChange>
            </w:pPr>
            <w:ins w:id="1836" w:author="Microsoft Office-gebruiker" w:date="2018-07-30T16:27:00Z">
              <w:r>
                <w:rPr>
                  <w:rFonts w:ascii="Avenir Next" w:hAnsi="Avenir Next" w:cs="Avenir Next"/>
                  <w:color w:val="000000"/>
                  <w:szCs w:val="22"/>
                  <w:lang w:val="nl-NL" w:eastAsia="en-GB"/>
                </w:rPr>
                <w:t>Develop privacy policy</w:t>
              </w:r>
            </w:ins>
          </w:p>
        </w:tc>
        <w:tc>
          <w:tcPr>
            <w:tcW w:w="1029" w:type="dxa"/>
            <w:tcPrChange w:id="1837" w:author="Lilian Biber" w:date="2018-08-09T11:44:00Z">
              <w:tcPr>
                <w:tcW w:w="1029" w:type="dxa"/>
              </w:tcPr>
            </w:tcPrChange>
          </w:tcPr>
          <w:p w14:paraId="3F17BD60" w14:textId="77777777" w:rsidR="00E01953" w:rsidRDefault="00E01953" w:rsidP="00FD0821">
            <w:pPr>
              <w:autoSpaceDE w:val="0"/>
              <w:autoSpaceDN w:val="0"/>
              <w:adjustRightInd w:val="0"/>
              <w:rPr>
                <w:ins w:id="1838" w:author="Microsoft Office-gebruiker" w:date="2018-07-30T16:26:00Z"/>
                <w:szCs w:val="22"/>
                <w:lang w:val="en-US"/>
              </w:rPr>
            </w:pPr>
          </w:p>
        </w:tc>
        <w:tc>
          <w:tcPr>
            <w:tcW w:w="1090" w:type="dxa"/>
            <w:tcPrChange w:id="1839" w:author="Lilian Biber" w:date="2018-08-09T11:44:00Z">
              <w:tcPr>
                <w:tcW w:w="1090" w:type="dxa"/>
              </w:tcPr>
            </w:tcPrChange>
          </w:tcPr>
          <w:p w14:paraId="0CC8E57E" w14:textId="77777777" w:rsidR="00E01953" w:rsidRDefault="00E01953" w:rsidP="00FD0821">
            <w:pPr>
              <w:autoSpaceDE w:val="0"/>
              <w:autoSpaceDN w:val="0"/>
              <w:adjustRightInd w:val="0"/>
              <w:rPr>
                <w:ins w:id="1840" w:author="Microsoft Office-gebruiker" w:date="2018-07-30T16:26:00Z"/>
                <w:szCs w:val="22"/>
                <w:lang w:val="en-US"/>
              </w:rPr>
            </w:pPr>
          </w:p>
        </w:tc>
        <w:tc>
          <w:tcPr>
            <w:tcW w:w="1090" w:type="dxa"/>
            <w:tcPrChange w:id="1841" w:author="Lilian Biber" w:date="2018-08-09T11:44:00Z">
              <w:tcPr>
                <w:tcW w:w="1090" w:type="dxa"/>
              </w:tcPr>
            </w:tcPrChange>
          </w:tcPr>
          <w:p w14:paraId="1218CF8B" w14:textId="77777777" w:rsidR="00E01953" w:rsidRDefault="00E01953" w:rsidP="00FD0821">
            <w:pPr>
              <w:autoSpaceDE w:val="0"/>
              <w:autoSpaceDN w:val="0"/>
              <w:adjustRightInd w:val="0"/>
              <w:rPr>
                <w:ins w:id="1842" w:author="Microsoft Office-gebruiker" w:date="2018-07-30T16:26:00Z"/>
                <w:szCs w:val="22"/>
                <w:lang w:val="en-US"/>
              </w:rPr>
            </w:pPr>
            <w:ins w:id="1843" w:author="Microsoft Office-gebruiker" w:date="2018-07-30T16:32:00Z">
              <w:r>
                <w:rPr>
                  <w:szCs w:val="22"/>
                  <w:lang w:val="en-US"/>
                </w:rPr>
                <w:t>X</w:t>
              </w:r>
            </w:ins>
          </w:p>
        </w:tc>
        <w:tc>
          <w:tcPr>
            <w:tcW w:w="1090" w:type="dxa"/>
            <w:tcPrChange w:id="1844" w:author="Lilian Biber" w:date="2018-08-09T11:44:00Z">
              <w:tcPr>
                <w:tcW w:w="1090" w:type="dxa"/>
              </w:tcPr>
            </w:tcPrChange>
          </w:tcPr>
          <w:p w14:paraId="5CDEC6E2" w14:textId="77777777" w:rsidR="00E01953" w:rsidRDefault="00E01953" w:rsidP="00FD0821">
            <w:pPr>
              <w:autoSpaceDE w:val="0"/>
              <w:autoSpaceDN w:val="0"/>
              <w:adjustRightInd w:val="0"/>
              <w:rPr>
                <w:ins w:id="1845" w:author="Microsoft Office-gebruiker" w:date="2018-07-30T16:26:00Z"/>
                <w:szCs w:val="22"/>
                <w:lang w:val="en-US"/>
              </w:rPr>
            </w:pPr>
          </w:p>
        </w:tc>
        <w:tc>
          <w:tcPr>
            <w:tcW w:w="1090" w:type="dxa"/>
            <w:tcPrChange w:id="1846" w:author="Lilian Biber" w:date="2018-08-09T11:44:00Z">
              <w:tcPr>
                <w:tcW w:w="1090" w:type="dxa"/>
              </w:tcPr>
            </w:tcPrChange>
          </w:tcPr>
          <w:p w14:paraId="6980BF90" w14:textId="77777777" w:rsidR="00E01953" w:rsidRDefault="00E01953" w:rsidP="00FD0821">
            <w:pPr>
              <w:autoSpaceDE w:val="0"/>
              <w:autoSpaceDN w:val="0"/>
              <w:adjustRightInd w:val="0"/>
              <w:rPr>
                <w:ins w:id="1847" w:author="Microsoft Office-gebruiker" w:date="2018-07-31T08:01:00Z"/>
                <w:szCs w:val="22"/>
                <w:lang w:val="en-US"/>
              </w:rPr>
            </w:pPr>
          </w:p>
        </w:tc>
      </w:tr>
      <w:tr w:rsidR="00E01953" w14:paraId="62C58617" w14:textId="77777777" w:rsidTr="00E01953">
        <w:trPr>
          <w:ins w:id="1848" w:author="Microsoft Office-gebruiker" w:date="2018-07-30T16:26:00Z"/>
        </w:trPr>
        <w:tc>
          <w:tcPr>
            <w:tcW w:w="747" w:type="dxa"/>
            <w:tcPrChange w:id="1849" w:author="Lilian Biber" w:date="2018-08-09T11:44:00Z">
              <w:tcPr>
                <w:tcW w:w="747" w:type="dxa"/>
              </w:tcPr>
            </w:tcPrChange>
          </w:tcPr>
          <w:p w14:paraId="7C3A3AB3" w14:textId="77777777" w:rsidR="00E01953" w:rsidRPr="00FE41EA" w:rsidRDefault="00E01953" w:rsidP="00696C29">
            <w:pPr>
              <w:tabs>
                <w:tab w:val="left" w:pos="20"/>
                <w:tab w:val="left" w:pos="360"/>
              </w:tabs>
              <w:autoSpaceDE w:val="0"/>
              <w:autoSpaceDN w:val="0"/>
              <w:adjustRightInd w:val="0"/>
              <w:rPr>
                <w:ins w:id="1850" w:author="Microsoft Office-gebruiker" w:date="2018-07-30T16:39:00Z"/>
                <w:rFonts w:ascii="Avenir Next" w:hAnsi="Avenir Next" w:cs="Avenir Next"/>
                <w:color w:val="000000"/>
                <w:szCs w:val="22"/>
                <w:lang w:val="en-US" w:eastAsia="en-GB"/>
              </w:rPr>
            </w:pPr>
            <w:ins w:id="1851" w:author="Microsoft Office-gebruiker" w:date="2018-07-30T17:51:00Z">
              <w:r>
                <w:rPr>
                  <w:rFonts w:ascii="Avenir Next" w:hAnsi="Avenir Next" w:cs="Avenir Next"/>
                  <w:color w:val="000000"/>
                  <w:szCs w:val="22"/>
                  <w:lang w:val="en-US" w:eastAsia="en-GB"/>
                </w:rPr>
                <w:t>S</w:t>
              </w:r>
            </w:ins>
          </w:p>
        </w:tc>
        <w:tc>
          <w:tcPr>
            <w:tcW w:w="986" w:type="dxa"/>
            <w:tcPrChange w:id="1852" w:author="Lilian Biber" w:date="2018-08-09T11:44:00Z">
              <w:tcPr>
                <w:tcW w:w="986" w:type="dxa"/>
              </w:tcPr>
            </w:tcPrChange>
          </w:tcPr>
          <w:p w14:paraId="60EAE6A7" w14:textId="77777777" w:rsidR="00E01953" w:rsidRPr="00FE41EA" w:rsidRDefault="00E01953" w:rsidP="00696C29">
            <w:pPr>
              <w:tabs>
                <w:tab w:val="left" w:pos="20"/>
                <w:tab w:val="left" w:pos="360"/>
              </w:tabs>
              <w:autoSpaceDE w:val="0"/>
              <w:autoSpaceDN w:val="0"/>
              <w:adjustRightInd w:val="0"/>
              <w:rPr>
                <w:ins w:id="1853" w:author="Microsoft Office-gebruiker" w:date="2018-07-30T16:42:00Z"/>
                <w:rFonts w:ascii="Avenir Next" w:hAnsi="Avenir Next" w:cs="Avenir Next"/>
                <w:color w:val="000000"/>
                <w:szCs w:val="22"/>
                <w:lang w:val="en-US" w:eastAsia="en-GB"/>
              </w:rPr>
            </w:pPr>
            <w:ins w:id="1854" w:author="Microsoft Office-gebruiker" w:date="2018-07-30T17:51:00Z">
              <w:r>
                <w:rPr>
                  <w:rFonts w:ascii="Avenir Next" w:hAnsi="Avenir Next" w:cs="Avenir Next"/>
                  <w:color w:val="000000"/>
                  <w:szCs w:val="22"/>
                  <w:lang w:val="en-US" w:eastAsia="en-GB"/>
                </w:rPr>
                <w:t>L</w:t>
              </w:r>
            </w:ins>
          </w:p>
        </w:tc>
        <w:tc>
          <w:tcPr>
            <w:tcW w:w="6365" w:type="dxa"/>
            <w:tcPrChange w:id="1855" w:author="Lilian Biber" w:date="2018-08-09T11:44:00Z">
              <w:tcPr>
                <w:tcW w:w="6365" w:type="dxa"/>
              </w:tcPr>
            </w:tcPrChange>
          </w:tcPr>
          <w:p w14:paraId="2E9F77CD" w14:textId="77777777" w:rsidR="000D7B31" w:rsidRDefault="00E01953">
            <w:pPr>
              <w:tabs>
                <w:tab w:val="left" w:pos="20"/>
                <w:tab w:val="left" w:pos="360"/>
              </w:tabs>
              <w:autoSpaceDE w:val="0"/>
              <w:autoSpaceDN w:val="0"/>
              <w:adjustRightInd w:val="0"/>
              <w:rPr>
                <w:ins w:id="1856" w:author="Microsoft Office-gebruiker" w:date="2018-07-30T16:26:00Z"/>
                <w:rFonts w:ascii="Avenir Next" w:hAnsi="Avenir Next" w:cs="Avenir Next"/>
                <w:color w:val="000000"/>
                <w:szCs w:val="22"/>
                <w:lang w:val="en-US" w:eastAsia="en-GB"/>
              </w:rPr>
              <w:pPrChange w:id="1857" w:author="Microsoft Office-gebruiker" w:date="2018-07-30T16:29:00Z">
                <w:pPr>
                  <w:numPr>
                    <w:numId w:val="32"/>
                  </w:numPr>
                  <w:tabs>
                    <w:tab w:val="left" w:pos="20"/>
                    <w:tab w:val="left" w:pos="360"/>
                  </w:tabs>
                  <w:autoSpaceDE w:val="0"/>
                  <w:autoSpaceDN w:val="0"/>
                  <w:adjustRightInd w:val="0"/>
                  <w:ind w:left="360" w:hanging="360"/>
                </w:pPr>
              </w:pPrChange>
            </w:pPr>
            <w:ins w:id="1858" w:author="Microsoft Office-gebruiker" w:date="2018-07-30T16:27:00Z">
              <w:r w:rsidRPr="00FE41EA">
                <w:rPr>
                  <w:rFonts w:ascii="Avenir Next" w:hAnsi="Avenir Next" w:cs="Avenir Next"/>
                  <w:color w:val="000000"/>
                  <w:szCs w:val="22"/>
                  <w:lang w:val="en-US" w:eastAsia="en-GB"/>
                </w:rPr>
                <w:t>Development of alcohol and drugs policy</w:t>
              </w:r>
            </w:ins>
          </w:p>
        </w:tc>
        <w:tc>
          <w:tcPr>
            <w:tcW w:w="1029" w:type="dxa"/>
            <w:tcPrChange w:id="1859" w:author="Lilian Biber" w:date="2018-08-09T11:44:00Z">
              <w:tcPr>
                <w:tcW w:w="1029" w:type="dxa"/>
              </w:tcPr>
            </w:tcPrChange>
          </w:tcPr>
          <w:p w14:paraId="36C3B2DD" w14:textId="77777777" w:rsidR="00E01953" w:rsidRDefault="00E01953" w:rsidP="00FD0821">
            <w:pPr>
              <w:autoSpaceDE w:val="0"/>
              <w:autoSpaceDN w:val="0"/>
              <w:adjustRightInd w:val="0"/>
              <w:rPr>
                <w:ins w:id="1860" w:author="Microsoft Office-gebruiker" w:date="2018-07-30T16:26:00Z"/>
                <w:szCs w:val="22"/>
                <w:lang w:val="en-US"/>
              </w:rPr>
            </w:pPr>
          </w:p>
        </w:tc>
        <w:tc>
          <w:tcPr>
            <w:tcW w:w="1090" w:type="dxa"/>
            <w:tcPrChange w:id="1861" w:author="Lilian Biber" w:date="2018-08-09T11:44:00Z">
              <w:tcPr>
                <w:tcW w:w="1090" w:type="dxa"/>
              </w:tcPr>
            </w:tcPrChange>
          </w:tcPr>
          <w:p w14:paraId="0CB19564" w14:textId="77777777" w:rsidR="00E01953" w:rsidRDefault="00E01953" w:rsidP="00FD0821">
            <w:pPr>
              <w:autoSpaceDE w:val="0"/>
              <w:autoSpaceDN w:val="0"/>
              <w:adjustRightInd w:val="0"/>
              <w:rPr>
                <w:ins w:id="1862" w:author="Microsoft Office-gebruiker" w:date="2018-07-30T16:26:00Z"/>
                <w:szCs w:val="22"/>
                <w:lang w:val="en-US"/>
              </w:rPr>
            </w:pPr>
          </w:p>
        </w:tc>
        <w:tc>
          <w:tcPr>
            <w:tcW w:w="1090" w:type="dxa"/>
            <w:tcPrChange w:id="1863" w:author="Lilian Biber" w:date="2018-08-09T11:44:00Z">
              <w:tcPr>
                <w:tcW w:w="1090" w:type="dxa"/>
              </w:tcPr>
            </w:tcPrChange>
          </w:tcPr>
          <w:p w14:paraId="13BCCD49" w14:textId="77777777" w:rsidR="00E01953" w:rsidRDefault="00E01953" w:rsidP="00FD0821">
            <w:pPr>
              <w:autoSpaceDE w:val="0"/>
              <w:autoSpaceDN w:val="0"/>
              <w:adjustRightInd w:val="0"/>
              <w:rPr>
                <w:ins w:id="1864" w:author="Microsoft Office-gebruiker" w:date="2018-07-30T16:26:00Z"/>
                <w:szCs w:val="22"/>
                <w:lang w:val="en-US"/>
              </w:rPr>
            </w:pPr>
            <w:ins w:id="1865" w:author="Microsoft Office-gebruiker" w:date="2018-07-30T16:32:00Z">
              <w:r>
                <w:rPr>
                  <w:szCs w:val="22"/>
                  <w:lang w:val="en-US"/>
                </w:rPr>
                <w:t>X</w:t>
              </w:r>
            </w:ins>
          </w:p>
        </w:tc>
        <w:tc>
          <w:tcPr>
            <w:tcW w:w="1090" w:type="dxa"/>
            <w:tcPrChange w:id="1866" w:author="Lilian Biber" w:date="2018-08-09T11:44:00Z">
              <w:tcPr>
                <w:tcW w:w="1090" w:type="dxa"/>
              </w:tcPr>
            </w:tcPrChange>
          </w:tcPr>
          <w:p w14:paraId="4D1C2696" w14:textId="77777777" w:rsidR="00E01953" w:rsidRDefault="00E01953" w:rsidP="00FD0821">
            <w:pPr>
              <w:autoSpaceDE w:val="0"/>
              <w:autoSpaceDN w:val="0"/>
              <w:adjustRightInd w:val="0"/>
              <w:rPr>
                <w:ins w:id="1867" w:author="Microsoft Office-gebruiker" w:date="2018-07-30T16:26:00Z"/>
                <w:szCs w:val="22"/>
                <w:lang w:val="en-US"/>
              </w:rPr>
            </w:pPr>
          </w:p>
        </w:tc>
        <w:tc>
          <w:tcPr>
            <w:tcW w:w="1090" w:type="dxa"/>
            <w:tcPrChange w:id="1868" w:author="Lilian Biber" w:date="2018-08-09T11:44:00Z">
              <w:tcPr>
                <w:tcW w:w="1090" w:type="dxa"/>
              </w:tcPr>
            </w:tcPrChange>
          </w:tcPr>
          <w:p w14:paraId="4C0123C1" w14:textId="77777777" w:rsidR="00E01953" w:rsidRDefault="00E01953" w:rsidP="00FD0821">
            <w:pPr>
              <w:autoSpaceDE w:val="0"/>
              <w:autoSpaceDN w:val="0"/>
              <w:adjustRightInd w:val="0"/>
              <w:rPr>
                <w:ins w:id="1869" w:author="Microsoft Office-gebruiker" w:date="2018-07-31T08:01:00Z"/>
                <w:szCs w:val="22"/>
                <w:lang w:val="en-US"/>
              </w:rPr>
            </w:pPr>
          </w:p>
        </w:tc>
      </w:tr>
      <w:tr w:rsidR="00E01953" w14:paraId="2AF8A9D1" w14:textId="77777777" w:rsidTr="00E01953">
        <w:trPr>
          <w:ins w:id="1870" w:author="Microsoft Office-gebruiker" w:date="2018-07-30T16:26:00Z"/>
        </w:trPr>
        <w:tc>
          <w:tcPr>
            <w:tcW w:w="747" w:type="dxa"/>
            <w:tcPrChange w:id="1871" w:author="Lilian Biber" w:date="2018-08-09T11:44:00Z">
              <w:tcPr>
                <w:tcW w:w="747" w:type="dxa"/>
              </w:tcPr>
            </w:tcPrChange>
          </w:tcPr>
          <w:p w14:paraId="4EB61E89" w14:textId="77777777" w:rsidR="00E01953" w:rsidRPr="00530FAF" w:rsidRDefault="00E01953" w:rsidP="00696C29">
            <w:pPr>
              <w:tabs>
                <w:tab w:val="left" w:pos="20"/>
                <w:tab w:val="left" w:pos="360"/>
              </w:tabs>
              <w:autoSpaceDE w:val="0"/>
              <w:autoSpaceDN w:val="0"/>
              <w:adjustRightInd w:val="0"/>
              <w:rPr>
                <w:ins w:id="1872" w:author="Microsoft Office-gebruiker" w:date="2018-07-30T16:39:00Z"/>
                <w:rFonts w:ascii="Avenir Next" w:hAnsi="Avenir Next" w:cs="Avenir Next"/>
                <w:color w:val="000000"/>
                <w:szCs w:val="22"/>
                <w:lang w:val="en-US" w:eastAsia="en-GB"/>
              </w:rPr>
            </w:pPr>
            <w:ins w:id="1873" w:author="Microsoft Office-gebruiker" w:date="2018-07-30T17:41:00Z">
              <w:r>
                <w:rPr>
                  <w:rFonts w:ascii="Avenir Next" w:hAnsi="Avenir Next" w:cs="Avenir Next"/>
                  <w:color w:val="000000"/>
                  <w:szCs w:val="22"/>
                  <w:lang w:val="en-US" w:eastAsia="en-GB"/>
                </w:rPr>
                <w:t>S</w:t>
              </w:r>
            </w:ins>
          </w:p>
        </w:tc>
        <w:tc>
          <w:tcPr>
            <w:tcW w:w="986" w:type="dxa"/>
            <w:tcPrChange w:id="1874" w:author="Lilian Biber" w:date="2018-08-09T11:44:00Z">
              <w:tcPr>
                <w:tcW w:w="986" w:type="dxa"/>
              </w:tcPr>
            </w:tcPrChange>
          </w:tcPr>
          <w:p w14:paraId="3BBE431D" w14:textId="77777777" w:rsidR="00E01953" w:rsidRPr="00530FAF" w:rsidRDefault="00E01953" w:rsidP="00696C29">
            <w:pPr>
              <w:tabs>
                <w:tab w:val="left" w:pos="20"/>
                <w:tab w:val="left" w:pos="360"/>
              </w:tabs>
              <w:autoSpaceDE w:val="0"/>
              <w:autoSpaceDN w:val="0"/>
              <w:adjustRightInd w:val="0"/>
              <w:rPr>
                <w:ins w:id="1875" w:author="Microsoft Office-gebruiker" w:date="2018-07-30T16:42:00Z"/>
                <w:rFonts w:ascii="Avenir Next" w:hAnsi="Avenir Next" w:cs="Avenir Next"/>
                <w:color w:val="000000"/>
                <w:szCs w:val="22"/>
                <w:lang w:val="en-US" w:eastAsia="en-GB"/>
              </w:rPr>
            </w:pPr>
            <w:ins w:id="1876" w:author="Microsoft Office-gebruiker" w:date="2018-07-30T17:41:00Z">
              <w:r>
                <w:rPr>
                  <w:rFonts w:ascii="Avenir Next" w:hAnsi="Avenir Next" w:cs="Avenir Next"/>
                  <w:color w:val="000000"/>
                  <w:szCs w:val="22"/>
                  <w:lang w:val="en-US" w:eastAsia="en-GB"/>
                </w:rPr>
                <w:t>E</w:t>
              </w:r>
            </w:ins>
          </w:p>
        </w:tc>
        <w:tc>
          <w:tcPr>
            <w:tcW w:w="6365" w:type="dxa"/>
            <w:tcPrChange w:id="1877" w:author="Lilian Biber" w:date="2018-08-09T11:44:00Z">
              <w:tcPr>
                <w:tcW w:w="6365" w:type="dxa"/>
              </w:tcPr>
            </w:tcPrChange>
          </w:tcPr>
          <w:p w14:paraId="0D21851B" w14:textId="77777777" w:rsidR="000D7B31" w:rsidRDefault="00E01953">
            <w:pPr>
              <w:tabs>
                <w:tab w:val="left" w:pos="20"/>
                <w:tab w:val="left" w:pos="360"/>
              </w:tabs>
              <w:autoSpaceDE w:val="0"/>
              <w:autoSpaceDN w:val="0"/>
              <w:adjustRightInd w:val="0"/>
              <w:rPr>
                <w:ins w:id="1878" w:author="Microsoft Office-gebruiker" w:date="2018-07-30T16:26:00Z"/>
                <w:rFonts w:ascii="Avenir Next" w:hAnsi="Avenir Next" w:cs="Avenir Next"/>
                <w:color w:val="000000"/>
                <w:szCs w:val="22"/>
                <w:lang w:val="en-US" w:eastAsia="en-GB"/>
              </w:rPr>
              <w:pPrChange w:id="1879" w:author="Microsoft Office-gebruiker" w:date="2018-07-30T16:29:00Z">
                <w:pPr>
                  <w:numPr>
                    <w:numId w:val="32"/>
                  </w:numPr>
                  <w:tabs>
                    <w:tab w:val="left" w:pos="20"/>
                    <w:tab w:val="left" w:pos="360"/>
                  </w:tabs>
                  <w:autoSpaceDE w:val="0"/>
                  <w:autoSpaceDN w:val="0"/>
                  <w:adjustRightInd w:val="0"/>
                  <w:ind w:left="360" w:hanging="360"/>
                </w:pPr>
              </w:pPrChange>
            </w:pPr>
            <w:ins w:id="1880" w:author="Microsoft Office-gebruiker" w:date="2018-07-30T16:27:00Z">
              <w:r w:rsidRPr="00530FAF">
                <w:rPr>
                  <w:rFonts w:ascii="Avenir Next" w:hAnsi="Avenir Next" w:cs="Avenir Next"/>
                  <w:color w:val="000000"/>
                  <w:szCs w:val="22"/>
                  <w:lang w:val="en-US" w:eastAsia="en-GB"/>
                </w:rPr>
                <w:t>Develop and maintain public relations program</w:t>
              </w:r>
            </w:ins>
          </w:p>
        </w:tc>
        <w:tc>
          <w:tcPr>
            <w:tcW w:w="1029" w:type="dxa"/>
            <w:tcPrChange w:id="1881" w:author="Lilian Biber" w:date="2018-08-09T11:44:00Z">
              <w:tcPr>
                <w:tcW w:w="1029" w:type="dxa"/>
              </w:tcPr>
            </w:tcPrChange>
          </w:tcPr>
          <w:p w14:paraId="59FC20EB" w14:textId="77777777" w:rsidR="00E01953" w:rsidRDefault="00E01953" w:rsidP="00FD0821">
            <w:pPr>
              <w:autoSpaceDE w:val="0"/>
              <w:autoSpaceDN w:val="0"/>
              <w:adjustRightInd w:val="0"/>
              <w:rPr>
                <w:ins w:id="1882" w:author="Microsoft Office-gebruiker" w:date="2018-07-30T16:26:00Z"/>
                <w:szCs w:val="22"/>
                <w:lang w:val="en-US"/>
              </w:rPr>
            </w:pPr>
          </w:p>
        </w:tc>
        <w:tc>
          <w:tcPr>
            <w:tcW w:w="1090" w:type="dxa"/>
            <w:tcPrChange w:id="1883" w:author="Lilian Biber" w:date="2018-08-09T11:44:00Z">
              <w:tcPr>
                <w:tcW w:w="1090" w:type="dxa"/>
              </w:tcPr>
            </w:tcPrChange>
          </w:tcPr>
          <w:p w14:paraId="3887B57B" w14:textId="77777777" w:rsidR="00E01953" w:rsidRDefault="00E01953" w:rsidP="00FD0821">
            <w:pPr>
              <w:autoSpaceDE w:val="0"/>
              <w:autoSpaceDN w:val="0"/>
              <w:adjustRightInd w:val="0"/>
              <w:rPr>
                <w:ins w:id="1884" w:author="Microsoft Office-gebruiker" w:date="2018-07-30T16:26:00Z"/>
                <w:szCs w:val="22"/>
                <w:lang w:val="en-US"/>
              </w:rPr>
            </w:pPr>
          </w:p>
        </w:tc>
        <w:tc>
          <w:tcPr>
            <w:tcW w:w="1090" w:type="dxa"/>
            <w:tcPrChange w:id="1885" w:author="Lilian Biber" w:date="2018-08-09T11:44:00Z">
              <w:tcPr>
                <w:tcW w:w="1090" w:type="dxa"/>
              </w:tcPr>
            </w:tcPrChange>
          </w:tcPr>
          <w:p w14:paraId="494A0EEB" w14:textId="77777777" w:rsidR="00E01953" w:rsidRDefault="00E01953" w:rsidP="00FD0821">
            <w:pPr>
              <w:autoSpaceDE w:val="0"/>
              <w:autoSpaceDN w:val="0"/>
              <w:adjustRightInd w:val="0"/>
              <w:rPr>
                <w:ins w:id="1886" w:author="Microsoft Office-gebruiker" w:date="2018-07-30T16:26:00Z"/>
                <w:szCs w:val="22"/>
                <w:lang w:val="en-US"/>
              </w:rPr>
            </w:pPr>
            <w:ins w:id="1887" w:author="Microsoft Office-gebruiker" w:date="2018-07-30T16:32:00Z">
              <w:r>
                <w:rPr>
                  <w:szCs w:val="22"/>
                  <w:lang w:val="en-US"/>
                </w:rPr>
                <w:t>X</w:t>
              </w:r>
            </w:ins>
          </w:p>
        </w:tc>
        <w:tc>
          <w:tcPr>
            <w:tcW w:w="1090" w:type="dxa"/>
            <w:tcPrChange w:id="1888" w:author="Lilian Biber" w:date="2018-08-09T11:44:00Z">
              <w:tcPr>
                <w:tcW w:w="1090" w:type="dxa"/>
              </w:tcPr>
            </w:tcPrChange>
          </w:tcPr>
          <w:p w14:paraId="392B220A" w14:textId="77777777" w:rsidR="00E01953" w:rsidRDefault="00E01953" w:rsidP="00FD0821">
            <w:pPr>
              <w:autoSpaceDE w:val="0"/>
              <w:autoSpaceDN w:val="0"/>
              <w:adjustRightInd w:val="0"/>
              <w:rPr>
                <w:ins w:id="1889" w:author="Microsoft Office-gebruiker" w:date="2018-07-30T16:26:00Z"/>
                <w:szCs w:val="22"/>
                <w:lang w:val="en-US"/>
              </w:rPr>
            </w:pPr>
          </w:p>
        </w:tc>
        <w:tc>
          <w:tcPr>
            <w:tcW w:w="1090" w:type="dxa"/>
            <w:tcPrChange w:id="1890" w:author="Lilian Biber" w:date="2018-08-09T11:44:00Z">
              <w:tcPr>
                <w:tcW w:w="1090" w:type="dxa"/>
              </w:tcPr>
            </w:tcPrChange>
          </w:tcPr>
          <w:p w14:paraId="46C5BD36" w14:textId="77777777" w:rsidR="00E01953" w:rsidRDefault="00E01953" w:rsidP="00FD0821">
            <w:pPr>
              <w:autoSpaceDE w:val="0"/>
              <w:autoSpaceDN w:val="0"/>
              <w:adjustRightInd w:val="0"/>
              <w:rPr>
                <w:ins w:id="1891" w:author="Microsoft Office-gebruiker" w:date="2018-07-31T08:01:00Z"/>
                <w:szCs w:val="22"/>
                <w:lang w:val="en-US"/>
              </w:rPr>
            </w:pPr>
          </w:p>
        </w:tc>
      </w:tr>
      <w:tr w:rsidR="00E01953" w14:paraId="4C67382B" w14:textId="77777777" w:rsidTr="00E01953">
        <w:trPr>
          <w:ins w:id="1892" w:author="Microsoft Office-gebruiker" w:date="2018-07-30T16:26:00Z"/>
        </w:trPr>
        <w:tc>
          <w:tcPr>
            <w:tcW w:w="747" w:type="dxa"/>
            <w:tcPrChange w:id="1893" w:author="Lilian Biber" w:date="2018-08-09T11:44:00Z">
              <w:tcPr>
                <w:tcW w:w="747" w:type="dxa"/>
              </w:tcPr>
            </w:tcPrChange>
          </w:tcPr>
          <w:p w14:paraId="209791AB" w14:textId="77777777" w:rsidR="00E01953" w:rsidRDefault="00E01953" w:rsidP="00696C29">
            <w:pPr>
              <w:tabs>
                <w:tab w:val="left" w:pos="20"/>
                <w:tab w:val="left" w:pos="360"/>
              </w:tabs>
              <w:autoSpaceDE w:val="0"/>
              <w:autoSpaceDN w:val="0"/>
              <w:adjustRightInd w:val="0"/>
              <w:rPr>
                <w:ins w:id="1894" w:author="Microsoft Office-gebruiker" w:date="2018-07-30T16:39:00Z"/>
                <w:rFonts w:ascii="Avenir Next" w:hAnsi="Avenir Next" w:cs="Avenir Next"/>
                <w:color w:val="000000"/>
                <w:szCs w:val="22"/>
                <w:lang w:val="nl-NL" w:eastAsia="en-GB"/>
              </w:rPr>
            </w:pPr>
            <w:ins w:id="1895" w:author="Microsoft Office-gebruiker" w:date="2018-07-30T17:36:00Z">
              <w:r>
                <w:rPr>
                  <w:rFonts w:ascii="Avenir Next" w:hAnsi="Avenir Next" w:cs="Avenir Next"/>
                  <w:color w:val="000000"/>
                  <w:szCs w:val="22"/>
                  <w:lang w:val="nl-NL" w:eastAsia="en-GB"/>
                </w:rPr>
                <w:t>T</w:t>
              </w:r>
            </w:ins>
          </w:p>
        </w:tc>
        <w:tc>
          <w:tcPr>
            <w:tcW w:w="986" w:type="dxa"/>
            <w:tcPrChange w:id="1896" w:author="Lilian Biber" w:date="2018-08-09T11:44:00Z">
              <w:tcPr>
                <w:tcW w:w="986" w:type="dxa"/>
              </w:tcPr>
            </w:tcPrChange>
          </w:tcPr>
          <w:p w14:paraId="71BBFF52" w14:textId="77777777" w:rsidR="00E01953" w:rsidRDefault="00E01953" w:rsidP="00696C29">
            <w:pPr>
              <w:tabs>
                <w:tab w:val="left" w:pos="20"/>
                <w:tab w:val="left" w:pos="360"/>
              </w:tabs>
              <w:autoSpaceDE w:val="0"/>
              <w:autoSpaceDN w:val="0"/>
              <w:adjustRightInd w:val="0"/>
              <w:rPr>
                <w:ins w:id="1897" w:author="Microsoft Office-gebruiker" w:date="2018-07-30T16:42:00Z"/>
                <w:rFonts w:ascii="Avenir Next" w:hAnsi="Avenir Next" w:cs="Avenir Next"/>
                <w:color w:val="000000"/>
                <w:szCs w:val="22"/>
                <w:lang w:val="nl-NL" w:eastAsia="en-GB"/>
              </w:rPr>
            </w:pPr>
            <w:ins w:id="1898" w:author="Microsoft Office-gebruiker" w:date="2018-07-30T17:36:00Z">
              <w:r>
                <w:rPr>
                  <w:rFonts w:ascii="Avenir Next" w:hAnsi="Avenir Next" w:cs="Avenir Next"/>
                  <w:color w:val="000000"/>
                  <w:szCs w:val="22"/>
                  <w:lang w:val="nl-NL" w:eastAsia="en-GB"/>
                </w:rPr>
                <w:t>S</w:t>
              </w:r>
            </w:ins>
          </w:p>
        </w:tc>
        <w:tc>
          <w:tcPr>
            <w:tcW w:w="6365" w:type="dxa"/>
            <w:tcPrChange w:id="1899" w:author="Lilian Biber" w:date="2018-08-09T11:44:00Z">
              <w:tcPr>
                <w:tcW w:w="6365" w:type="dxa"/>
              </w:tcPr>
            </w:tcPrChange>
          </w:tcPr>
          <w:p w14:paraId="543EE174" w14:textId="77777777" w:rsidR="000D7B31" w:rsidRDefault="00E01953">
            <w:pPr>
              <w:tabs>
                <w:tab w:val="left" w:pos="20"/>
                <w:tab w:val="left" w:pos="360"/>
              </w:tabs>
              <w:autoSpaceDE w:val="0"/>
              <w:autoSpaceDN w:val="0"/>
              <w:adjustRightInd w:val="0"/>
              <w:rPr>
                <w:ins w:id="1900" w:author="Microsoft Office-gebruiker" w:date="2018-07-30T16:26:00Z"/>
                <w:rFonts w:ascii="Avenir Next" w:hAnsi="Avenir Next" w:cs="Avenir Next"/>
                <w:color w:val="000000"/>
                <w:szCs w:val="22"/>
                <w:lang w:val="nl-NL" w:eastAsia="en-GB"/>
                <w:rPrChange w:id="1901" w:author="Microsoft Office-gebruiker" w:date="2018-07-30T16:30:00Z">
                  <w:rPr>
                    <w:ins w:id="1902" w:author="Microsoft Office-gebruiker" w:date="2018-07-30T16:26:00Z"/>
                    <w:rFonts w:ascii="Avenir Next" w:hAnsi="Avenir Next" w:cs="Avenir Next"/>
                    <w:color w:val="000000"/>
                    <w:szCs w:val="22"/>
                    <w:lang w:val="en-US" w:eastAsia="en-GB"/>
                  </w:rPr>
                </w:rPrChange>
              </w:rPr>
              <w:pPrChange w:id="1903" w:author="Microsoft Office-gebruiker" w:date="2018-07-30T16:29:00Z">
                <w:pPr>
                  <w:numPr>
                    <w:numId w:val="32"/>
                  </w:numPr>
                  <w:tabs>
                    <w:tab w:val="left" w:pos="20"/>
                    <w:tab w:val="left" w:pos="360"/>
                  </w:tabs>
                  <w:autoSpaceDE w:val="0"/>
                  <w:autoSpaceDN w:val="0"/>
                  <w:adjustRightInd w:val="0"/>
                  <w:ind w:left="360" w:hanging="360"/>
                </w:pPr>
              </w:pPrChange>
            </w:pPr>
            <w:ins w:id="1904" w:author="Microsoft Office-gebruiker" w:date="2018-07-30T16:27:00Z">
              <w:r>
                <w:rPr>
                  <w:rFonts w:ascii="Avenir Next" w:hAnsi="Avenir Next" w:cs="Avenir Next"/>
                  <w:color w:val="000000"/>
                  <w:szCs w:val="22"/>
                  <w:lang w:val="nl-NL" w:eastAsia="en-GB"/>
                </w:rPr>
                <w:t>Manage administrative organization</w:t>
              </w:r>
            </w:ins>
          </w:p>
        </w:tc>
        <w:tc>
          <w:tcPr>
            <w:tcW w:w="1029" w:type="dxa"/>
            <w:tcPrChange w:id="1905" w:author="Lilian Biber" w:date="2018-08-09T11:44:00Z">
              <w:tcPr>
                <w:tcW w:w="1029" w:type="dxa"/>
              </w:tcPr>
            </w:tcPrChange>
          </w:tcPr>
          <w:p w14:paraId="0B5BF1F1" w14:textId="77777777" w:rsidR="00E01953" w:rsidRDefault="00E01953" w:rsidP="00FD0821">
            <w:pPr>
              <w:autoSpaceDE w:val="0"/>
              <w:autoSpaceDN w:val="0"/>
              <w:adjustRightInd w:val="0"/>
              <w:rPr>
                <w:ins w:id="1906" w:author="Microsoft Office-gebruiker" w:date="2018-07-30T16:26:00Z"/>
                <w:szCs w:val="22"/>
                <w:lang w:val="en-US"/>
              </w:rPr>
            </w:pPr>
          </w:p>
        </w:tc>
        <w:tc>
          <w:tcPr>
            <w:tcW w:w="1090" w:type="dxa"/>
            <w:tcPrChange w:id="1907" w:author="Lilian Biber" w:date="2018-08-09T11:44:00Z">
              <w:tcPr>
                <w:tcW w:w="1090" w:type="dxa"/>
              </w:tcPr>
            </w:tcPrChange>
          </w:tcPr>
          <w:p w14:paraId="615D5303" w14:textId="77777777" w:rsidR="00E01953" w:rsidRDefault="00E01953" w:rsidP="00FD0821">
            <w:pPr>
              <w:autoSpaceDE w:val="0"/>
              <w:autoSpaceDN w:val="0"/>
              <w:adjustRightInd w:val="0"/>
              <w:rPr>
                <w:ins w:id="1908" w:author="Microsoft Office-gebruiker" w:date="2018-07-30T16:26:00Z"/>
                <w:szCs w:val="22"/>
                <w:lang w:val="en-US"/>
              </w:rPr>
            </w:pPr>
          </w:p>
        </w:tc>
        <w:tc>
          <w:tcPr>
            <w:tcW w:w="1090" w:type="dxa"/>
            <w:tcPrChange w:id="1909" w:author="Lilian Biber" w:date="2018-08-09T11:44:00Z">
              <w:tcPr>
                <w:tcW w:w="1090" w:type="dxa"/>
              </w:tcPr>
            </w:tcPrChange>
          </w:tcPr>
          <w:p w14:paraId="5446773A" w14:textId="77777777" w:rsidR="00E01953" w:rsidRDefault="00E01953" w:rsidP="00FD0821">
            <w:pPr>
              <w:autoSpaceDE w:val="0"/>
              <w:autoSpaceDN w:val="0"/>
              <w:adjustRightInd w:val="0"/>
              <w:rPr>
                <w:ins w:id="1910" w:author="Microsoft Office-gebruiker" w:date="2018-07-30T16:26:00Z"/>
                <w:szCs w:val="22"/>
                <w:lang w:val="en-US"/>
              </w:rPr>
            </w:pPr>
            <w:ins w:id="1911" w:author="Microsoft Office-gebruiker" w:date="2018-07-30T16:32:00Z">
              <w:r>
                <w:rPr>
                  <w:szCs w:val="22"/>
                  <w:lang w:val="en-US"/>
                </w:rPr>
                <w:t>X</w:t>
              </w:r>
            </w:ins>
          </w:p>
        </w:tc>
        <w:tc>
          <w:tcPr>
            <w:tcW w:w="1090" w:type="dxa"/>
            <w:tcPrChange w:id="1912" w:author="Lilian Biber" w:date="2018-08-09T11:44:00Z">
              <w:tcPr>
                <w:tcW w:w="1090" w:type="dxa"/>
              </w:tcPr>
            </w:tcPrChange>
          </w:tcPr>
          <w:p w14:paraId="2E58BD72" w14:textId="77777777" w:rsidR="00E01953" w:rsidRDefault="00E01953" w:rsidP="00FD0821">
            <w:pPr>
              <w:autoSpaceDE w:val="0"/>
              <w:autoSpaceDN w:val="0"/>
              <w:adjustRightInd w:val="0"/>
              <w:rPr>
                <w:ins w:id="1913" w:author="Microsoft Office-gebruiker" w:date="2018-07-30T16:26:00Z"/>
                <w:szCs w:val="22"/>
                <w:lang w:val="en-US"/>
              </w:rPr>
            </w:pPr>
          </w:p>
        </w:tc>
        <w:tc>
          <w:tcPr>
            <w:tcW w:w="1090" w:type="dxa"/>
            <w:tcPrChange w:id="1914" w:author="Lilian Biber" w:date="2018-08-09T11:44:00Z">
              <w:tcPr>
                <w:tcW w:w="1090" w:type="dxa"/>
              </w:tcPr>
            </w:tcPrChange>
          </w:tcPr>
          <w:p w14:paraId="1D687BEF" w14:textId="77777777" w:rsidR="00E01953" w:rsidRDefault="00E01953" w:rsidP="00FD0821">
            <w:pPr>
              <w:autoSpaceDE w:val="0"/>
              <w:autoSpaceDN w:val="0"/>
              <w:adjustRightInd w:val="0"/>
              <w:rPr>
                <w:ins w:id="1915" w:author="Microsoft Office-gebruiker" w:date="2018-07-31T08:01:00Z"/>
                <w:szCs w:val="22"/>
                <w:lang w:val="en-US"/>
              </w:rPr>
            </w:pPr>
          </w:p>
        </w:tc>
      </w:tr>
      <w:tr w:rsidR="00E01953" w14:paraId="34225462" w14:textId="77777777" w:rsidTr="00E01953">
        <w:trPr>
          <w:ins w:id="1916" w:author="Microsoft Office-gebruiker" w:date="2018-07-30T16:26:00Z"/>
        </w:trPr>
        <w:tc>
          <w:tcPr>
            <w:tcW w:w="747" w:type="dxa"/>
            <w:tcPrChange w:id="1917" w:author="Lilian Biber" w:date="2018-08-09T11:44:00Z">
              <w:tcPr>
                <w:tcW w:w="747" w:type="dxa"/>
              </w:tcPr>
            </w:tcPrChange>
          </w:tcPr>
          <w:p w14:paraId="2EE2BA3D" w14:textId="77777777" w:rsidR="00E01953" w:rsidRDefault="00E01953" w:rsidP="00696C29">
            <w:pPr>
              <w:tabs>
                <w:tab w:val="left" w:pos="20"/>
                <w:tab w:val="left" w:pos="360"/>
              </w:tabs>
              <w:autoSpaceDE w:val="0"/>
              <w:autoSpaceDN w:val="0"/>
              <w:adjustRightInd w:val="0"/>
              <w:rPr>
                <w:ins w:id="1918" w:author="Microsoft Office-gebruiker" w:date="2018-07-30T16:39:00Z"/>
                <w:rFonts w:ascii="Avenir Next" w:hAnsi="Avenir Next" w:cs="Avenir Next"/>
                <w:color w:val="000000"/>
                <w:szCs w:val="22"/>
                <w:lang w:val="nl-NL" w:eastAsia="en-GB"/>
              </w:rPr>
            </w:pPr>
            <w:ins w:id="1919" w:author="Microsoft Office-gebruiker" w:date="2018-07-30T17:41:00Z">
              <w:r>
                <w:rPr>
                  <w:rFonts w:ascii="Avenir Next" w:hAnsi="Avenir Next" w:cs="Avenir Next"/>
                  <w:color w:val="000000"/>
                  <w:szCs w:val="22"/>
                  <w:lang w:val="nl-NL" w:eastAsia="en-GB"/>
                </w:rPr>
                <w:t>S</w:t>
              </w:r>
            </w:ins>
          </w:p>
        </w:tc>
        <w:tc>
          <w:tcPr>
            <w:tcW w:w="986" w:type="dxa"/>
            <w:tcPrChange w:id="1920" w:author="Lilian Biber" w:date="2018-08-09T11:44:00Z">
              <w:tcPr>
                <w:tcW w:w="986" w:type="dxa"/>
              </w:tcPr>
            </w:tcPrChange>
          </w:tcPr>
          <w:p w14:paraId="4B0F9039" w14:textId="77777777" w:rsidR="00E01953" w:rsidRDefault="00E01953" w:rsidP="00696C29">
            <w:pPr>
              <w:tabs>
                <w:tab w:val="left" w:pos="20"/>
                <w:tab w:val="left" w:pos="360"/>
              </w:tabs>
              <w:autoSpaceDE w:val="0"/>
              <w:autoSpaceDN w:val="0"/>
              <w:adjustRightInd w:val="0"/>
              <w:rPr>
                <w:ins w:id="1921" w:author="Microsoft Office-gebruiker" w:date="2018-07-30T16:42:00Z"/>
                <w:rFonts w:ascii="Avenir Next" w:hAnsi="Avenir Next" w:cs="Avenir Next"/>
                <w:color w:val="000000"/>
                <w:szCs w:val="22"/>
                <w:lang w:val="nl-NL" w:eastAsia="en-GB"/>
              </w:rPr>
            </w:pPr>
            <w:ins w:id="1922" w:author="Microsoft Office-gebruiker" w:date="2018-07-30T17:41:00Z">
              <w:r>
                <w:rPr>
                  <w:rFonts w:ascii="Avenir Next" w:hAnsi="Avenir Next" w:cs="Avenir Next"/>
                  <w:color w:val="000000"/>
                  <w:szCs w:val="22"/>
                  <w:lang w:val="nl-NL" w:eastAsia="en-GB"/>
                </w:rPr>
                <w:t>S</w:t>
              </w:r>
            </w:ins>
          </w:p>
        </w:tc>
        <w:tc>
          <w:tcPr>
            <w:tcW w:w="6365" w:type="dxa"/>
            <w:tcPrChange w:id="1923" w:author="Lilian Biber" w:date="2018-08-09T11:44:00Z">
              <w:tcPr>
                <w:tcW w:w="6365" w:type="dxa"/>
              </w:tcPr>
            </w:tcPrChange>
          </w:tcPr>
          <w:p w14:paraId="2F1CC149" w14:textId="77777777" w:rsidR="000D7B31" w:rsidRDefault="00E01953">
            <w:pPr>
              <w:tabs>
                <w:tab w:val="left" w:pos="20"/>
                <w:tab w:val="left" w:pos="360"/>
              </w:tabs>
              <w:autoSpaceDE w:val="0"/>
              <w:autoSpaceDN w:val="0"/>
              <w:adjustRightInd w:val="0"/>
              <w:rPr>
                <w:ins w:id="1924" w:author="Microsoft Office-gebruiker" w:date="2018-07-30T16:26:00Z"/>
                <w:rFonts w:ascii="Avenir Next" w:hAnsi="Avenir Next" w:cs="Avenir Next"/>
                <w:color w:val="000000"/>
                <w:szCs w:val="22"/>
                <w:lang w:val="nl-NL" w:eastAsia="en-GB"/>
                <w:rPrChange w:id="1925" w:author="Microsoft Office-gebruiker" w:date="2018-07-30T16:30:00Z">
                  <w:rPr>
                    <w:ins w:id="1926" w:author="Microsoft Office-gebruiker" w:date="2018-07-30T16:26:00Z"/>
                    <w:rFonts w:ascii="Avenir Next" w:hAnsi="Avenir Next" w:cs="Avenir Next"/>
                    <w:color w:val="000000"/>
                    <w:szCs w:val="22"/>
                    <w:lang w:val="en-US" w:eastAsia="en-GB"/>
                  </w:rPr>
                </w:rPrChange>
              </w:rPr>
              <w:pPrChange w:id="1927" w:author="Microsoft Office-gebruiker" w:date="2018-07-30T16:29:00Z">
                <w:pPr>
                  <w:numPr>
                    <w:numId w:val="32"/>
                  </w:numPr>
                  <w:tabs>
                    <w:tab w:val="left" w:pos="20"/>
                    <w:tab w:val="left" w:pos="360"/>
                  </w:tabs>
                  <w:autoSpaceDE w:val="0"/>
                  <w:autoSpaceDN w:val="0"/>
                  <w:adjustRightInd w:val="0"/>
                  <w:ind w:left="360" w:hanging="360"/>
                </w:pPr>
              </w:pPrChange>
            </w:pPr>
            <w:ins w:id="1928" w:author="Microsoft Office-gebruiker" w:date="2018-07-30T16:26:00Z">
              <w:r>
                <w:rPr>
                  <w:rFonts w:ascii="Avenir Next" w:hAnsi="Avenir Next" w:cs="Avenir Next"/>
                  <w:color w:val="000000"/>
                  <w:szCs w:val="22"/>
                  <w:lang w:val="nl-NL" w:eastAsia="en-GB"/>
                </w:rPr>
                <w:t>Develop safety policy</w:t>
              </w:r>
            </w:ins>
          </w:p>
        </w:tc>
        <w:tc>
          <w:tcPr>
            <w:tcW w:w="1029" w:type="dxa"/>
            <w:tcPrChange w:id="1929" w:author="Lilian Biber" w:date="2018-08-09T11:44:00Z">
              <w:tcPr>
                <w:tcW w:w="1029" w:type="dxa"/>
              </w:tcPr>
            </w:tcPrChange>
          </w:tcPr>
          <w:p w14:paraId="7D2FDA8B" w14:textId="77777777" w:rsidR="00E01953" w:rsidRDefault="00E01953" w:rsidP="00FD0821">
            <w:pPr>
              <w:autoSpaceDE w:val="0"/>
              <w:autoSpaceDN w:val="0"/>
              <w:adjustRightInd w:val="0"/>
              <w:rPr>
                <w:ins w:id="1930" w:author="Microsoft Office-gebruiker" w:date="2018-07-30T16:26:00Z"/>
                <w:szCs w:val="22"/>
                <w:lang w:val="en-US"/>
              </w:rPr>
            </w:pPr>
          </w:p>
        </w:tc>
        <w:tc>
          <w:tcPr>
            <w:tcW w:w="1090" w:type="dxa"/>
            <w:tcPrChange w:id="1931" w:author="Lilian Biber" w:date="2018-08-09T11:44:00Z">
              <w:tcPr>
                <w:tcW w:w="1090" w:type="dxa"/>
              </w:tcPr>
            </w:tcPrChange>
          </w:tcPr>
          <w:p w14:paraId="2FDFFC36" w14:textId="77777777" w:rsidR="00E01953" w:rsidRDefault="00E01953" w:rsidP="00FD0821">
            <w:pPr>
              <w:autoSpaceDE w:val="0"/>
              <w:autoSpaceDN w:val="0"/>
              <w:adjustRightInd w:val="0"/>
              <w:rPr>
                <w:ins w:id="1932" w:author="Microsoft Office-gebruiker" w:date="2018-07-30T16:26:00Z"/>
                <w:szCs w:val="22"/>
                <w:lang w:val="en-US"/>
              </w:rPr>
            </w:pPr>
          </w:p>
        </w:tc>
        <w:tc>
          <w:tcPr>
            <w:tcW w:w="1090" w:type="dxa"/>
            <w:tcPrChange w:id="1933" w:author="Lilian Biber" w:date="2018-08-09T11:44:00Z">
              <w:tcPr>
                <w:tcW w:w="1090" w:type="dxa"/>
              </w:tcPr>
            </w:tcPrChange>
          </w:tcPr>
          <w:p w14:paraId="3EDB64E1" w14:textId="77777777" w:rsidR="00E01953" w:rsidRDefault="00E01953" w:rsidP="00FD0821">
            <w:pPr>
              <w:autoSpaceDE w:val="0"/>
              <w:autoSpaceDN w:val="0"/>
              <w:adjustRightInd w:val="0"/>
              <w:rPr>
                <w:ins w:id="1934" w:author="Microsoft Office-gebruiker" w:date="2018-07-30T16:26:00Z"/>
                <w:szCs w:val="22"/>
                <w:lang w:val="en-US"/>
              </w:rPr>
            </w:pPr>
            <w:ins w:id="1935" w:author="Microsoft Office-gebruiker" w:date="2018-07-30T16:32:00Z">
              <w:r>
                <w:rPr>
                  <w:szCs w:val="22"/>
                  <w:lang w:val="en-US"/>
                </w:rPr>
                <w:t>X</w:t>
              </w:r>
            </w:ins>
          </w:p>
        </w:tc>
        <w:tc>
          <w:tcPr>
            <w:tcW w:w="1090" w:type="dxa"/>
            <w:tcPrChange w:id="1936" w:author="Lilian Biber" w:date="2018-08-09T11:44:00Z">
              <w:tcPr>
                <w:tcW w:w="1090" w:type="dxa"/>
              </w:tcPr>
            </w:tcPrChange>
          </w:tcPr>
          <w:p w14:paraId="01B9ED99" w14:textId="77777777" w:rsidR="00E01953" w:rsidRDefault="00E01953" w:rsidP="00FD0821">
            <w:pPr>
              <w:autoSpaceDE w:val="0"/>
              <w:autoSpaceDN w:val="0"/>
              <w:adjustRightInd w:val="0"/>
              <w:rPr>
                <w:ins w:id="1937" w:author="Microsoft Office-gebruiker" w:date="2018-07-30T16:26:00Z"/>
                <w:szCs w:val="22"/>
                <w:lang w:val="en-US"/>
              </w:rPr>
            </w:pPr>
          </w:p>
        </w:tc>
        <w:tc>
          <w:tcPr>
            <w:tcW w:w="1090" w:type="dxa"/>
            <w:tcPrChange w:id="1938" w:author="Lilian Biber" w:date="2018-08-09T11:44:00Z">
              <w:tcPr>
                <w:tcW w:w="1090" w:type="dxa"/>
              </w:tcPr>
            </w:tcPrChange>
          </w:tcPr>
          <w:p w14:paraId="54DCC299" w14:textId="77777777" w:rsidR="00E01953" w:rsidRDefault="00E01953" w:rsidP="00FD0821">
            <w:pPr>
              <w:autoSpaceDE w:val="0"/>
              <w:autoSpaceDN w:val="0"/>
              <w:adjustRightInd w:val="0"/>
              <w:rPr>
                <w:ins w:id="1939" w:author="Microsoft Office-gebruiker" w:date="2018-07-31T08:01:00Z"/>
                <w:szCs w:val="22"/>
                <w:lang w:val="en-US"/>
              </w:rPr>
            </w:pPr>
          </w:p>
        </w:tc>
      </w:tr>
      <w:tr w:rsidR="00E01953" w14:paraId="148DAF1B" w14:textId="77777777" w:rsidTr="00E01953">
        <w:trPr>
          <w:ins w:id="1940" w:author="Microsoft Office-gebruiker" w:date="2018-07-30T16:26:00Z"/>
        </w:trPr>
        <w:tc>
          <w:tcPr>
            <w:tcW w:w="747" w:type="dxa"/>
            <w:tcPrChange w:id="1941" w:author="Lilian Biber" w:date="2018-08-09T11:44:00Z">
              <w:tcPr>
                <w:tcW w:w="747" w:type="dxa"/>
              </w:tcPr>
            </w:tcPrChange>
          </w:tcPr>
          <w:p w14:paraId="240BF431" w14:textId="77777777" w:rsidR="00E01953" w:rsidRPr="00C05E9D" w:rsidRDefault="00E01953" w:rsidP="00696C29">
            <w:pPr>
              <w:tabs>
                <w:tab w:val="left" w:pos="20"/>
                <w:tab w:val="left" w:pos="360"/>
              </w:tabs>
              <w:autoSpaceDE w:val="0"/>
              <w:autoSpaceDN w:val="0"/>
              <w:adjustRightInd w:val="0"/>
              <w:rPr>
                <w:ins w:id="1942" w:author="Microsoft Office-gebruiker" w:date="2018-07-30T16:39:00Z"/>
                <w:rFonts w:ascii="Avenir Next" w:hAnsi="Avenir Next" w:cs="Avenir Next"/>
                <w:color w:val="000000"/>
                <w:szCs w:val="22"/>
                <w:lang w:val="en-US" w:eastAsia="en-GB"/>
              </w:rPr>
            </w:pPr>
            <w:ins w:id="1943" w:author="Microsoft Office-gebruiker" w:date="2018-07-30T17:43:00Z">
              <w:r>
                <w:rPr>
                  <w:rFonts w:ascii="Avenir Next" w:hAnsi="Avenir Next" w:cs="Avenir Next"/>
                  <w:color w:val="000000"/>
                  <w:szCs w:val="22"/>
                  <w:lang w:val="en-US" w:eastAsia="en-GB"/>
                </w:rPr>
                <w:t>S</w:t>
              </w:r>
            </w:ins>
          </w:p>
        </w:tc>
        <w:tc>
          <w:tcPr>
            <w:tcW w:w="986" w:type="dxa"/>
            <w:tcPrChange w:id="1944" w:author="Lilian Biber" w:date="2018-08-09T11:44:00Z">
              <w:tcPr>
                <w:tcW w:w="986" w:type="dxa"/>
              </w:tcPr>
            </w:tcPrChange>
          </w:tcPr>
          <w:p w14:paraId="79A3C54D" w14:textId="77777777" w:rsidR="00E01953" w:rsidRPr="00C05E9D" w:rsidRDefault="00E01953" w:rsidP="00696C29">
            <w:pPr>
              <w:tabs>
                <w:tab w:val="left" w:pos="20"/>
                <w:tab w:val="left" w:pos="360"/>
              </w:tabs>
              <w:autoSpaceDE w:val="0"/>
              <w:autoSpaceDN w:val="0"/>
              <w:adjustRightInd w:val="0"/>
              <w:rPr>
                <w:ins w:id="1945" w:author="Microsoft Office-gebruiker" w:date="2018-07-30T16:42:00Z"/>
                <w:rFonts w:ascii="Avenir Next" w:hAnsi="Avenir Next" w:cs="Avenir Next"/>
                <w:color w:val="000000"/>
                <w:szCs w:val="22"/>
                <w:lang w:val="en-US" w:eastAsia="en-GB"/>
              </w:rPr>
            </w:pPr>
            <w:ins w:id="1946" w:author="Microsoft Office-gebruiker" w:date="2018-07-30T17:43:00Z">
              <w:r>
                <w:rPr>
                  <w:rFonts w:ascii="Avenir Next" w:hAnsi="Avenir Next" w:cs="Avenir Next"/>
                  <w:color w:val="000000"/>
                  <w:szCs w:val="22"/>
                  <w:lang w:val="en-US" w:eastAsia="en-GB"/>
                </w:rPr>
                <w:t>E</w:t>
              </w:r>
            </w:ins>
          </w:p>
        </w:tc>
        <w:tc>
          <w:tcPr>
            <w:tcW w:w="6365" w:type="dxa"/>
            <w:tcPrChange w:id="1947" w:author="Lilian Biber" w:date="2018-08-09T11:44:00Z">
              <w:tcPr>
                <w:tcW w:w="6365" w:type="dxa"/>
              </w:tcPr>
            </w:tcPrChange>
          </w:tcPr>
          <w:p w14:paraId="1AD52272" w14:textId="77777777" w:rsidR="000D7B31" w:rsidRDefault="00E01953">
            <w:pPr>
              <w:tabs>
                <w:tab w:val="left" w:pos="20"/>
                <w:tab w:val="left" w:pos="360"/>
              </w:tabs>
              <w:autoSpaceDE w:val="0"/>
              <w:autoSpaceDN w:val="0"/>
              <w:adjustRightInd w:val="0"/>
              <w:rPr>
                <w:ins w:id="1948" w:author="Microsoft Office-gebruiker" w:date="2018-07-30T16:26:00Z"/>
                <w:rFonts w:ascii="Avenir Next" w:hAnsi="Avenir Next" w:cs="Avenir Next"/>
                <w:color w:val="000000"/>
                <w:szCs w:val="22"/>
                <w:lang w:val="en-US" w:eastAsia="en-GB"/>
              </w:rPr>
              <w:pPrChange w:id="1949" w:author="Microsoft Office-gebruiker" w:date="2018-07-30T16:29:00Z">
                <w:pPr>
                  <w:numPr>
                    <w:numId w:val="32"/>
                  </w:numPr>
                  <w:tabs>
                    <w:tab w:val="left" w:pos="20"/>
                    <w:tab w:val="left" w:pos="360"/>
                  </w:tabs>
                  <w:autoSpaceDE w:val="0"/>
                  <w:autoSpaceDN w:val="0"/>
                  <w:adjustRightInd w:val="0"/>
                  <w:ind w:left="360" w:hanging="360"/>
                </w:pPr>
              </w:pPrChange>
            </w:pPr>
            <w:ins w:id="1950" w:author="Microsoft Office-gebruiker" w:date="2018-07-30T16:26:00Z">
              <w:r w:rsidRPr="00C05E9D">
                <w:rPr>
                  <w:rFonts w:ascii="Avenir Next" w:hAnsi="Avenir Next" w:cs="Avenir Next"/>
                  <w:color w:val="000000"/>
                  <w:szCs w:val="22"/>
                  <w:lang w:val="en-US" w:eastAsia="en-GB"/>
                </w:rPr>
                <w:t>Presentation of organization on a strategic level</w:t>
              </w:r>
            </w:ins>
          </w:p>
        </w:tc>
        <w:tc>
          <w:tcPr>
            <w:tcW w:w="1029" w:type="dxa"/>
            <w:tcPrChange w:id="1951" w:author="Lilian Biber" w:date="2018-08-09T11:44:00Z">
              <w:tcPr>
                <w:tcW w:w="1029" w:type="dxa"/>
              </w:tcPr>
            </w:tcPrChange>
          </w:tcPr>
          <w:p w14:paraId="7D973279" w14:textId="77777777" w:rsidR="00E01953" w:rsidRDefault="00E01953" w:rsidP="00FD0821">
            <w:pPr>
              <w:autoSpaceDE w:val="0"/>
              <w:autoSpaceDN w:val="0"/>
              <w:adjustRightInd w:val="0"/>
              <w:rPr>
                <w:ins w:id="1952" w:author="Microsoft Office-gebruiker" w:date="2018-07-30T16:26:00Z"/>
                <w:szCs w:val="22"/>
                <w:lang w:val="en-US"/>
              </w:rPr>
            </w:pPr>
          </w:p>
        </w:tc>
        <w:tc>
          <w:tcPr>
            <w:tcW w:w="1090" w:type="dxa"/>
            <w:tcPrChange w:id="1953" w:author="Lilian Biber" w:date="2018-08-09T11:44:00Z">
              <w:tcPr>
                <w:tcW w:w="1090" w:type="dxa"/>
              </w:tcPr>
            </w:tcPrChange>
          </w:tcPr>
          <w:p w14:paraId="2C783B9A" w14:textId="77777777" w:rsidR="00E01953" w:rsidRDefault="00E01953" w:rsidP="00FD0821">
            <w:pPr>
              <w:autoSpaceDE w:val="0"/>
              <w:autoSpaceDN w:val="0"/>
              <w:adjustRightInd w:val="0"/>
              <w:rPr>
                <w:ins w:id="1954" w:author="Microsoft Office-gebruiker" w:date="2018-07-30T16:26:00Z"/>
                <w:szCs w:val="22"/>
                <w:lang w:val="en-US"/>
              </w:rPr>
            </w:pPr>
          </w:p>
        </w:tc>
        <w:tc>
          <w:tcPr>
            <w:tcW w:w="1090" w:type="dxa"/>
            <w:tcPrChange w:id="1955" w:author="Lilian Biber" w:date="2018-08-09T11:44:00Z">
              <w:tcPr>
                <w:tcW w:w="1090" w:type="dxa"/>
              </w:tcPr>
            </w:tcPrChange>
          </w:tcPr>
          <w:p w14:paraId="1B934F4D" w14:textId="77777777" w:rsidR="00E01953" w:rsidRDefault="00E01953" w:rsidP="00FD0821">
            <w:pPr>
              <w:autoSpaceDE w:val="0"/>
              <w:autoSpaceDN w:val="0"/>
              <w:adjustRightInd w:val="0"/>
              <w:rPr>
                <w:ins w:id="1956" w:author="Microsoft Office-gebruiker" w:date="2018-07-30T16:26:00Z"/>
                <w:szCs w:val="22"/>
                <w:lang w:val="en-US"/>
              </w:rPr>
            </w:pPr>
            <w:ins w:id="1957" w:author="Microsoft Office-gebruiker" w:date="2018-07-30T16:32:00Z">
              <w:r>
                <w:rPr>
                  <w:szCs w:val="22"/>
                  <w:lang w:val="en-US"/>
                </w:rPr>
                <w:t>X</w:t>
              </w:r>
            </w:ins>
          </w:p>
        </w:tc>
        <w:tc>
          <w:tcPr>
            <w:tcW w:w="1090" w:type="dxa"/>
            <w:tcPrChange w:id="1958" w:author="Lilian Biber" w:date="2018-08-09T11:44:00Z">
              <w:tcPr>
                <w:tcW w:w="1090" w:type="dxa"/>
              </w:tcPr>
            </w:tcPrChange>
          </w:tcPr>
          <w:p w14:paraId="7D55F3F7" w14:textId="77777777" w:rsidR="00E01953" w:rsidRDefault="00E01953" w:rsidP="00FD0821">
            <w:pPr>
              <w:autoSpaceDE w:val="0"/>
              <w:autoSpaceDN w:val="0"/>
              <w:adjustRightInd w:val="0"/>
              <w:rPr>
                <w:ins w:id="1959" w:author="Microsoft Office-gebruiker" w:date="2018-07-30T16:26:00Z"/>
                <w:szCs w:val="22"/>
                <w:lang w:val="en-US"/>
              </w:rPr>
            </w:pPr>
          </w:p>
        </w:tc>
        <w:tc>
          <w:tcPr>
            <w:tcW w:w="1090" w:type="dxa"/>
            <w:tcPrChange w:id="1960" w:author="Lilian Biber" w:date="2018-08-09T11:44:00Z">
              <w:tcPr>
                <w:tcW w:w="1090" w:type="dxa"/>
              </w:tcPr>
            </w:tcPrChange>
          </w:tcPr>
          <w:p w14:paraId="657D575E" w14:textId="77777777" w:rsidR="00E01953" w:rsidRDefault="00E01953" w:rsidP="00FD0821">
            <w:pPr>
              <w:autoSpaceDE w:val="0"/>
              <w:autoSpaceDN w:val="0"/>
              <w:adjustRightInd w:val="0"/>
              <w:rPr>
                <w:ins w:id="1961" w:author="Microsoft Office-gebruiker" w:date="2018-07-31T08:01:00Z"/>
                <w:szCs w:val="22"/>
                <w:lang w:val="en-US"/>
              </w:rPr>
            </w:pPr>
          </w:p>
        </w:tc>
      </w:tr>
      <w:tr w:rsidR="00E01953" w14:paraId="5B248F01" w14:textId="77777777" w:rsidTr="00E01953">
        <w:trPr>
          <w:ins w:id="1962" w:author="Microsoft Office-gebruiker" w:date="2018-07-30T16:26:00Z"/>
        </w:trPr>
        <w:tc>
          <w:tcPr>
            <w:tcW w:w="747" w:type="dxa"/>
            <w:tcPrChange w:id="1963" w:author="Lilian Biber" w:date="2018-08-09T11:44:00Z">
              <w:tcPr>
                <w:tcW w:w="747" w:type="dxa"/>
              </w:tcPr>
            </w:tcPrChange>
          </w:tcPr>
          <w:p w14:paraId="1A835F40" w14:textId="77777777" w:rsidR="00E01953" w:rsidRDefault="00E01953" w:rsidP="00696C29">
            <w:pPr>
              <w:tabs>
                <w:tab w:val="left" w:pos="20"/>
                <w:tab w:val="left" w:pos="360"/>
              </w:tabs>
              <w:autoSpaceDE w:val="0"/>
              <w:autoSpaceDN w:val="0"/>
              <w:adjustRightInd w:val="0"/>
              <w:rPr>
                <w:ins w:id="1964" w:author="Microsoft Office-gebruiker" w:date="2018-07-30T16:39:00Z"/>
                <w:rFonts w:ascii="Avenir Next" w:hAnsi="Avenir Next" w:cs="Avenir Next"/>
                <w:color w:val="000000"/>
                <w:szCs w:val="22"/>
                <w:lang w:val="nl-NL" w:eastAsia="en-GB"/>
              </w:rPr>
            </w:pPr>
            <w:ins w:id="1965" w:author="Microsoft Office-gebruiker" w:date="2018-07-30T17:40:00Z">
              <w:r>
                <w:rPr>
                  <w:rFonts w:ascii="Avenir Next" w:hAnsi="Avenir Next" w:cs="Avenir Next"/>
                  <w:color w:val="000000"/>
                  <w:szCs w:val="22"/>
                  <w:lang w:val="nl-NL" w:eastAsia="en-GB"/>
                </w:rPr>
                <w:t>S</w:t>
              </w:r>
            </w:ins>
          </w:p>
        </w:tc>
        <w:tc>
          <w:tcPr>
            <w:tcW w:w="986" w:type="dxa"/>
            <w:tcPrChange w:id="1966" w:author="Lilian Biber" w:date="2018-08-09T11:44:00Z">
              <w:tcPr>
                <w:tcW w:w="986" w:type="dxa"/>
              </w:tcPr>
            </w:tcPrChange>
          </w:tcPr>
          <w:p w14:paraId="3CE9D5D2" w14:textId="77777777" w:rsidR="00E01953" w:rsidRDefault="00E01953" w:rsidP="00696C29">
            <w:pPr>
              <w:tabs>
                <w:tab w:val="left" w:pos="20"/>
                <w:tab w:val="left" w:pos="360"/>
              </w:tabs>
              <w:autoSpaceDE w:val="0"/>
              <w:autoSpaceDN w:val="0"/>
              <w:adjustRightInd w:val="0"/>
              <w:rPr>
                <w:ins w:id="1967" w:author="Microsoft Office-gebruiker" w:date="2018-07-30T16:42:00Z"/>
                <w:rFonts w:ascii="Avenir Next" w:hAnsi="Avenir Next" w:cs="Avenir Next"/>
                <w:color w:val="000000"/>
                <w:szCs w:val="22"/>
                <w:lang w:val="nl-NL" w:eastAsia="en-GB"/>
              </w:rPr>
            </w:pPr>
            <w:ins w:id="1968" w:author="Microsoft Office-gebruiker" w:date="2018-07-30T17:40:00Z">
              <w:r>
                <w:rPr>
                  <w:rFonts w:ascii="Avenir Next" w:hAnsi="Avenir Next" w:cs="Avenir Next"/>
                  <w:color w:val="000000"/>
                  <w:szCs w:val="22"/>
                  <w:lang w:val="nl-NL" w:eastAsia="en-GB"/>
                </w:rPr>
                <w:t>E</w:t>
              </w:r>
            </w:ins>
          </w:p>
        </w:tc>
        <w:tc>
          <w:tcPr>
            <w:tcW w:w="6365" w:type="dxa"/>
            <w:tcPrChange w:id="1969" w:author="Lilian Biber" w:date="2018-08-09T11:44:00Z">
              <w:tcPr>
                <w:tcW w:w="6365" w:type="dxa"/>
              </w:tcPr>
            </w:tcPrChange>
          </w:tcPr>
          <w:p w14:paraId="71BC9C46" w14:textId="77777777" w:rsidR="000D7B31" w:rsidRDefault="00E01953">
            <w:pPr>
              <w:tabs>
                <w:tab w:val="left" w:pos="20"/>
                <w:tab w:val="left" w:pos="360"/>
              </w:tabs>
              <w:autoSpaceDE w:val="0"/>
              <w:autoSpaceDN w:val="0"/>
              <w:adjustRightInd w:val="0"/>
              <w:rPr>
                <w:ins w:id="1970" w:author="Microsoft Office-gebruiker" w:date="2018-07-30T16:26:00Z"/>
                <w:rFonts w:ascii="Avenir Next" w:hAnsi="Avenir Next" w:cs="Avenir Next"/>
                <w:color w:val="000000"/>
                <w:szCs w:val="22"/>
                <w:lang w:val="nl-NL" w:eastAsia="en-GB"/>
                <w:rPrChange w:id="1971" w:author="Microsoft Office-gebruiker" w:date="2018-07-30T16:30:00Z">
                  <w:rPr>
                    <w:ins w:id="1972" w:author="Microsoft Office-gebruiker" w:date="2018-07-30T16:26:00Z"/>
                    <w:rFonts w:ascii="Avenir Next" w:hAnsi="Avenir Next" w:cs="Avenir Next"/>
                    <w:color w:val="000000"/>
                    <w:szCs w:val="22"/>
                    <w:lang w:val="en-US" w:eastAsia="en-GB"/>
                  </w:rPr>
                </w:rPrChange>
              </w:rPr>
              <w:pPrChange w:id="1973" w:author="Microsoft Office-gebruiker" w:date="2018-07-30T16:29:00Z">
                <w:pPr>
                  <w:numPr>
                    <w:numId w:val="32"/>
                  </w:numPr>
                  <w:tabs>
                    <w:tab w:val="left" w:pos="20"/>
                    <w:tab w:val="left" w:pos="360"/>
                  </w:tabs>
                  <w:autoSpaceDE w:val="0"/>
                  <w:autoSpaceDN w:val="0"/>
                  <w:adjustRightInd w:val="0"/>
                  <w:ind w:left="360" w:hanging="360"/>
                </w:pPr>
              </w:pPrChange>
            </w:pPr>
            <w:ins w:id="1974" w:author="Microsoft Office-gebruiker" w:date="2018-07-30T16:26:00Z">
              <w:r>
                <w:rPr>
                  <w:rFonts w:ascii="Avenir Next" w:hAnsi="Avenir Next" w:cs="Avenir Next"/>
                  <w:color w:val="000000"/>
                  <w:szCs w:val="22"/>
                  <w:lang w:val="nl-NL" w:eastAsia="en-GB"/>
                </w:rPr>
                <w:t>Development of green policy</w:t>
              </w:r>
            </w:ins>
          </w:p>
        </w:tc>
        <w:tc>
          <w:tcPr>
            <w:tcW w:w="1029" w:type="dxa"/>
            <w:tcPrChange w:id="1975" w:author="Lilian Biber" w:date="2018-08-09T11:44:00Z">
              <w:tcPr>
                <w:tcW w:w="1029" w:type="dxa"/>
              </w:tcPr>
            </w:tcPrChange>
          </w:tcPr>
          <w:p w14:paraId="6BC4121A" w14:textId="77777777" w:rsidR="00E01953" w:rsidRDefault="00E01953" w:rsidP="00FD0821">
            <w:pPr>
              <w:autoSpaceDE w:val="0"/>
              <w:autoSpaceDN w:val="0"/>
              <w:adjustRightInd w:val="0"/>
              <w:rPr>
                <w:ins w:id="1976" w:author="Microsoft Office-gebruiker" w:date="2018-07-30T16:26:00Z"/>
                <w:szCs w:val="22"/>
                <w:lang w:val="en-US"/>
              </w:rPr>
            </w:pPr>
          </w:p>
        </w:tc>
        <w:tc>
          <w:tcPr>
            <w:tcW w:w="1090" w:type="dxa"/>
            <w:tcPrChange w:id="1977" w:author="Lilian Biber" w:date="2018-08-09T11:44:00Z">
              <w:tcPr>
                <w:tcW w:w="1090" w:type="dxa"/>
              </w:tcPr>
            </w:tcPrChange>
          </w:tcPr>
          <w:p w14:paraId="5BF76635" w14:textId="77777777" w:rsidR="00E01953" w:rsidRDefault="00E01953" w:rsidP="00FD0821">
            <w:pPr>
              <w:autoSpaceDE w:val="0"/>
              <w:autoSpaceDN w:val="0"/>
              <w:adjustRightInd w:val="0"/>
              <w:rPr>
                <w:ins w:id="1978" w:author="Microsoft Office-gebruiker" w:date="2018-07-30T16:26:00Z"/>
                <w:szCs w:val="22"/>
                <w:lang w:val="en-US"/>
              </w:rPr>
            </w:pPr>
          </w:p>
        </w:tc>
        <w:tc>
          <w:tcPr>
            <w:tcW w:w="1090" w:type="dxa"/>
            <w:tcPrChange w:id="1979" w:author="Lilian Biber" w:date="2018-08-09T11:44:00Z">
              <w:tcPr>
                <w:tcW w:w="1090" w:type="dxa"/>
              </w:tcPr>
            </w:tcPrChange>
          </w:tcPr>
          <w:p w14:paraId="3D18D559" w14:textId="77777777" w:rsidR="00E01953" w:rsidRDefault="00E01953" w:rsidP="00FD0821">
            <w:pPr>
              <w:autoSpaceDE w:val="0"/>
              <w:autoSpaceDN w:val="0"/>
              <w:adjustRightInd w:val="0"/>
              <w:rPr>
                <w:ins w:id="1980" w:author="Microsoft Office-gebruiker" w:date="2018-07-30T16:26:00Z"/>
                <w:szCs w:val="22"/>
                <w:lang w:val="en-US"/>
              </w:rPr>
            </w:pPr>
            <w:ins w:id="1981" w:author="Microsoft Office-gebruiker" w:date="2018-07-30T16:32:00Z">
              <w:r>
                <w:rPr>
                  <w:szCs w:val="22"/>
                  <w:lang w:val="en-US"/>
                </w:rPr>
                <w:t>X</w:t>
              </w:r>
            </w:ins>
          </w:p>
        </w:tc>
        <w:tc>
          <w:tcPr>
            <w:tcW w:w="1090" w:type="dxa"/>
            <w:tcPrChange w:id="1982" w:author="Lilian Biber" w:date="2018-08-09T11:44:00Z">
              <w:tcPr>
                <w:tcW w:w="1090" w:type="dxa"/>
              </w:tcPr>
            </w:tcPrChange>
          </w:tcPr>
          <w:p w14:paraId="7CBD85DA" w14:textId="77777777" w:rsidR="00E01953" w:rsidRDefault="00E01953" w:rsidP="00FD0821">
            <w:pPr>
              <w:autoSpaceDE w:val="0"/>
              <w:autoSpaceDN w:val="0"/>
              <w:adjustRightInd w:val="0"/>
              <w:rPr>
                <w:ins w:id="1983" w:author="Microsoft Office-gebruiker" w:date="2018-07-30T16:26:00Z"/>
                <w:szCs w:val="22"/>
                <w:lang w:val="en-US"/>
              </w:rPr>
            </w:pPr>
          </w:p>
        </w:tc>
        <w:tc>
          <w:tcPr>
            <w:tcW w:w="1090" w:type="dxa"/>
            <w:tcPrChange w:id="1984" w:author="Lilian Biber" w:date="2018-08-09T11:44:00Z">
              <w:tcPr>
                <w:tcW w:w="1090" w:type="dxa"/>
              </w:tcPr>
            </w:tcPrChange>
          </w:tcPr>
          <w:p w14:paraId="0DC50A30" w14:textId="77777777" w:rsidR="00E01953" w:rsidRDefault="00E01953" w:rsidP="00FD0821">
            <w:pPr>
              <w:autoSpaceDE w:val="0"/>
              <w:autoSpaceDN w:val="0"/>
              <w:adjustRightInd w:val="0"/>
              <w:rPr>
                <w:ins w:id="1985" w:author="Microsoft Office-gebruiker" w:date="2018-07-31T08:01:00Z"/>
                <w:szCs w:val="22"/>
                <w:lang w:val="en-US"/>
              </w:rPr>
            </w:pPr>
          </w:p>
        </w:tc>
      </w:tr>
      <w:tr w:rsidR="00E01953" w14:paraId="15576848" w14:textId="77777777" w:rsidTr="00E01953">
        <w:trPr>
          <w:ins w:id="1986" w:author="Microsoft Office-gebruiker" w:date="2018-07-30T16:25:00Z"/>
        </w:trPr>
        <w:tc>
          <w:tcPr>
            <w:tcW w:w="747" w:type="dxa"/>
            <w:tcPrChange w:id="1987" w:author="Lilian Biber" w:date="2018-08-09T11:44:00Z">
              <w:tcPr>
                <w:tcW w:w="747" w:type="dxa"/>
              </w:tcPr>
            </w:tcPrChange>
          </w:tcPr>
          <w:p w14:paraId="248F02B7" w14:textId="77777777" w:rsidR="00E01953" w:rsidRPr="006E0F9B" w:rsidRDefault="00E01953" w:rsidP="00696C29">
            <w:pPr>
              <w:tabs>
                <w:tab w:val="left" w:pos="20"/>
                <w:tab w:val="left" w:pos="360"/>
              </w:tabs>
              <w:autoSpaceDE w:val="0"/>
              <w:autoSpaceDN w:val="0"/>
              <w:adjustRightInd w:val="0"/>
              <w:rPr>
                <w:ins w:id="1988" w:author="Microsoft Office-gebruiker" w:date="2018-07-30T16:39:00Z"/>
                <w:rFonts w:ascii="Avenir Next" w:hAnsi="Avenir Next" w:cs="Avenir Next"/>
                <w:color w:val="000000"/>
                <w:szCs w:val="22"/>
                <w:lang w:val="en-US" w:eastAsia="en-GB"/>
              </w:rPr>
            </w:pPr>
            <w:ins w:id="1989" w:author="Microsoft Office-gebruiker" w:date="2018-07-30T17:43:00Z">
              <w:r>
                <w:rPr>
                  <w:rFonts w:ascii="Avenir Next" w:hAnsi="Avenir Next" w:cs="Avenir Next"/>
                  <w:color w:val="000000"/>
                  <w:szCs w:val="22"/>
                  <w:lang w:val="en-US" w:eastAsia="en-GB"/>
                </w:rPr>
                <w:t>S</w:t>
              </w:r>
            </w:ins>
          </w:p>
        </w:tc>
        <w:tc>
          <w:tcPr>
            <w:tcW w:w="986" w:type="dxa"/>
            <w:tcPrChange w:id="1990" w:author="Lilian Biber" w:date="2018-08-09T11:44:00Z">
              <w:tcPr>
                <w:tcW w:w="986" w:type="dxa"/>
              </w:tcPr>
            </w:tcPrChange>
          </w:tcPr>
          <w:p w14:paraId="1D67E8CB" w14:textId="77777777" w:rsidR="00E01953" w:rsidRPr="006E0F9B" w:rsidRDefault="00E01953" w:rsidP="00696C29">
            <w:pPr>
              <w:tabs>
                <w:tab w:val="left" w:pos="20"/>
                <w:tab w:val="left" w:pos="360"/>
              </w:tabs>
              <w:autoSpaceDE w:val="0"/>
              <w:autoSpaceDN w:val="0"/>
              <w:adjustRightInd w:val="0"/>
              <w:rPr>
                <w:ins w:id="1991" w:author="Microsoft Office-gebruiker" w:date="2018-07-30T16:42:00Z"/>
                <w:rFonts w:ascii="Avenir Next" w:hAnsi="Avenir Next" w:cs="Avenir Next"/>
                <w:color w:val="000000"/>
                <w:szCs w:val="22"/>
                <w:lang w:val="en-US" w:eastAsia="en-GB"/>
              </w:rPr>
            </w:pPr>
            <w:ins w:id="1992" w:author="Microsoft Office-gebruiker" w:date="2018-07-30T17:43:00Z">
              <w:r>
                <w:rPr>
                  <w:rFonts w:ascii="Avenir Next" w:hAnsi="Avenir Next" w:cs="Avenir Next"/>
                  <w:color w:val="000000"/>
                  <w:szCs w:val="22"/>
                  <w:lang w:val="en-US" w:eastAsia="en-GB"/>
                </w:rPr>
                <w:t>E</w:t>
              </w:r>
            </w:ins>
          </w:p>
        </w:tc>
        <w:tc>
          <w:tcPr>
            <w:tcW w:w="6365" w:type="dxa"/>
            <w:tcPrChange w:id="1993" w:author="Lilian Biber" w:date="2018-08-09T11:44:00Z">
              <w:tcPr>
                <w:tcW w:w="6365" w:type="dxa"/>
              </w:tcPr>
            </w:tcPrChange>
          </w:tcPr>
          <w:p w14:paraId="365A8412" w14:textId="77777777" w:rsidR="000D7B31" w:rsidRDefault="00E01953">
            <w:pPr>
              <w:tabs>
                <w:tab w:val="left" w:pos="20"/>
                <w:tab w:val="left" w:pos="360"/>
              </w:tabs>
              <w:autoSpaceDE w:val="0"/>
              <w:autoSpaceDN w:val="0"/>
              <w:adjustRightInd w:val="0"/>
              <w:rPr>
                <w:ins w:id="1994" w:author="Microsoft Office-gebruiker" w:date="2018-07-30T16:25:00Z"/>
                <w:rFonts w:ascii="Avenir Next" w:hAnsi="Avenir Next" w:cs="Avenir Next"/>
                <w:color w:val="000000"/>
                <w:szCs w:val="22"/>
                <w:lang w:val="en-US" w:eastAsia="en-GB"/>
                <w:rPrChange w:id="1995" w:author="Microsoft Office-gebruiker" w:date="2018-07-30T16:26:00Z">
                  <w:rPr>
                    <w:ins w:id="1996" w:author="Microsoft Office-gebruiker" w:date="2018-07-30T16:25:00Z"/>
                    <w:rFonts w:ascii="Avenir Next" w:hAnsi="Avenir Next" w:cs="Avenir Next"/>
                    <w:color w:val="000000"/>
                    <w:szCs w:val="22"/>
                    <w:lang w:val="nl-NL" w:eastAsia="en-GB"/>
                  </w:rPr>
                </w:rPrChange>
              </w:rPr>
              <w:pPrChange w:id="1997" w:author="Microsoft Office-gebruiker" w:date="2018-07-30T16:29:00Z">
                <w:pPr>
                  <w:numPr>
                    <w:numId w:val="32"/>
                  </w:numPr>
                  <w:tabs>
                    <w:tab w:val="left" w:pos="20"/>
                    <w:tab w:val="left" w:pos="360"/>
                  </w:tabs>
                  <w:autoSpaceDE w:val="0"/>
                  <w:autoSpaceDN w:val="0"/>
                  <w:adjustRightInd w:val="0"/>
                  <w:ind w:left="360" w:hanging="360"/>
                </w:pPr>
              </w:pPrChange>
            </w:pPr>
            <w:ins w:id="1998" w:author="Microsoft Office-gebruiker" w:date="2018-07-30T16:26:00Z">
              <w:r w:rsidRPr="006E0F9B">
                <w:rPr>
                  <w:rFonts w:ascii="Avenir Next" w:hAnsi="Avenir Next" w:cs="Avenir Next"/>
                  <w:color w:val="000000"/>
                  <w:szCs w:val="22"/>
                  <w:lang w:val="en-US" w:eastAsia="en-GB"/>
                </w:rPr>
                <w:t>Development of dangerous cargo policy an pollution control policy</w:t>
              </w:r>
            </w:ins>
          </w:p>
        </w:tc>
        <w:tc>
          <w:tcPr>
            <w:tcW w:w="1029" w:type="dxa"/>
            <w:tcPrChange w:id="1999" w:author="Lilian Biber" w:date="2018-08-09T11:44:00Z">
              <w:tcPr>
                <w:tcW w:w="1029" w:type="dxa"/>
              </w:tcPr>
            </w:tcPrChange>
          </w:tcPr>
          <w:p w14:paraId="49897597" w14:textId="77777777" w:rsidR="00E01953" w:rsidRDefault="00E01953" w:rsidP="00FD0821">
            <w:pPr>
              <w:autoSpaceDE w:val="0"/>
              <w:autoSpaceDN w:val="0"/>
              <w:adjustRightInd w:val="0"/>
              <w:rPr>
                <w:ins w:id="2000" w:author="Microsoft Office-gebruiker" w:date="2018-07-30T16:25:00Z"/>
                <w:szCs w:val="22"/>
                <w:lang w:val="en-US"/>
              </w:rPr>
            </w:pPr>
          </w:p>
        </w:tc>
        <w:tc>
          <w:tcPr>
            <w:tcW w:w="1090" w:type="dxa"/>
            <w:tcPrChange w:id="2001" w:author="Lilian Biber" w:date="2018-08-09T11:44:00Z">
              <w:tcPr>
                <w:tcW w:w="1090" w:type="dxa"/>
              </w:tcPr>
            </w:tcPrChange>
          </w:tcPr>
          <w:p w14:paraId="3970ED89" w14:textId="77777777" w:rsidR="00E01953" w:rsidRDefault="00E01953" w:rsidP="00FD0821">
            <w:pPr>
              <w:autoSpaceDE w:val="0"/>
              <w:autoSpaceDN w:val="0"/>
              <w:adjustRightInd w:val="0"/>
              <w:rPr>
                <w:ins w:id="2002" w:author="Microsoft Office-gebruiker" w:date="2018-07-30T16:25:00Z"/>
                <w:szCs w:val="22"/>
                <w:lang w:val="en-US"/>
              </w:rPr>
            </w:pPr>
          </w:p>
        </w:tc>
        <w:tc>
          <w:tcPr>
            <w:tcW w:w="1090" w:type="dxa"/>
            <w:tcPrChange w:id="2003" w:author="Lilian Biber" w:date="2018-08-09T11:44:00Z">
              <w:tcPr>
                <w:tcW w:w="1090" w:type="dxa"/>
              </w:tcPr>
            </w:tcPrChange>
          </w:tcPr>
          <w:p w14:paraId="3C5565C7" w14:textId="77777777" w:rsidR="00E01953" w:rsidRDefault="00E01953" w:rsidP="00FD0821">
            <w:pPr>
              <w:autoSpaceDE w:val="0"/>
              <w:autoSpaceDN w:val="0"/>
              <w:adjustRightInd w:val="0"/>
              <w:rPr>
                <w:ins w:id="2004" w:author="Microsoft Office-gebruiker" w:date="2018-07-30T16:25:00Z"/>
                <w:szCs w:val="22"/>
                <w:lang w:val="en-US"/>
              </w:rPr>
            </w:pPr>
            <w:ins w:id="2005" w:author="Microsoft Office-gebruiker" w:date="2018-07-30T16:32:00Z">
              <w:r>
                <w:rPr>
                  <w:szCs w:val="22"/>
                  <w:lang w:val="en-US"/>
                </w:rPr>
                <w:t>X</w:t>
              </w:r>
            </w:ins>
          </w:p>
        </w:tc>
        <w:tc>
          <w:tcPr>
            <w:tcW w:w="1090" w:type="dxa"/>
            <w:tcPrChange w:id="2006" w:author="Lilian Biber" w:date="2018-08-09T11:44:00Z">
              <w:tcPr>
                <w:tcW w:w="1090" w:type="dxa"/>
              </w:tcPr>
            </w:tcPrChange>
          </w:tcPr>
          <w:p w14:paraId="332E684C" w14:textId="77777777" w:rsidR="00E01953" w:rsidRDefault="00E01953" w:rsidP="00FD0821">
            <w:pPr>
              <w:autoSpaceDE w:val="0"/>
              <w:autoSpaceDN w:val="0"/>
              <w:adjustRightInd w:val="0"/>
              <w:rPr>
                <w:ins w:id="2007" w:author="Microsoft Office-gebruiker" w:date="2018-07-30T16:25:00Z"/>
                <w:szCs w:val="22"/>
                <w:lang w:val="en-US"/>
              </w:rPr>
            </w:pPr>
          </w:p>
        </w:tc>
        <w:tc>
          <w:tcPr>
            <w:tcW w:w="1090" w:type="dxa"/>
            <w:tcPrChange w:id="2008" w:author="Lilian Biber" w:date="2018-08-09T11:44:00Z">
              <w:tcPr>
                <w:tcW w:w="1090" w:type="dxa"/>
              </w:tcPr>
            </w:tcPrChange>
          </w:tcPr>
          <w:p w14:paraId="1663FFC2" w14:textId="77777777" w:rsidR="00E01953" w:rsidRDefault="00E01953" w:rsidP="00FD0821">
            <w:pPr>
              <w:autoSpaceDE w:val="0"/>
              <w:autoSpaceDN w:val="0"/>
              <w:adjustRightInd w:val="0"/>
              <w:rPr>
                <w:ins w:id="2009" w:author="Microsoft Office-gebruiker" w:date="2018-07-31T08:01:00Z"/>
                <w:szCs w:val="22"/>
                <w:lang w:val="en-US"/>
              </w:rPr>
            </w:pPr>
          </w:p>
        </w:tc>
      </w:tr>
      <w:tr w:rsidR="00E01953" w14:paraId="4E2B93D1" w14:textId="77777777" w:rsidTr="00E01953">
        <w:trPr>
          <w:ins w:id="2010" w:author="Microsoft Office-gebruiker" w:date="2018-07-30T16:25:00Z"/>
        </w:trPr>
        <w:tc>
          <w:tcPr>
            <w:tcW w:w="747" w:type="dxa"/>
            <w:tcPrChange w:id="2011" w:author="Lilian Biber" w:date="2018-08-09T11:44:00Z">
              <w:tcPr>
                <w:tcW w:w="747" w:type="dxa"/>
              </w:tcPr>
            </w:tcPrChange>
          </w:tcPr>
          <w:p w14:paraId="55484B7A" w14:textId="77777777" w:rsidR="00E01953" w:rsidRDefault="00E01953" w:rsidP="00696C29">
            <w:pPr>
              <w:tabs>
                <w:tab w:val="left" w:pos="20"/>
                <w:tab w:val="left" w:pos="360"/>
              </w:tabs>
              <w:autoSpaceDE w:val="0"/>
              <w:autoSpaceDN w:val="0"/>
              <w:adjustRightInd w:val="0"/>
              <w:rPr>
                <w:ins w:id="2012" w:author="Microsoft Office-gebruiker" w:date="2018-07-30T16:39:00Z"/>
                <w:rFonts w:ascii="Avenir Next" w:hAnsi="Avenir Next" w:cs="Avenir Next"/>
                <w:color w:val="000000"/>
                <w:szCs w:val="22"/>
                <w:lang w:val="nl-NL" w:eastAsia="en-GB"/>
              </w:rPr>
            </w:pPr>
            <w:ins w:id="2013" w:author="Microsoft Office-gebruiker" w:date="2018-07-30T17:37:00Z">
              <w:r>
                <w:rPr>
                  <w:rFonts w:ascii="Avenir Next" w:hAnsi="Avenir Next" w:cs="Avenir Next"/>
                  <w:color w:val="000000"/>
                  <w:szCs w:val="22"/>
                  <w:lang w:val="nl-NL" w:eastAsia="en-GB"/>
                </w:rPr>
                <w:t>S</w:t>
              </w:r>
            </w:ins>
          </w:p>
        </w:tc>
        <w:tc>
          <w:tcPr>
            <w:tcW w:w="986" w:type="dxa"/>
            <w:tcPrChange w:id="2014" w:author="Lilian Biber" w:date="2018-08-09T11:44:00Z">
              <w:tcPr>
                <w:tcW w:w="986" w:type="dxa"/>
              </w:tcPr>
            </w:tcPrChange>
          </w:tcPr>
          <w:p w14:paraId="51845F6F" w14:textId="77777777" w:rsidR="00E01953" w:rsidRDefault="00E01953" w:rsidP="00696C29">
            <w:pPr>
              <w:tabs>
                <w:tab w:val="left" w:pos="20"/>
                <w:tab w:val="left" w:pos="360"/>
              </w:tabs>
              <w:autoSpaceDE w:val="0"/>
              <w:autoSpaceDN w:val="0"/>
              <w:adjustRightInd w:val="0"/>
              <w:rPr>
                <w:ins w:id="2015" w:author="Microsoft Office-gebruiker" w:date="2018-07-30T16:42:00Z"/>
                <w:rFonts w:ascii="Avenir Next" w:hAnsi="Avenir Next" w:cs="Avenir Next"/>
                <w:color w:val="000000"/>
                <w:szCs w:val="22"/>
                <w:lang w:val="nl-NL" w:eastAsia="en-GB"/>
              </w:rPr>
            </w:pPr>
            <w:ins w:id="2016" w:author="Microsoft Office-gebruiker" w:date="2018-07-30T17:37:00Z">
              <w:r>
                <w:rPr>
                  <w:rFonts w:ascii="Avenir Next" w:hAnsi="Avenir Next" w:cs="Avenir Next"/>
                  <w:color w:val="000000"/>
                  <w:szCs w:val="22"/>
                  <w:lang w:val="nl-NL" w:eastAsia="en-GB"/>
                </w:rPr>
                <w:t>H</w:t>
              </w:r>
            </w:ins>
          </w:p>
        </w:tc>
        <w:tc>
          <w:tcPr>
            <w:tcW w:w="6365" w:type="dxa"/>
            <w:tcPrChange w:id="2017" w:author="Lilian Biber" w:date="2018-08-09T11:44:00Z">
              <w:tcPr>
                <w:tcW w:w="6365" w:type="dxa"/>
              </w:tcPr>
            </w:tcPrChange>
          </w:tcPr>
          <w:p w14:paraId="5E4E168A" w14:textId="77777777" w:rsidR="000D7B31" w:rsidRDefault="00E01953">
            <w:pPr>
              <w:tabs>
                <w:tab w:val="left" w:pos="20"/>
                <w:tab w:val="left" w:pos="360"/>
              </w:tabs>
              <w:autoSpaceDE w:val="0"/>
              <w:autoSpaceDN w:val="0"/>
              <w:adjustRightInd w:val="0"/>
              <w:rPr>
                <w:ins w:id="2018" w:author="Microsoft Office-gebruiker" w:date="2018-07-30T16:25:00Z"/>
                <w:rFonts w:ascii="Avenir Next" w:hAnsi="Avenir Next" w:cs="Avenir Next"/>
                <w:color w:val="000000"/>
                <w:szCs w:val="22"/>
                <w:lang w:val="nl-NL" w:eastAsia="en-GB"/>
              </w:rPr>
              <w:pPrChange w:id="2019" w:author="Microsoft Office-gebruiker" w:date="2018-07-30T16:29:00Z">
                <w:pPr>
                  <w:numPr>
                    <w:numId w:val="32"/>
                  </w:numPr>
                  <w:tabs>
                    <w:tab w:val="left" w:pos="20"/>
                    <w:tab w:val="left" w:pos="360"/>
                  </w:tabs>
                  <w:autoSpaceDE w:val="0"/>
                  <w:autoSpaceDN w:val="0"/>
                  <w:adjustRightInd w:val="0"/>
                  <w:ind w:left="360" w:hanging="360"/>
                </w:pPr>
              </w:pPrChange>
            </w:pPr>
            <w:ins w:id="2020" w:author="Microsoft Office-gebruiker" w:date="2018-07-30T16:26:00Z">
              <w:r>
                <w:rPr>
                  <w:rFonts w:ascii="Avenir Next" w:hAnsi="Avenir Next" w:cs="Avenir Next"/>
                  <w:color w:val="000000"/>
                  <w:szCs w:val="22"/>
                  <w:lang w:val="nl-NL" w:eastAsia="en-GB"/>
                </w:rPr>
                <w:t>Negotiate budget for equipment</w:t>
              </w:r>
            </w:ins>
          </w:p>
        </w:tc>
        <w:tc>
          <w:tcPr>
            <w:tcW w:w="1029" w:type="dxa"/>
            <w:tcPrChange w:id="2021" w:author="Lilian Biber" w:date="2018-08-09T11:44:00Z">
              <w:tcPr>
                <w:tcW w:w="1029" w:type="dxa"/>
              </w:tcPr>
            </w:tcPrChange>
          </w:tcPr>
          <w:p w14:paraId="74C39794" w14:textId="77777777" w:rsidR="00E01953" w:rsidRDefault="00E01953" w:rsidP="00FD0821">
            <w:pPr>
              <w:autoSpaceDE w:val="0"/>
              <w:autoSpaceDN w:val="0"/>
              <w:adjustRightInd w:val="0"/>
              <w:rPr>
                <w:ins w:id="2022" w:author="Microsoft Office-gebruiker" w:date="2018-07-30T16:25:00Z"/>
                <w:szCs w:val="22"/>
                <w:lang w:val="en-US"/>
              </w:rPr>
            </w:pPr>
          </w:p>
        </w:tc>
        <w:tc>
          <w:tcPr>
            <w:tcW w:w="1090" w:type="dxa"/>
            <w:tcPrChange w:id="2023" w:author="Lilian Biber" w:date="2018-08-09T11:44:00Z">
              <w:tcPr>
                <w:tcW w:w="1090" w:type="dxa"/>
              </w:tcPr>
            </w:tcPrChange>
          </w:tcPr>
          <w:p w14:paraId="0E9AF4BE" w14:textId="77777777" w:rsidR="00E01953" w:rsidRDefault="00E01953" w:rsidP="00FD0821">
            <w:pPr>
              <w:autoSpaceDE w:val="0"/>
              <w:autoSpaceDN w:val="0"/>
              <w:adjustRightInd w:val="0"/>
              <w:rPr>
                <w:ins w:id="2024" w:author="Microsoft Office-gebruiker" w:date="2018-07-30T16:25:00Z"/>
                <w:szCs w:val="22"/>
                <w:lang w:val="en-US"/>
              </w:rPr>
            </w:pPr>
          </w:p>
        </w:tc>
        <w:tc>
          <w:tcPr>
            <w:tcW w:w="1090" w:type="dxa"/>
            <w:tcPrChange w:id="2025" w:author="Lilian Biber" w:date="2018-08-09T11:44:00Z">
              <w:tcPr>
                <w:tcW w:w="1090" w:type="dxa"/>
              </w:tcPr>
            </w:tcPrChange>
          </w:tcPr>
          <w:p w14:paraId="69ABC6C2" w14:textId="77777777" w:rsidR="00E01953" w:rsidRDefault="00E01953" w:rsidP="00FD0821">
            <w:pPr>
              <w:autoSpaceDE w:val="0"/>
              <w:autoSpaceDN w:val="0"/>
              <w:adjustRightInd w:val="0"/>
              <w:rPr>
                <w:ins w:id="2026" w:author="Microsoft Office-gebruiker" w:date="2018-07-30T16:25:00Z"/>
                <w:szCs w:val="22"/>
                <w:lang w:val="en-US"/>
              </w:rPr>
            </w:pPr>
            <w:ins w:id="2027" w:author="Microsoft Office-gebruiker" w:date="2018-07-30T16:32:00Z">
              <w:r>
                <w:rPr>
                  <w:szCs w:val="22"/>
                  <w:lang w:val="en-US"/>
                </w:rPr>
                <w:t>X</w:t>
              </w:r>
            </w:ins>
          </w:p>
        </w:tc>
        <w:tc>
          <w:tcPr>
            <w:tcW w:w="1090" w:type="dxa"/>
            <w:tcPrChange w:id="2028" w:author="Lilian Biber" w:date="2018-08-09T11:44:00Z">
              <w:tcPr>
                <w:tcW w:w="1090" w:type="dxa"/>
              </w:tcPr>
            </w:tcPrChange>
          </w:tcPr>
          <w:p w14:paraId="7DF4E0FB" w14:textId="77777777" w:rsidR="00E01953" w:rsidRDefault="00E01953" w:rsidP="00FD0821">
            <w:pPr>
              <w:autoSpaceDE w:val="0"/>
              <w:autoSpaceDN w:val="0"/>
              <w:adjustRightInd w:val="0"/>
              <w:rPr>
                <w:ins w:id="2029" w:author="Microsoft Office-gebruiker" w:date="2018-07-30T16:25:00Z"/>
                <w:szCs w:val="22"/>
                <w:lang w:val="en-US"/>
              </w:rPr>
            </w:pPr>
          </w:p>
        </w:tc>
        <w:tc>
          <w:tcPr>
            <w:tcW w:w="1090" w:type="dxa"/>
            <w:tcPrChange w:id="2030" w:author="Lilian Biber" w:date="2018-08-09T11:44:00Z">
              <w:tcPr>
                <w:tcW w:w="1090" w:type="dxa"/>
              </w:tcPr>
            </w:tcPrChange>
          </w:tcPr>
          <w:p w14:paraId="3667FB97" w14:textId="77777777" w:rsidR="00E01953" w:rsidRDefault="00E01953" w:rsidP="00FD0821">
            <w:pPr>
              <w:autoSpaceDE w:val="0"/>
              <w:autoSpaceDN w:val="0"/>
              <w:adjustRightInd w:val="0"/>
              <w:rPr>
                <w:ins w:id="2031" w:author="Microsoft Office-gebruiker" w:date="2018-07-31T08:01:00Z"/>
                <w:szCs w:val="22"/>
                <w:lang w:val="en-US"/>
              </w:rPr>
            </w:pPr>
          </w:p>
        </w:tc>
      </w:tr>
      <w:tr w:rsidR="00E01953" w14:paraId="0CB765EE" w14:textId="77777777" w:rsidTr="00E01953">
        <w:trPr>
          <w:ins w:id="2032" w:author="Microsoft Office-gebruiker" w:date="2018-07-30T16:25:00Z"/>
        </w:trPr>
        <w:tc>
          <w:tcPr>
            <w:tcW w:w="747" w:type="dxa"/>
            <w:tcPrChange w:id="2033" w:author="Lilian Biber" w:date="2018-08-09T11:44:00Z">
              <w:tcPr>
                <w:tcW w:w="747" w:type="dxa"/>
              </w:tcPr>
            </w:tcPrChange>
          </w:tcPr>
          <w:p w14:paraId="78D28919" w14:textId="77777777" w:rsidR="00E01953" w:rsidRPr="001D432C" w:rsidRDefault="00E01953" w:rsidP="00696C29">
            <w:pPr>
              <w:tabs>
                <w:tab w:val="left" w:pos="20"/>
                <w:tab w:val="left" w:pos="360"/>
              </w:tabs>
              <w:autoSpaceDE w:val="0"/>
              <w:autoSpaceDN w:val="0"/>
              <w:adjustRightInd w:val="0"/>
              <w:rPr>
                <w:ins w:id="2034" w:author="Microsoft Office-gebruiker" w:date="2018-07-30T16:39:00Z"/>
                <w:rFonts w:ascii="Avenir Next" w:hAnsi="Avenir Next" w:cs="Avenir Next"/>
                <w:color w:val="000000"/>
                <w:szCs w:val="22"/>
                <w:lang w:val="en-US" w:eastAsia="en-GB"/>
              </w:rPr>
            </w:pPr>
            <w:ins w:id="2035" w:author="Microsoft Office-gebruiker" w:date="2018-07-30T17:36:00Z">
              <w:r>
                <w:rPr>
                  <w:rFonts w:ascii="Avenir Next" w:hAnsi="Avenir Next" w:cs="Avenir Next"/>
                  <w:color w:val="000000"/>
                  <w:szCs w:val="22"/>
                  <w:lang w:val="en-US" w:eastAsia="en-GB"/>
                </w:rPr>
                <w:t>T</w:t>
              </w:r>
            </w:ins>
          </w:p>
        </w:tc>
        <w:tc>
          <w:tcPr>
            <w:tcW w:w="986" w:type="dxa"/>
            <w:tcPrChange w:id="2036" w:author="Lilian Biber" w:date="2018-08-09T11:44:00Z">
              <w:tcPr>
                <w:tcW w:w="986" w:type="dxa"/>
              </w:tcPr>
            </w:tcPrChange>
          </w:tcPr>
          <w:p w14:paraId="3FE26B8F" w14:textId="77777777" w:rsidR="00E01953" w:rsidRPr="001D432C" w:rsidRDefault="00E01953" w:rsidP="00696C29">
            <w:pPr>
              <w:tabs>
                <w:tab w:val="left" w:pos="20"/>
                <w:tab w:val="left" w:pos="360"/>
              </w:tabs>
              <w:autoSpaceDE w:val="0"/>
              <w:autoSpaceDN w:val="0"/>
              <w:adjustRightInd w:val="0"/>
              <w:rPr>
                <w:ins w:id="2037" w:author="Microsoft Office-gebruiker" w:date="2018-07-30T16:42:00Z"/>
                <w:rFonts w:ascii="Avenir Next" w:hAnsi="Avenir Next" w:cs="Avenir Next"/>
                <w:color w:val="000000"/>
                <w:szCs w:val="22"/>
                <w:lang w:val="en-US" w:eastAsia="en-GB"/>
              </w:rPr>
            </w:pPr>
            <w:ins w:id="2038" w:author="Microsoft Office-gebruiker" w:date="2018-07-30T17:36:00Z">
              <w:r>
                <w:rPr>
                  <w:rFonts w:ascii="Avenir Next" w:hAnsi="Avenir Next" w:cs="Avenir Next"/>
                  <w:color w:val="000000"/>
                  <w:szCs w:val="22"/>
                  <w:lang w:val="en-US" w:eastAsia="en-GB"/>
                </w:rPr>
                <w:t>S</w:t>
              </w:r>
            </w:ins>
          </w:p>
        </w:tc>
        <w:tc>
          <w:tcPr>
            <w:tcW w:w="6365" w:type="dxa"/>
            <w:tcPrChange w:id="2039" w:author="Lilian Biber" w:date="2018-08-09T11:44:00Z">
              <w:tcPr>
                <w:tcW w:w="6365" w:type="dxa"/>
              </w:tcPr>
            </w:tcPrChange>
          </w:tcPr>
          <w:p w14:paraId="6C4520F1" w14:textId="77777777" w:rsidR="000D7B31" w:rsidRDefault="00EF13A5">
            <w:pPr>
              <w:tabs>
                <w:tab w:val="left" w:pos="20"/>
                <w:tab w:val="left" w:pos="360"/>
              </w:tabs>
              <w:autoSpaceDE w:val="0"/>
              <w:autoSpaceDN w:val="0"/>
              <w:adjustRightInd w:val="0"/>
              <w:rPr>
                <w:ins w:id="2040" w:author="Microsoft Office-gebruiker" w:date="2018-07-30T16:25:00Z"/>
                <w:rFonts w:ascii="Avenir Next" w:hAnsi="Avenir Next" w:cs="Avenir Next"/>
                <w:color w:val="000000"/>
                <w:szCs w:val="22"/>
                <w:lang w:val="en-US" w:eastAsia="en-GB"/>
                <w:rPrChange w:id="2041" w:author="Microsoft Office-gebruiker" w:date="2018-07-30T16:26:00Z">
                  <w:rPr>
                    <w:ins w:id="2042" w:author="Microsoft Office-gebruiker" w:date="2018-07-30T16:25:00Z"/>
                    <w:rFonts w:ascii="Avenir Next" w:hAnsi="Avenir Next" w:cs="Avenir Next"/>
                    <w:color w:val="000000"/>
                    <w:szCs w:val="22"/>
                    <w:lang w:val="nl-NL" w:eastAsia="en-GB"/>
                  </w:rPr>
                </w:rPrChange>
              </w:rPr>
              <w:pPrChange w:id="2043" w:author="Microsoft Office-gebruiker" w:date="2018-07-30T16:29:00Z">
                <w:pPr>
                  <w:numPr>
                    <w:numId w:val="32"/>
                  </w:numPr>
                  <w:tabs>
                    <w:tab w:val="left" w:pos="20"/>
                    <w:tab w:val="left" w:pos="360"/>
                  </w:tabs>
                  <w:autoSpaceDE w:val="0"/>
                  <w:autoSpaceDN w:val="0"/>
                  <w:adjustRightInd w:val="0"/>
                  <w:ind w:left="360" w:hanging="360"/>
                </w:pPr>
              </w:pPrChange>
            </w:pPr>
            <w:ins w:id="2044" w:author="Microsoft Office-gebruiker" w:date="2018-07-30T16:25:00Z">
              <w:r w:rsidRPr="00EF13A5">
                <w:rPr>
                  <w:rFonts w:ascii="Avenir Next" w:hAnsi="Avenir Next" w:cs="Avenir Next"/>
                  <w:color w:val="000000"/>
                  <w:szCs w:val="22"/>
                  <w:lang w:val="en-US" w:eastAsia="en-GB"/>
                  <w:rPrChange w:id="2045" w:author="Microsoft Office-gebruiker" w:date="2018-07-30T16:26:00Z">
                    <w:rPr>
                      <w:rFonts w:ascii="Avenir Next" w:hAnsi="Avenir Next" w:cs="Avenir Next"/>
                      <w:color w:val="000000"/>
                      <w:szCs w:val="22"/>
                      <w:lang w:val="nl-NL" w:eastAsia="en-GB"/>
                    </w:rPr>
                  </w:rPrChange>
                </w:rPr>
                <w:t>Manage system for procedure changes</w:t>
              </w:r>
            </w:ins>
          </w:p>
        </w:tc>
        <w:tc>
          <w:tcPr>
            <w:tcW w:w="1029" w:type="dxa"/>
            <w:tcPrChange w:id="2046" w:author="Lilian Biber" w:date="2018-08-09T11:44:00Z">
              <w:tcPr>
                <w:tcW w:w="1029" w:type="dxa"/>
              </w:tcPr>
            </w:tcPrChange>
          </w:tcPr>
          <w:p w14:paraId="330DAF25" w14:textId="77777777" w:rsidR="00E01953" w:rsidRDefault="00E01953" w:rsidP="00FD0821">
            <w:pPr>
              <w:autoSpaceDE w:val="0"/>
              <w:autoSpaceDN w:val="0"/>
              <w:adjustRightInd w:val="0"/>
              <w:rPr>
                <w:ins w:id="2047" w:author="Microsoft Office-gebruiker" w:date="2018-07-30T16:25:00Z"/>
                <w:szCs w:val="22"/>
                <w:lang w:val="en-US"/>
              </w:rPr>
            </w:pPr>
          </w:p>
        </w:tc>
        <w:tc>
          <w:tcPr>
            <w:tcW w:w="1090" w:type="dxa"/>
            <w:tcPrChange w:id="2048" w:author="Lilian Biber" w:date="2018-08-09T11:44:00Z">
              <w:tcPr>
                <w:tcW w:w="1090" w:type="dxa"/>
              </w:tcPr>
            </w:tcPrChange>
          </w:tcPr>
          <w:p w14:paraId="2F04E001" w14:textId="77777777" w:rsidR="00E01953" w:rsidRDefault="00E01953" w:rsidP="00FD0821">
            <w:pPr>
              <w:autoSpaceDE w:val="0"/>
              <w:autoSpaceDN w:val="0"/>
              <w:adjustRightInd w:val="0"/>
              <w:rPr>
                <w:ins w:id="2049" w:author="Microsoft Office-gebruiker" w:date="2018-07-30T16:25:00Z"/>
                <w:szCs w:val="22"/>
                <w:lang w:val="en-US"/>
              </w:rPr>
            </w:pPr>
          </w:p>
        </w:tc>
        <w:tc>
          <w:tcPr>
            <w:tcW w:w="1090" w:type="dxa"/>
            <w:tcPrChange w:id="2050" w:author="Lilian Biber" w:date="2018-08-09T11:44:00Z">
              <w:tcPr>
                <w:tcW w:w="1090" w:type="dxa"/>
              </w:tcPr>
            </w:tcPrChange>
          </w:tcPr>
          <w:p w14:paraId="69125DBA" w14:textId="77777777" w:rsidR="00E01953" w:rsidRDefault="00E01953" w:rsidP="00FD0821">
            <w:pPr>
              <w:autoSpaceDE w:val="0"/>
              <w:autoSpaceDN w:val="0"/>
              <w:adjustRightInd w:val="0"/>
              <w:rPr>
                <w:ins w:id="2051" w:author="Microsoft Office-gebruiker" w:date="2018-07-30T16:25:00Z"/>
                <w:szCs w:val="22"/>
                <w:lang w:val="en-US"/>
              </w:rPr>
            </w:pPr>
            <w:ins w:id="2052" w:author="Microsoft Office-gebruiker" w:date="2018-07-30T16:32:00Z">
              <w:r>
                <w:rPr>
                  <w:szCs w:val="22"/>
                  <w:lang w:val="en-US"/>
                </w:rPr>
                <w:t>X</w:t>
              </w:r>
            </w:ins>
          </w:p>
        </w:tc>
        <w:tc>
          <w:tcPr>
            <w:tcW w:w="1090" w:type="dxa"/>
            <w:tcPrChange w:id="2053" w:author="Lilian Biber" w:date="2018-08-09T11:44:00Z">
              <w:tcPr>
                <w:tcW w:w="1090" w:type="dxa"/>
              </w:tcPr>
            </w:tcPrChange>
          </w:tcPr>
          <w:p w14:paraId="00A2A0D6" w14:textId="77777777" w:rsidR="00E01953" w:rsidRDefault="00E01953" w:rsidP="00FD0821">
            <w:pPr>
              <w:autoSpaceDE w:val="0"/>
              <w:autoSpaceDN w:val="0"/>
              <w:adjustRightInd w:val="0"/>
              <w:rPr>
                <w:ins w:id="2054" w:author="Microsoft Office-gebruiker" w:date="2018-07-30T16:25:00Z"/>
                <w:szCs w:val="22"/>
                <w:lang w:val="en-US"/>
              </w:rPr>
            </w:pPr>
          </w:p>
        </w:tc>
        <w:tc>
          <w:tcPr>
            <w:tcW w:w="1090" w:type="dxa"/>
            <w:tcPrChange w:id="2055" w:author="Lilian Biber" w:date="2018-08-09T11:44:00Z">
              <w:tcPr>
                <w:tcW w:w="1090" w:type="dxa"/>
              </w:tcPr>
            </w:tcPrChange>
          </w:tcPr>
          <w:p w14:paraId="7A00D34F" w14:textId="77777777" w:rsidR="00E01953" w:rsidRDefault="00E01953" w:rsidP="00FD0821">
            <w:pPr>
              <w:autoSpaceDE w:val="0"/>
              <w:autoSpaceDN w:val="0"/>
              <w:adjustRightInd w:val="0"/>
              <w:rPr>
                <w:ins w:id="2056" w:author="Microsoft Office-gebruiker" w:date="2018-07-31T08:01:00Z"/>
                <w:szCs w:val="22"/>
                <w:lang w:val="en-US"/>
              </w:rPr>
            </w:pPr>
          </w:p>
        </w:tc>
      </w:tr>
      <w:tr w:rsidR="00E01953" w14:paraId="092760E0" w14:textId="77777777" w:rsidTr="00E01953">
        <w:trPr>
          <w:ins w:id="2057" w:author="Microsoft Office-gebruiker" w:date="2018-07-30T16:25:00Z"/>
        </w:trPr>
        <w:tc>
          <w:tcPr>
            <w:tcW w:w="747" w:type="dxa"/>
            <w:tcPrChange w:id="2058" w:author="Lilian Biber" w:date="2018-08-09T11:44:00Z">
              <w:tcPr>
                <w:tcW w:w="747" w:type="dxa"/>
              </w:tcPr>
            </w:tcPrChange>
          </w:tcPr>
          <w:p w14:paraId="72CE0D96" w14:textId="77777777" w:rsidR="00E01953" w:rsidRDefault="00E01953" w:rsidP="00696C29">
            <w:pPr>
              <w:tabs>
                <w:tab w:val="left" w:pos="20"/>
                <w:tab w:val="left" w:pos="360"/>
              </w:tabs>
              <w:autoSpaceDE w:val="0"/>
              <w:autoSpaceDN w:val="0"/>
              <w:adjustRightInd w:val="0"/>
              <w:rPr>
                <w:ins w:id="2059" w:author="Microsoft Office-gebruiker" w:date="2018-07-30T16:39:00Z"/>
                <w:rFonts w:ascii="Avenir Next" w:hAnsi="Avenir Next" w:cs="Avenir Next"/>
                <w:color w:val="000000"/>
                <w:szCs w:val="22"/>
                <w:lang w:val="nl-NL" w:eastAsia="en-GB"/>
              </w:rPr>
            </w:pPr>
            <w:ins w:id="2060" w:author="Microsoft Office-gebruiker" w:date="2018-07-30T17:44:00Z">
              <w:r>
                <w:rPr>
                  <w:rFonts w:ascii="Avenir Next" w:hAnsi="Avenir Next" w:cs="Avenir Next"/>
                  <w:color w:val="000000"/>
                  <w:szCs w:val="22"/>
                  <w:lang w:val="nl-NL" w:eastAsia="en-GB"/>
                </w:rPr>
                <w:t>O</w:t>
              </w:r>
            </w:ins>
          </w:p>
        </w:tc>
        <w:tc>
          <w:tcPr>
            <w:tcW w:w="986" w:type="dxa"/>
            <w:tcPrChange w:id="2061" w:author="Lilian Biber" w:date="2018-08-09T11:44:00Z">
              <w:tcPr>
                <w:tcW w:w="986" w:type="dxa"/>
              </w:tcPr>
            </w:tcPrChange>
          </w:tcPr>
          <w:p w14:paraId="65EC212F" w14:textId="77777777" w:rsidR="00E01953" w:rsidRDefault="00E01953" w:rsidP="00696C29">
            <w:pPr>
              <w:tabs>
                <w:tab w:val="left" w:pos="20"/>
                <w:tab w:val="left" w:pos="360"/>
              </w:tabs>
              <w:autoSpaceDE w:val="0"/>
              <w:autoSpaceDN w:val="0"/>
              <w:adjustRightInd w:val="0"/>
              <w:rPr>
                <w:ins w:id="2062" w:author="Microsoft Office-gebruiker" w:date="2018-07-30T16:42:00Z"/>
                <w:rFonts w:ascii="Avenir Next" w:hAnsi="Avenir Next" w:cs="Avenir Next"/>
                <w:color w:val="000000"/>
                <w:szCs w:val="22"/>
                <w:lang w:val="nl-NL" w:eastAsia="en-GB"/>
              </w:rPr>
            </w:pPr>
            <w:ins w:id="2063" w:author="Microsoft Office-gebruiker" w:date="2018-07-30T17:44:00Z">
              <w:r>
                <w:rPr>
                  <w:rFonts w:ascii="Avenir Next" w:hAnsi="Avenir Next" w:cs="Avenir Next"/>
                  <w:color w:val="000000"/>
                  <w:szCs w:val="22"/>
                  <w:lang w:val="nl-NL" w:eastAsia="en-GB"/>
                </w:rPr>
                <w:t>L</w:t>
              </w:r>
            </w:ins>
          </w:p>
        </w:tc>
        <w:tc>
          <w:tcPr>
            <w:tcW w:w="6365" w:type="dxa"/>
            <w:tcPrChange w:id="2064" w:author="Lilian Biber" w:date="2018-08-09T11:44:00Z">
              <w:tcPr>
                <w:tcW w:w="6365" w:type="dxa"/>
              </w:tcPr>
            </w:tcPrChange>
          </w:tcPr>
          <w:p w14:paraId="2EC20548" w14:textId="77777777" w:rsidR="000D7B31" w:rsidRDefault="00E01953">
            <w:pPr>
              <w:tabs>
                <w:tab w:val="left" w:pos="20"/>
                <w:tab w:val="left" w:pos="360"/>
              </w:tabs>
              <w:autoSpaceDE w:val="0"/>
              <w:autoSpaceDN w:val="0"/>
              <w:adjustRightInd w:val="0"/>
              <w:rPr>
                <w:ins w:id="2065" w:author="Microsoft Office-gebruiker" w:date="2018-07-30T16:25:00Z"/>
                <w:rFonts w:ascii="Avenir Next" w:hAnsi="Avenir Next" w:cs="Avenir Next"/>
                <w:color w:val="000000"/>
                <w:szCs w:val="22"/>
                <w:lang w:val="nl-NL" w:eastAsia="en-GB"/>
              </w:rPr>
              <w:pPrChange w:id="2066" w:author="Microsoft Office-gebruiker" w:date="2018-07-30T16:29:00Z">
                <w:pPr>
                  <w:numPr>
                    <w:numId w:val="32"/>
                  </w:numPr>
                  <w:tabs>
                    <w:tab w:val="left" w:pos="20"/>
                    <w:tab w:val="left" w:pos="360"/>
                  </w:tabs>
                  <w:autoSpaceDE w:val="0"/>
                  <w:autoSpaceDN w:val="0"/>
                  <w:adjustRightInd w:val="0"/>
                  <w:ind w:left="360" w:hanging="360"/>
                </w:pPr>
              </w:pPrChange>
            </w:pPr>
            <w:ins w:id="2067" w:author="Microsoft Office-gebruiker" w:date="2018-07-30T16:25:00Z">
              <w:r>
                <w:rPr>
                  <w:rFonts w:ascii="Avenir Next" w:hAnsi="Avenir Next" w:cs="Avenir Next"/>
                  <w:color w:val="000000"/>
                  <w:szCs w:val="22"/>
                  <w:lang w:val="nl-NL" w:eastAsia="en-GB"/>
                </w:rPr>
                <w:t>Administration of selection procedure</w:t>
              </w:r>
            </w:ins>
          </w:p>
        </w:tc>
        <w:tc>
          <w:tcPr>
            <w:tcW w:w="1029" w:type="dxa"/>
            <w:tcPrChange w:id="2068" w:author="Lilian Biber" w:date="2018-08-09T11:44:00Z">
              <w:tcPr>
                <w:tcW w:w="1029" w:type="dxa"/>
              </w:tcPr>
            </w:tcPrChange>
          </w:tcPr>
          <w:p w14:paraId="645162A3" w14:textId="77777777" w:rsidR="00E01953" w:rsidRDefault="00E01953" w:rsidP="00FD0821">
            <w:pPr>
              <w:autoSpaceDE w:val="0"/>
              <w:autoSpaceDN w:val="0"/>
              <w:adjustRightInd w:val="0"/>
              <w:rPr>
                <w:ins w:id="2069" w:author="Microsoft Office-gebruiker" w:date="2018-07-30T16:25:00Z"/>
                <w:szCs w:val="22"/>
                <w:lang w:val="en-US"/>
              </w:rPr>
            </w:pPr>
          </w:p>
        </w:tc>
        <w:tc>
          <w:tcPr>
            <w:tcW w:w="1090" w:type="dxa"/>
            <w:tcPrChange w:id="2070" w:author="Lilian Biber" w:date="2018-08-09T11:44:00Z">
              <w:tcPr>
                <w:tcW w:w="1090" w:type="dxa"/>
              </w:tcPr>
            </w:tcPrChange>
          </w:tcPr>
          <w:p w14:paraId="2141EBFF" w14:textId="77777777" w:rsidR="00E01953" w:rsidRDefault="00E01953" w:rsidP="00FD0821">
            <w:pPr>
              <w:autoSpaceDE w:val="0"/>
              <w:autoSpaceDN w:val="0"/>
              <w:adjustRightInd w:val="0"/>
              <w:rPr>
                <w:ins w:id="2071" w:author="Microsoft Office-gebruiker" w:date="2018-07-30T16:25:00Z"/>
                <w:szCs w:val="22"/>
                <w:lang w:val="en-US"/>
              </w:rPr>
            </w:pPr>
          </w:p>
        </w:tc>
        <w:tc>
          <w:tcPr>
            <w:tcW w:w="1090" w:type="dxa"/>
            <w:tcPrChange w:id="2072" w:author="Lilian Biber" w:date="2018-08-09T11:44:00Z">
              <w:tcPr>
                <w:tcW w:w="1090" w:type="dxa"/>
              </w:tcPr>
            </w:tcPrChange>
          </w:tcPr>
          <w:p w14:paraId="790754DF" w14:textId="77777777" w:rsidR="00E01953" w:rsidRDefault="00E01953" w:rsidP="00FD0821">
            <w:pPr>
              <w:autoSpaceDE w:val="0"/>
              <w:autoSpaceDN w:val="0"/>
              <w:adjustRightInd w:val="0"/>
              <w:rPr>
                <w:ins w:id="2073" w:author="Microsoft Office-gebruiker" w:date="2018-07-30T16:25:00Z"/>
                <w:szCs w:val="22"/>
                <w:lang w:val="en-US"/>
              </w:rPr>
            </w:pPr>
            <w:ins w:id="2074" w:author="Microsoft Office-gebruiker" w:date="2018-07-30T16:32:00Z">
              <w:r>
                <w:rPr>
                  <w:szCs w:val="22"/>
                  <w:lang w:val="en-US"/>
                </w:rPr>
                <w:t>X</w:t>
              </w:r>
            </w:ins>
          </w:p>
        </w:tc>
        <w:tc>
          <w:tcPr>
            <w:tcW w:w="1090" w:type="dxa"/>
            <w:tcPrChange w:id="2075" w:author="Lilian Biber" w:date="2018-08-09T11:44:00Z">
              <w:tcPr>
                <w:tcW w:w="1090" w:type="dxa"/>
              </w:tcPr>
            </w:tcPrChange>
          </w:tcPr>
          <w:p w14:paraId="294FFAE8" w14:textId="77777777" w:rsidR="00E01953" w:rsidRDefault="00E01953" w:rsidP="00FD0821">
            <w:pPr>
              <w:autoSpaceDE w:val="0"/>
              <w:autoSpaceDN w:val="0"/>
              <w:adjustRightInd w:val="0"/>
              <w:rPr>
                <w:ins w:id="2076" w:author="Microsoft Office-gebruiker" w:date="2018-07-30T16:25:00Z"/>
                <w:szCs w:val="22"/>
                <w:lang w:val="en-US"/>
              </w:rPr>
            </w:pPr>
          </w:p>
        </w:tc>
        <w:tc>
          <w:tcPr>
            <w:tcW w:w="1090" w:type="dxa"/>
            <w:tcPrChange w:id="2077" w:author="Lilian Biber" w:date="2018-08-09T11:44:00Z">
              <w:tcPr>
                <w:tcW w:w="1090" w:type="dxa"/>
              </w:tcPr>
            </w:tcPrChange>
          </w:tcPr>
          <w:p w14:paraId="7C594E8D" w14:textId="77777777" w:rsidR="00E01953" w:rsidRDefault="00E01953" w:rsidP="00FD0821">
            <w:pPr>
              <w:autoSpaceDE w:val="0"/>
              <w:autoSpaceDN w:val="0"/>
              <w:adjustRightInd w:val="0"/>
              <w:rPr>
                <w:ins w:id="2078" w:author="Microsoft Office-gebruiker" w:date="2018-07-31T08:01:00Z"/>
                <w:szCs w:val="22"/>
                <w:lang w:val="en-US"/>
              </w:rPr>
            </w:pPr>
          </w:p>
        </w:tc>
      </w:tr>
      <w:tr w:rsidR="00E01953" w14:paraId="1505BD66" w14:textId="77777777" w:rsidTr="00E01953">
        <w:trPr>
          <w:ins w:id="2079" w:author="Microsoft Office-gebruiker" w:date="2018-07-30T16:25:00Z"/>
        </w:trPr>
        <w:tc>
          <w:tcPr>
            <w:tcW w:w="747" w:type="dxa"/>
            <w:tcPrChange w:id="2080" w:author="Lilian Biber" w:date="2018-08-09T11:44:00Z">
              <w:tcPr>
                <w:tcW w:w="747" w:type="dxa"/>
              </w:tcPr>
            </w:tcPrChange>
          </w:tcPr>
          <w:p w14:paraId="46BC2959" w14:textId="77777777" w:rsidR="00E01953" w:rsidRDefault="00E01953" w:rsidP="00696C29">
            <w:pPr>
              <w:tabs>
                <w:tab w:val="left" w:pos="20"/>
                <w:tab w:val="left" w:pos="360"/>
              </w:tabs>
              <w:autoSpaceDE w:val="0"/>
              <w:autoSpaceDN w:val="0"/>
              <w:adjustRightInd w:val="0"/>
              <w:rPr>
                <w:ins w:id="2081" w:author="Microsoft Office-gebruiker" w:date="2018-07-30T16:39:00Z"/>
                <w:rFonts w:ascii="Avenir Next" w:hAnsi="Avenir Next" w:cs="Avenir Next"/>
                <w:color w:val="000000"/>
                <w:szCs w:val="22"/>
                <w:lang w:val="nl-NL" w:eastAsia="en-GB"/>
              </w:rPr>
            </w:pPr>
            <w:ins w:id="2082" w:author="Microsoft Office-gebruiker" w:date="2018-07-30T17:44:00Z">
              <w:r>
                <w:rPr>
                  <w:rFonts w:ascii="Avenir Next" w:hAnsi="Avenir Next" w:cs="Avenir Next"/>
                  <w:color w:val="000000"/>
                  <w:szCs w:val="22"/>
                  <w:lang w:val="nl-NL" w:eastAsia="en-GB"/>
                </w:rPr>
                <w:t>O</w:t>
              </w:r>
            </w:ins>
          </w:p>
        </w:tc>
        <w:tc>
          <w:tcPr>
            <w:tcW w:w="986" w:type="dxa"/>
            <w:tcPrChange w:id="2083" w:author="Lilian Biber" w:date="2018-08-09T11:44:00Z">
              <w:tcPr>
                <w:tcW w:w="986" w:type="dxa"/>
              </w:tcPr>
            </w:tcPrChange>
          </w:tcPr>
          <w:p w14:paraId="3B8B091C" w14:textId="77777777" w:rsidR="00E01953" w:rsidRDefault="00E01953" w:rsidP="00696C29">
            <w:pPr>
              <w:tabs>
                <w:tab w:val="left" w:pos="20"/>
                <w:tab w:val="left" w:pos="360"/>
              </w:tabs>
              <w:autoSpaceDE w:val="0"/>
              <w:autoSpaceDN w:val="0"/>
              <w:adjustRightInd w:val="0"/>
              <w:rPr>
                <w:ins w:id="2084" w:author="Microsoft Office-gebruiker" w:date="2018-07-30T16:42:00Z"/>
                <w:rFonts w:ascii="Avenir Next" w:hAnsi="Avenir Next" w:cs="Avenir Next"/>
                <w:color w:val="000000"/>
                <w:szCs w:val="22"/>
                <w:lang w:val="nl-NL" w:eastAsia="en-GB"/>
              </w:rPr>
            </w:pPr>
            <w:ins w:id="2085" w:author="Microsoft Office-gebruiker" w:date="2018-07-30T17:44:00Z">
              <w:r>
                <w:rPr>
                  <w:rFonts w:ascii="Avenir Next" w:hAnsi="Avenir Next" w:cs="Avenir Next"/>
                  <w:color w:val="000000"/>
                  <w:szCs w:val="22"/>
                  <w:lang w:val="nl-NL" w:eastAsia="en-GB"/>
                </w:rPr>
                <w:t>L</w:t>
              </w:r>
            </w:ins>
          </w:p>
        </w:tc>
        <w:tc>
          <w:tcPr>
            <w:tcW w:w="6365" w:type="dxa"/>
            <w:tcPrChange w:id="2086" w:author="Lilian Biber" w:date="2018-08-09T11:44:00Z">
              <w:tcPr>
                <w:tcW w:w="6365" w:type="dxa"/>
              </w:tcPr>
            </w:tcPrChange>
          </w:tcPr>
          <w:p w14:paraId="5FE93F7A" w14:textId="77777777" w:rsidR="000D7B31" w:rsidRDefault="00E01953">
            <w:pPr>
              <w:tabs>
                <w:tab w:val="left" w:pos="20"/>
                <w:tab w:val="left" w:pos="360"/>
              </w:tabs>
              <w:autoSpaceDE w:val="0"/>
              <w:autoSpaceDN w:val="0"/>
              <w:adjustRightInd w:val="0"/>
              <w:rPr>
                <w:ins w:id="2087" w:author="Microsoft Office-gebruiker" w:date="2018-07-30T16:25:00Z"/>
                <w:rFonts w:ascii="Avenir Next" w:hAnsi="Avenir Next" w:cs="Avenir Next"/>
                <w:color w:val="000000"/>
                <w:szCs w:val="22"/>
                <w:lang w:val="nl-NL" w:eastAsia="en-GB"/>
              </w:rPr>
              <w:pPrChange w:id="2088" w:author="Microsoft Office-gebruiker" w:date="2018-07-30T16:29:00Z">
                <w:pPr>
                  <w:numPr>
                    <w:numId w:val="32"/>
                  </w:numPr>
                  <w:tabs>
                    <w:tab w:val="left" w:pos="20"/>
                    <w:tab w:val="left" w:pos="360"/>
                  </w:tabs>
                  <w:autoSpaceDE w:val="0"/>
                  <w:autoSpaceDN w:val="0"/>
                  <w:adjustRightInd w:val="0"/>
                  <w:ind w:left="360" w:hanging="360"/>
                </w:pPr>
              </w:pPrChange>
            </w:pPr>
            <w:ins w:id="2089" w:author="Microsoft Office-gebruiker" w:date="2018-07-30T16:25:00Z">
              <w:r>
                <w:rPr>
                  <w:rFonts w:ascii="Avenir Next" w:hAnsi="Avenir Next" w:cs="Avenir Next"/>
                  <w:color w:val="000000"/>
                  <w:szCs w:val="22"/>
                  <w:lang w:val="nl-NL" w:eastAsia="en-GB"/>
                </w:rPr>
                <w:t>Scheduling and rostering</w:t>
              </w:r>
            </w:ins>
          </w:p>
        </w:tc>
        <w:tc>
          <w:tcPr>
            <w:tcW w:w="1029" w:type="dxa"/>
            <w:tcPrChange w:id="2090" w:author="Lilian Biber" w:date="2018-08-09T11:44:00Z">
              <w:tcPr>
                <w:tcW w:w="1029" w:type="dxa"/>
              </w:tcPr>
            </w:tcPrChange>
          </w:tcPr>
          <w:p w14:paraId="12351007" w14:textId="77777777" w:rsidR="00E01953" w:rsidRDefault="00E01953" w:rsidP="00FD0821">
            <w:pPr>
              <w:autoSpaceDE w:val="0"/>
              <w:autoSpaceDN w:val="0"/>
              <w:adjustRightInd w:val="0"/>
              <w:rPr>
                <w:ins w:id="2091" w:author="Microsoft Office-gebruiker" w:date="2018-07-30T16:25:00Z"/>
                <w:szCs w:val="22"/>
                <w:lang w:val="en-US"/>
              </w:rPr>
            </w:pPr>
          </w:p>
        </w:tc>
        <w:tc>
          <w:tcPr>
            <w:tcW w:w="1090" w:type="dxa"/>
            <w:tcPrChange w:id="2092" w:author="Lilian Biber" w:date="2018-08-09T11:44:00Z">
              <w:tcPr>
                <w:tcW w:w="1090" w:type="dxa"/>
              </w:tcPr>
            </w:tcPrChange>
          </w:tcPr>
          <w:p w14:paraId="18B494D1" w14:textId="77777777" w:rsidR="00E01953" w:rsidRDefault="00E01953" w:rsidP="00FD0821">
            <w:pPr>
              <w:autoSpaceDE w:val="0"/>
              <w:autoSpaceDN w:val="0"/>
              <w:adjustRightInd w:val="0"/>
              <w:rPr>
                <w:ins w:id="2093" w:author="Microsoft Office-gebruiker" w:date="2018-07-30T16:25:00Z"/>
                <w:szCs w:val="22"/>
                <w:lang w:val="en-US"/>
              </w:rPr>
            </w:pPr>
          </w:p>
        </w:tc>
        <w:tc>
          <w:tcPr>
            <w:tcW w:w="1090" w:type="dxa"/>
            <w:tcPrChange w:id="2094" w:author="Lilian Biber" w:date="2018-08-09T11:44:00Z">
              <w:tcPr>
                <w:tcW w:w="1090" w:type="dxa"/>
              </w:tcPr>
            </w:tcPrChange>
          </w:tcPr>
          <w:p w14:paraId="62BDD936" w14:textId="77777777" w:rsidR="00E01953" w:rsidRDefault="00E01953" w:rsidP="00FD0821">
            <w:pPr>
              <w:autoSpaceDE w:val="0"/>
              <w:autoSpaceDN w:val="0"/>
              <w:adjustRightInd w:val="0"/>
              <w:rPr>
                <w:ins w:id="2095" w:author="Microsoft Office-gebruiker" w:date="2018-07-30T16:25:00Z"/>
                <w:szCs w:val="22"/>
                <w:lang w:val="en-US"/>
              </w:rPr>
            </w:pPr>
            <w:ins w:id="2096" w:author="Microsoft Office-gebruiker" w:date="2018-07-30T16:32:00Z">
              <w:r>
                <w:rPr>
                  <w:szCs w:val="22"/>
                  <w:lang w:val="en-US"/>
                </w:rPr>
                <w:t>X</w:t>
              </w:r>
            </w:ins>
          </w:p>
        </w:tc>
        <w:tc>
          <w:tcPr>
            <w:tcW w:w="1090" w:type="dxa"/>
            <w:tcPrChange w:id="2097" w:author="Lilian Biber" w:date="2018-08-09T11:44:00Z">
              <w:tcPr>
                <w:tcW w:w="1090" w:type="dxa"/>
              </w:tcPr>
            </w:tcPrChange>
          </w:tcPr>
          <w:p w14:paraId="2842CACE" w14:textId="77777777" w:rsidR="00E01953" w:rsidRDefault="00E01953" w:rsidP="00FD0821">
            <w:pPr>
              <w:autoSpaceDE w:val="0"/>
              <w:autoSpaceDN w:val="0"/>
              <w:adjustRightInd w:val="0"/>
              <w:rPr>
                <w:ins w:id="2098" w:author="Microsoft Office-gebruiker" w:date="2018-07-30T16:25:00Z"/>
                <w:szCs w:val="22"/>
                <w:lang w:val="en-US"/>
              </w:rPr>
            </w:pPr>
          </w:p>
        </w:tc>
        <w:tc>
          <w:tcPr>
            <w:tcW w:w="1090" w:type="dxa"/>
            <w:tcPrChange w:id="2099" w:author="Lilian Biber" w:date="2018-08-09T11:44:00Z">
              <w:tcPr>
                <w:tcW w:w="1090" w:type="dxa"/>
              </w:tcPr>
            </w:tcPrChange>
          </w:tcPr>
          <w:p w14:paraId="256B00AD" w14:textId="77777777" w:rsidR="00E01953" w:rsidRDefault="00E01953" w:rsidP="00FD0821">
            <w:pPr>
              <w:autoSpaceDE w:val="0"/>
              <w:autoSpaceDN w:val="0"/>
              <w:adjustRightInd w:val="0"/>
              <w:rPr>
                <w:ins w:id="2100" w:author="Microsoft Office-gebruiker" w:date="2018-07-31T08:01:00Z"/>
                <w:szCs w:val="22"/>
                <w:lang w:val="en-US"/>
              </w:rPr>
            </w:pPr>
          </w:p>
        </w:tc>
      </w:tr>
      <w:tr w:rsidR="00E01953" w14:paraId="3F01CDAA" w14:textId="77777777" w:rsidTr="00E01953">
        <w:trPr>
          <w:ins w:id="2101" w:author="Microsoft Office-gebruiker" w:date="2018-07-30T16:25:00Z"/>
        </w:trPr>
        <w:tc>
          <w:tcPr>
            <w:tcW w:w="747" w:type="dxa"/>
            <w:tcPrChange w:id="2102" w:author="Lilian Biber" w:date="2018-08-09T11:44:00Z">
              <w:tcPr>
                <w:tcW w:w="747" w:type="dxa"/>
              </w:tcPr>
            </w:tcPrChange>
          </w:tcPr>
          <w:p w14:paraId="183FAFA6" w14:textId="77777777" w:rsidR="00E01953" w:rsidRPr="001D432C" w:rsidRDefault="00E01953" w:rsidP="00696C29">
            <w:pPr>
              <w:tabs>
                <w:tab w:val="left" w:pos="20"/>
                <w:tab w:val="left" w:pos="360"/>
              </w:tabs>
              <w:autoSpaceDE w:val="0"/>
              <w:autoSpaceDN w:val="0"/>
              <w:adjustRightInd w:val="0"/>
              <w:rPr>
                <w:ins w:id="2103" w:author="Microsoft Office-gebruiker" w:date="2018-07-30T16:39:00Z"/>
                <w:rFonts w:ascii="Avenir Next" w:hAnsi="Avenir Next" w:cs="Avenir Next"/>
                <w:color w:val="000000"/>
                <w:szCs w:val="22"/>
                <w:lang w:val="en-US" w:eastAsia="en-GB"/>
              </w:rPr>
            </w:pPr>
            <w:ins w:id="2104" w:author="Microsoft Office-gebruiker" w:date="2018-07-30T17:44:00Z">
              <w:r>
                <w:rPr>
                  <w:rFonts w:ascii="Avenir Next" w:hAnsi="Avenir Next" w:cs="Avenir Next"/>
                  <w:color w:val="000000"/>
                  <w:szCs w:val="22"/>
                  <w:lang w:val="en-US" w:eastAsia="en-GB"/>
                </w:rPr>
                <w:t>O</w:t>
              </w:r>
            </w:ins>
          </w:p>
        </w:tc>
        <w:tc>
          <w:tcPr>
            <w:tcW w:w="986" w:type="dxa"/>
            <w:tcPrChange w:id="2105" w:author="Lilian Biber" w:date="2018-08-09T11:44:00Z">
              <w:tcPr>
                <w:tcW w:w="986" w:type="dxa"/>
              </w:tcPr>
            </w:tcPrChange>
          </w:tcPr>
          <w:p w14:paraId="5E42329E" w14:textId="77777777" w:rsidR="00E01953" w:rsidRPr="001D432C" w:rsidRDefault="00E01953" w:rsidP="00696C29">
            <w:pPr>
              <w:tabs>
                <w:tab w:val="left" w:pos="20"/>
                <w:tab w:val="left" w:pos="360"/>
              </w:tabs>
              <w:autoSpaceDE w:val="0"/>
              <w:autoSpaceDN w:val="0"/>
              <w:adjustRightInd w:val="0"/>
              <w:rPr>
                <w:ins w:id="2106" w:author="Microsoft Office-gebruiker" w:date="2018-07-30T16:42:00Z"/>
                <w:rFonts w:ascii="Avenir Next" w:hAnsi="Avenir Next" w:cs="Avenir Next"/>
                <w:color w:val="000000"/>
                <w:szCs w:val="22"/>
                <w:lang w:val="en-US" w:eastAsia="en-GB"/>
              </w:rPr>
            </w:pPr>
            <w:ins w:id="2107" w:author="Microsoft Office-gebruiker" w:date="2018-07-30T17:44:00Z">
              <w:r>
                <w:rPr>
                  <w:rFonts w:ascii="Avenir Next" w:hAnsi="Avenir Next" w:cs="Avenir Next"/>
                  <w:color w:val="000000"/>
                  <w:szCs w:val="22"/>
                  <w:lang w:val="en-US" w:eastAsia="en-GB"/>
                </w:rPr>
                <w:t>L</w:t>
              </w:r>
            </w:ins>
          </w:p>
        </w:tc>
        <w:tc>
          <w:tcPr>
            <w:tcW w:w="6365" w:type="dxa"/>
            <w:tcPrChange w:id="2108" w:author="Lilian Biber" w:date="2018-08-09T11:44:00Z">
              <w:tcPr>
                <w:tcW w:w="6365" w:type="dxa"/>
              </w:tcPr>
            </w:tcPrChange>
          </w:tcPr>
          <w:p w14:paraId="2C9CC3E5" w14:textId="77777777" w:rsidR="000D7B31" w:rsidRDefault="00EF13A5">
            <w:pPr>
              <w:tabs>
                <w:tab w:val="left" w:pos="20"/>
                <w:tab w:val="left" w:pos="360"/>
              </w:tabs>
              <w:autoSpaceDE w:val="0"/>
              <w:autoSpaceDN w:val="0"/>
              <w:adjustRightInd w:val="0"/>
              <w:rPr>
                <w:ins w:id="2109" w:author="Microsoft Office-gebruiker" w:date="2018-07-30T16:25:00Z"/>
                <w:rFonts w:ascii="Avenir Next" w:hAnsi="Avenir Next" w:cs="Avenir Next"/>
                <w:color w:val="000000"/>
                <w:szCs w:val="22"/>
                <w:lang w:val="en-US" w:eastAsia="en-GB"/>
                <w:rPrChange w:id="2110" w:author="Microsoft Office-gebruiker" w:date="2018-07-30T16:26:00Z">
                  <w:rPr>
                    <w:ins w:id="2111" w:author="Microsoft Office-gebruiker" w:date="2018-07-30T16:25:00Z"/>
                    <w:rFonts w:ascii="Avenir Next" w:hAnsi="Avenir Next" w:cs="Avenir Next"/>
                    <w:color w:val="000000"/>
                    <w:szCs w:val="22"/>
                    <w:lang w:val="nl-NL" w:eastAsia="en-GB"/>
                  </w:rPr>
                </w:rPrChange>
              </w:rPr>
              <w:pPrChange w:id="2112" w:author="Microsoft Office-gebruiker" w:date="2018-07-30T16:29:00Z">
                <w:pPr>
                  <w:numPr>
                    <w:numId w:val="32"/>
                  </w:numPr>
                  <w:tabs>
                    <w:tab w:val="left" w:pos="20"/>
                    <w:tab w:val="left" w:pos="360"/>
                  </w:tabs>
                  <w:autoSpaceDE w:val="0"/>
                  <w:autoSpaceDN w:val="0"/>
                  <w:adjustRightInd w:val="0"/>
                  <w:ind w:left="360" w:hanging="360"/>
                </w:pPr>
              </w:pPrChange>
            </w:pPr>
            <w:ins w:id="2113" w:author="Microsoft Office-gebruiker" w:date="2018-07-30T16:25:00Z">
              <w:r w:rsidRPr="00EF13A5">
                <w:rPr>
                  <w:rFonts w:ascii="Avenir Next" w:hAnsi="Avenir Next" w:cs="Avenir Next"/>
                  <w:color w:val="000000"/>
                  <w:szCs w:val="22"/>
                  <w:lang w:val="en-US" w:eastAsia="en-GB"/>
                  <w:rPrChange w:id="2114" w:author="Microsoft Office-gebruiker" w:date="2018-07-30T16:26:00Z">
                    <w:rPr>
                      <w:rFonts w:ascii="Avenir Next" w:hAnsi="Avenir Next" w:cs="Avenir Next"/>
                      <w:color w:val="000000"/>
                      <w:szCs w:val="22"/>
                      <w:lang w:val="nl-NL" w:eastAsia="en-GB"/>
                    </w:rPr>
                  </w:rPrChange>
                </w:rPr>
                <w:t>Plan and oversee training cycle</w:t>
              </w:r>
            </w:ins>
          </w:p>
        </w:tc>
        <w:tc>
          <w:tcPr>
            <w:tcW w:w="1029" w:type="dxa"/>
            <w:tcPrChange w:id="2115" w:author="Lilian Biber" w:date="2018-08-09T11:44:00Z">
              <w:tcPr>
                <w:tcW w:w="1029" w:type="dxa"/>
              </w:tcPr>
            </w:tcPrChange>
          </w:tcPr>
          <w:p w14:paraId="151402A2" w14:textId="77777777" w:rsidR="00E01953" w:rsidRDefault="00E01953" w:rsidP="00FD0821">
            <w:pPr>
              <w:autoSpaceDE w:val="0"/>
              <w:autoSpaceDN w:val="0"/>
              <w:adjustRightInd w:val="0"/>
              <w:rPr>
                <w:ins w:id="2116" w:author="Microsoft Office-gebruiker" w:date="2018-07-30T16:25:00Z"/>
                <w:szCs w:val="22"/>
                <w:lang w:val="en-US"/>
              </w:rPr>
            </w:pPr>
          </w:p>
        </w:tc>
        <w:tc>
          <w:tcPr>
            <w:tcW w:w="1090" w:type="dxa"/>
            <w:tcPrChange w:id="2117" w:author="Lilian Biber" w:date="2018-08-09T11:44:00Z">
              <w:tcPr>
                <w:tcW w:w="1090" w:type="dxa"/>
              </w:tcPr>
            </w:tcPrChange>
          </w:tcPr>
          <w:p w14:paraId="3BB5BD8B" w14:textId="77777777" w:rsidR="00E01953" w:rsidRDefault="00E01953" w:rsidP="00FD0821">
            <w:pPr>
              <w:autoSpaceDE w:val="0"/>
              <w:autoSpaceDN w:val="0"/>
              <w:adjustRightInd w:val="0"/>
              <w:rPr>
                <w:ins w:id="2118" w:author="Microsoft Office-gebruiker" w:date="2018-07-30T16:25:00Z"/>
                <w:szCs w:val="22"/>
                <w:lang w:val="en-US"/>
              </w:rPr>
            </w:pPr>
          </w:p>
        </w:tc>
        <w:tc>
          <w:tcPr>
            <w:tcW w:w="1090" w:type="dxa"/>
            <w:tcPrChange w:id="2119" w:author="Lilian Biber" w:date="2018-08-09T11:44:00Z">
              <w:tcPr>
                <w:tcW w:w="1090" w:type="dxa"/>
              </w:tcPr>
            </w:tcPrChange>
          </w:tcPr>
          <w:p w14:paraId="46355C48" w14:textId="77777777" w:rsidR="00E01953" w:rsidRDefault="00E01953" w:rsidP="00FD0821">
            <w:pPr>
              <w:autoSpaceDE w:val="0"/>
              <w:autoSpaceDN w:val="0"/>
              <w:adjustRightInd w:val="0"/>
              <w:rPr>
                <w:ins w:id="2120" w:author="Microsoft Office-gebruiker" w:date="2018-07-30T16:25:00Z"/>
                <w:szCs w:val="22"/>
                <w:lang w:val="en-US"/>
              </w:rPr>
            </w:pPr>
            <w:ins w:id="2121" w:author="Microsoft Office-gebruiker" w:date="2018-07-30T16:32:00Z">
              <w:r>
                <w:rPr>
                  <w:szCs w:val="22"/>
                  <w:lang w:val="en-US"/>
                </w:rPr>
                <w:t>X</w:t>
              </w:r>
            </w:ins>
          </w:p>
        </w:tc>
        <w:tc>
          <w:tcPr>
            <w:tcW w:w="1090" w:type="dxa"/>
            <w:tcPrChange w:id="2122" w:author="Lilian Biber" w:date="2018-08-09T11:44:00Z">
              <w:tcPr>
                <w:tcW w:w="1090" w:type="dxa"/>
              </w:tcPr>
            </w:tcPrChange>
          </w:tcPr>
          <w:p w14:paraId="08220762" w14:textId="77777777" w:rsidR="00E01953" w:rsidRDefault="00E01953" w:rsidP="00FD0821">
            <w:pPr>
              <w:autoSpaceDE w:val="0"/>
              <w:autoSpaceDN w:val="0"/>
              <w:adjustRightInd w:val="0"/>
              <w:rPr>
                <w:ins w:id="2123" w:author="Microsoft Office-gebruiker" w:date="2018-07-30T16:25:00Z"/>
                <w:szCs w:val="22"/>
                <w:lang w:val="en-US"/>
              </w:rPr>
            </w:pPr>
          </w:p>
        </w:tc>
        <w:tc>
          <w:tcPr>
            <w:tcW w:w="1090" w:type="dxa"/>
            <w:tcPrChange w:id="2124" w:author="Lilian Biber" w:date="2018-08-09T11:44:00Z">
              <w:tcPr>
                <w:tcW w:w="1090" w:type="dxa"/>
              </w:tcPr>
            </w:tcPrChange>
          </w:tcPr>
          <w:p w14:paraId="1C81EA2F" w14:textId="77777777" w:rsidR="00E01953" w:rsidRDefault="00E01953" w:rsidP="00FD0821">
            <w:pPr>
              <w:autoSpaceDE w:val="0"/>
              <w:autoSpaceDN w:val="0"/>
              <w:adjustRightInd w:val="0"/>
              <w:rPr>
                <w:ins w:id="2125" w:author="Microsoft Office-gebruiker" w:date="2018-07-31T08:01:00Z"/>
                <w:szCs w:val="22"/>
                <w:lang w:val="en-US"/>
              </w:rPr>
            </w:pPr>
          </w:p>
        </w:tc>
      </w:tr>
      <w:tr w:rsidR="00E01953" w14:paraId="0CF8C7BF" w14:textId="77777777" w:rsidTr="00E01953">
        <w:trPr>
          <w:ins w:id="2126" w:author="Microsoft Office-gebruiker" w:date="2018-07-30T16:25:00Z"/>
        </w:trPr>
        <w:tc>
          <w:tcPr>
            <w:tcW w:w="747" w:type="dxa"/>
            <w:tcPrChange w:id="2127" w:author="Lilian Biber" w:date="2018-08-09T11:44:00Z">
              <w:tcPr>
                <w:tcW w:w="747" w:type="dxa"/>
              </w:tcPr>
            </w:tcPrChange>
          </w:tcPr>
          <w:p w14:paraId="433BBC43" w14:textId="77777777" w:rsidR="00E01953" w:rsidRPr="00300845" w:rsidRDefault="00E01953" w:rsidP="00696C29">
            <w:pPr>
              <w:tabs>
                <w:tab w:val="left" w:pos="20"/>
                <w:tab w:val="left" w:pos="360"/>
              </w:tabs>
              <w:autoSpaceDE w:val="0"/>
              <w:autoSpaceDN w:val="0"/>
              <w:adjustRightInd w:val="0"/>
              <w:rPr>
                <w:ins w:id="2128" w:author="Microsoft Office-gebruiker" w:date="2018-07-30T16:39:00Z"/>
                <w:rFonts w:ascii="Avenir Next" w:hAnsi="Avenir Next" w:cs="Avenir Next"/>
                <w:color w:val="000000"/>
                <w:szCs w:val="22"/>
                <w:lang w:val="en-US" w:eastAsia="en-GB"/>
              </w:rPr>
            </w:pPr>
            <w:ins w:id="2129" w:author="Microsoft Office-gebruiker" w:date="2018-07-30T17:46:00Z">
              <w:r>
                <w:rPr>
                  <w:rFonts w:ascii="Avenir Next" w:hAnsi="Avenir Next" w:cs="Avenir Next"/>
                  <w:color w:val="000000"/>
                  <w:szCs w:val="22"/>
                  <w:lang w:val="en-US" w:eastAsia="en-GB"/>
                </w:rPr>
                <w:t>O</w:t>
              </w:r>
            </w:ins>
          </w:p>
        </w:tc>
        <w:tc>
          <w:tcPr>
            <w:tcW w:w="986" w:type="dxa"/>
            <w:tcPrChange w:id="2130" w:author="Lilian Biber" w:date="2018-08-09T11:44:00Z">
              <w:tcPr>
                <w:tcW w:w="986" w:type="dxa"/>
              </w:tcPr>
            </w:tcPrChange>
          </w:tcPr>
          <w:p w14:paraId="65B23772" w14:textId="77777777" w:rsidR="00E01953" w:rsidRPr="00300845" w:rsidRDefault="00E01953" w:rsidP="00696C29">
            <w:pPr>
              <w:tabs>
                <w:tab w:val="left" w:pos="20"/>
                <w:tab w:val="left" w:pos="360"/>
              </w:tabs>
              <w:autoSpaceDE w:val="0"/>
              <w:autoSpaceDN w:val="0"/>
              <w:adjustRightInd w:val="0"/>
              <w:rPr>
                <w:ins w:id="2131" w:author="Microsoft Office-gebruiker" w:date="2018-07-30T16:42:00Z"/>
                <w:rFonts w:ascii="Avenir Next" w:hAnsi="Avenir Next" w:cs="Avenir Next"/>
                <w:color w:val="000000"/>
                <w:szCs w:val="22"/>
                <w:lang w:val="en-US" w:eastAsia="en-GB"/>
              </w:rPr>
            </w:pPr>
            <w:ins w:id="2132" w:author="Microsoft Office-gebruiker" w:date="2018-07-30T17:46:00Z">
              <w:r>
                <w:rPr>
                  <w:rFonts w:ascii="Avenir Next" w:hAnsi="Avenir Next" w:cs="Avenir Next"/>
                  <w:color w:val="000000"/>
                  <w:szCs w:val="22"/>
                  <w:lang w:val="en-US" w:eastAsia="en-GB"/>
                </w:rPr>
                <w:t>E</w:t>
              </w:r>
            </w:ins>
          </w:p>
        </w:tc>
        <w:tc>
          <w:tcPr>
            <w:tcW w:w="6365" w:type="dxa"/>
            <w:tcPrChange w:id="2133" w:author="Lilian Biber" w:date="2018-08-09T11:44:00Z">
              <w:tcPr>
                <w:tcW w:w="6365" w:type="dxa"/>
              </w:tcPr>
            </w:tcPrChange>
          </w:tcPr>
          <w:p w14:paraId="0105F9D8" w14:textId="77777777" w:rsidR="000D7B31" w:rsidRDefault="00E01953">
            <w:pPr>
              <w:tabs>
                <w:tab w:val="left" w:pos="20"/>
                <w:tab w:val="left" w:pos="360"/>
              </w:tabs>
              <w:autoSpaceDE w:val="0"/>
              <w:autoSpaceDN w:val="0"/>
              <w:adjustRightInd w:val="0"/>
              <w:rPr>
                <w:ins w:id="2134" w:author="Microsoft Office-gebruiker" w:date="2018-07-30T16:25:00Z"/>
                <w:rFonts w:ascii="Avenir Next" w:hAnsi="Avenir Next" w:cs="Avenir Next"/>
                <w:color w:val="000000"/>
                <w:szCs w:val="22"/>
                <w:lang w:val="en-US" w:eastAsia="en-GB"/>
                <w:rPrChange w:id="2135" w:author="Microsoft Office-gebruiker" w:date="2018-07-30T16:26:00Z">
                  <w:rPr>
                    <w:ins w:id="2136" w:author="Microsoft Office-gebruiker" w:date="2018-07-30T16:25:00Z"/>
                    <w:rFonts w:ascii="Avenir Next" w:hAnsi="Avenir Next" w:cs="Avenir Next"/>
                    <w:color w:val="000000"/>
                    <w:szCs w:val="22"/>
                    <w:lang w:val="nl-NL" w:eastAsia="en-GB"/>
                  </w:rPr>
                </w:rPrChange>
              </w:rPr>
              <w:pPrChange w:id="2137" w:author="Microsoft Office-gebruiker" w:date="2018-07-30T16:29:00Z">
                <w:pPr>
                  <w:numPr>
                    <w:numId w:val="32"/>
                  </w:numPr>
                  <w:tabs>
                    <w:tab w:val="left" w:pos="20"/>
                    <w:tab w:val="left" w:pos="360"/>
                  </w:tabs>
                  <w:autoSpaceDE w:val="0"/>
                  <w:autoSpaceDN w:val="0"/>
                  <w:adjustRightInd w:val="0"/>
                  <w:ind w:left="360" w:hanging="360"/>
                </w:pPr>
              </w:pPrChange>
            </w:pPr>
            <w:ins w:id="2138" w:author="Microsoft Office-gebruiker" w:date="2018-07-30T16:25:00Z">
              <w:r w:rsidRPr="00300845">
                <w:rPr>
                  <w:rFonts w:ascii="Avenir Next" w:hAnsi="Avenir Next" w:cs="Avenir Next"/>
                  <w:color w:val="000000"/>
                  <w:szCs w:val="22"/>
                  <w:lang w:val="en-US" w:eastAsia="en-GB"/>
                </w:rPr>
                <w:t>Execution of dangerous cargo policy and pollution policy</w:t>
              </w:r>
            </w:ins>
          </w:p>
        </w:tc>
        <w:tc>
          <w:tcPr>
            <w:tcW w:w="1029" w:type="dxa"/>
            <w:tcPrChange w:id="2139" w:author="Lilian Biber" w:date="2018-08-09T11:44:00Z">
              <w:tcPr>
                <w:tcW w:w="1029" w:type="dxa"/>
              </w:tcPr>
            </w:tcPrChange>
          </w:tcPr>
          <w:p w14:paraId="5D4E7662" w14:textId="77777777" w:rsidR="00E01953" w:rsidRDefault="00E01953" w:rsidP="00FD0821">
            <w:pPr>
              <w:autoSpaceDE w:val="0"/>
              <w:autoSpaceDN w:val="0"/>
              <w:adjustRightInd w:val="0"/>
              <w:rPr>
                <w:ins w:id="2140" w:author="Microsoft Office-gebruiker" w:date="2018-07-30T16:25:00Z"/>
                <w:szCs w:val="22"/>
                <w:lang w:val="en-US"/>
              </w:rPr>
            </w:pPr>
          </w:p>
        </w:tc>
        <w:tc>
          <w:tcPr>
            <w:tcW w:w="1090" w:type="dxa"/>
            <w:tcPrChange w:id="2141" w:author="Lilian Biber" w:date="2018-08-09T11:44:00Z">
              <w:tcPr>
                <w:tcW w:w="1090" w:type="dxa"/>
              </w:tcPr>
            </w:tcPrChange>
          </w:tcPr>
          <w:p w14:paraId="2620802C" w14:textId="77777777" w:rsidR="00E01953" w:rsidRDefault="00E01953" w:rsidP="00FD0821">
            <w:pPr>
              <w:autoSpaceDE w:val="0"/>
              <w:autoSpaceDN w:val="0"/>
              <w:adjustRightInd w:val="0"/>
              <w:rPr>
                <w:ins w:id="2142" w:author="Microsoft Office-gebruiker" w:date="2018-07-30T16:25:00Z"/>
                <w:szCs w:val="22"/>
                <w:lang w:val="en-US"/>
              </w:rPr>
            </w:pPr>
          </w:p>
        </w:tc>
        <w:tc>
          <w:tcPr>
            <w:tcW w:w="1090" w:type="dxa"/>
            <w:tcPrChange w:id="2143" w:author="Lilian Biber" w:date="2018-08-09T11:44:00Z">
              <w:tcPr>
                <w:tcW w:w="1090" w:type="dxa"/>
              </w:tcPr>
            </w:tcPrChange>
          </w:tcPr>
          <w:p w14:paraId="47E1CC82" w14:textId="77777777" w:rsidR="00E01953" w:rsidRDefault="00E01953" w:rsidP="00FD0821">
            <w:pPr>
              <w:autoSpaceDE w:val="0"/>
              <w:autoSpaceDN w:val="0"/>
              <w:adjustRightInd w:val="0"/>
              <w:rPr>
                <w:ins w:id="2144" w:author="Microsoft Office-gebruiker" w:date="2018-07-30T16:25:00Z"/>
                <w:szCs w:val="22"/>
                <w:lang w:val="en-US"/>
              </w:rPr>
            </w:pPr>
            <w:ins w:id="2145" w:author="Microsoft Office-gebruiker" w:date="2018-07-30T16:32:00Z">
              <w:r>
                <w:rPr>
                  <w:szCs w:val="22"/>
                  <w:lang w:val="en-US"/>
                </w:rPr>
                <w:t>X</w:t>
              </w:r>
            </w:ins>
          </w:p>
        </w:tc>
        <w:tc>
          <w:tcPr>
            <w:tcW w:w="1090" w:type="dxa"/>
            <w:tcPrChange w:id="2146" w:author="Lilian Biber" w:date="2018-08-09T11:44:00Z">
              <w:tcPr>
                <w:tcW w:w="1090" w:type="dxa"/>
              </w:tcPr>
            </w:tcPrChange>
          </w:tcPr>
          <w:p w14:paraId="3C6F7DBB" w14:textId="77777777" w:rsidR="00E01953" w:rsidRDefault="00E01953" w:rsidP="00FD0821">
            <w:pPr>
              <w:autoSpaceDE w:val="0"/>
              <w:autoSpaceDN w:val="0"/>
              <w:adjustRightInd w:val="0"/>
              <w:rPr>
                <w:ins w:id="2147" w:author="Microsoft Office-gebruiker" w:date="2018-07-30T16:25:00Z"/>
                <w:szCs w:val="22"/>
                <w:lang w:val="en-US"/>
              </w:rPr>
            </w:pPr>
          </w:p>
        </w:tc>
        <w:tc>
          <w:tcPr>
            <w:tcW w:w="1090" w:type="dxa"/>
            <w:tcPrChange w:id="2148" w:author="Lilian Biber" w:date="2018-08-09T11:44:00Z">
              <w:tcPr>
                <w:tcW w:w="1090" w:type="dxa"/>
              </w:tcPr>
            </w:tcPrChange>
          </w:tcPr>
          <w:p w14:paraId="1C3734FE" w14:textId="77777777" w:rsidR="00E01953" w:rsidRDefault="00E01953" w:rsidP="00FD0821">
            <w:pPr>
              <w:autoSpaceDE w:val="0"/>
              <w:autoSpaceDN w:val="0"/>
              <w:adjustRightInd w:val="0"/>
              <w:rPr>
                <w:ins w:id="2149" w:author="Microsoft Office-gebruiker" w:date="2018-07-31T08:01:00Z"/>
                <w:szCs w:val="22"/>
                <w:lang w:val="en-US"/>
              </w:rPr>
            </w:pPr>
          </w:p>
        </w:tc>
      </w:tr>
      <w:tr w:rsidR="00E01953" w14:paraId="07D907C8" w14:textId="77777777" w:rsidTr="00E01953">
        <w:trPr>
          <w:ins w:id="2150" w:author="Microsoft Office-gebruiker" w:date="2018-07-30T16:23:00Z"/>
        </w:trPr>
        <w:tc>
          <w:tcPr>
            <w:tcW w:w="747" w:type="dxa"/>
            <w:tcPrChange w:id="2151" w:author="Lilian Biber" w:date="2018-08-09T11:44:00Z">
              <w:tcPr>
                <w:tcW w:w="747" w:type="dxa"/>
              </w:tcPr>
            </w:tcPrChange>
          </w:tcPr>
          <w:p w14:paraId="3F13AB33" w14:textId="77777777" w:rsidR="00E01953" w:rsidRPr="001D432C" w:rsidRDefault="00E01953" w:rsidP="00696C29">
            <w:pPr>
              <w:tabs>
                <w:tab w:val="left" w:pos="20"/>
                <w:tab w:val="left" w:pos="360"/>
              </w:tabs>
              <w:autoSpaceDE w:val="0"/>
              <w:autoSpaceDN w:val="0"/>
              <w:adjustRightInd w:val="0"/>
              <w:rPr>
                <w:ins w:id="2152" w:author="Microsoft Office-gebruiker" w:date="2018-07-30T16:39:00Z"/>
                <w:rFonts w:ascii="Avenir Next" w:hAnsi="Avenir Next" w:cs="Avenir Next"/>
                <w:color w:val="000000"/>
                <w:szCs w:val="22"/>
                <w:lang w:val="en-US" w:eastAsia="en-GB"/>
              </w:rPr>
            </w:pPr>
            <w:ins w:id="2153" w:author="Microsoft Office-gebruiker" w:date="2018-07-30T17:47:00Z">
              <w:r>
                <w:rPr>
                  <w:rFonts w:ascii="Avenir Next" w:hAnsi="Avenir Next" w:cs="Avenir Next"/>
                  <w:color w:val="000000"/>
                  <w:szCs w:val="22"/>
                  <w:lang w:val="en-US" w:eastAsia="en-GB"/>
                </w:rPr>
                <w:t>T</w:t>
              </w:r>
            </w:ins>
          </w:p>
        </w:tc>
        <w:tc>
          <w:tcPr>
            <w:tcW w:w="986" w:type="dxa"/>
            <w:tcPrChange w:id="2154" w:author="Lilian Biber" w:date="2018-08-09T11:44:00Z">
              <w:tcPr>
                <w:tcW w:w="986" w:type="dxa"/>
              </w:tcPr>
            </w:tcPrChange>
          </w:tcPr>
          <w:p w14:paraId="709BA1EF" w14:textId="77777777" w:rsidR="00E01953" w:rsidRPr="001D432C" w:rsidRDefault="00E01953" w:rsidP="00696C29">
            <w:pPr>
              <w:tabs>
                <w:tab w:val="left" w:pos="20"/>
                <w:tab w:val="left" w:pos="360"/>
              </w:tabs>
              <w:autoSpaceDE w:val="0"/>
              <w:autoSpaceDN w:val="0"/>
              <w:adjustRightInd w:val="0"/>
              <w:rPr>
                <w:ins w:id="2155" w:author="Microsoft Office-gebruiker" w:date="2018-07-30T16:42:00Z"/>
                <w:rFonts w:ascii="Avenir Next" w:hAnsi="Avenir Next" w:cs="Avenir Next"/>
                <w:color w:val="000000"/>
                <w:szCs w:val="22"/>
                <w:lang w:val="en-US" w:eastAsia="en-GB"/>
              </w:rPr>
            </w:pPr>
            <w:ins w:id="2156" w:author="Microsoft Office-gebruiker" w:date="2018-07-30T17:47:00Z">
              <w:r>
                <w:rPr>
                  <w:rFonts w:ascii="Avenir Next" w:hAnsi="Avenir Next" w:cs="Avenir Next"/>
                  <w:color w:val="000000"/>
                  <w:szCs w:val="22"/>
                  <w:lang w:val="en-US" w:eastAsia="en-GB"/>
                </w:rPr>
                <w:t>L</w:t>
              </w:r>
            </w:ins>
          </w:p>
        </w:tc>
        <w:tc>
          <w:tcPr>
            <w:tcW w:w="6365" w:type="dxa"/>
            <w:tcPrChange w:id="2157" w:author="Lilian Biber" w:date="2018-08-09T11:44:00Z">
              <w:tcPr>
                <w:tcW w:w="6365" w:type="dxa"/>
              </w:tcPr>
            </w:tcPrChange>
          </w:tcPr>
          <w:p w14:paraId="1DA048EF" w14:textId="77777777" w:rsidR="000D7B31" w:rsidRDefault="00EF13A5">
            <w:pPr>
              <w:tabs>
                <w:tab w:val="left" w:pos="20"/>
                <w:tab w:val="left" w:pos="360"/>
              </w:tabs>
              <w:autoSpaceDE w:val="0"/>
              <w:autoSpaceDN w:val="0"/>
              <w:adjustRightInd w:val="0"/>
              <w:rPr>
                <w:ins w:id="2158" w:author="Microsoft Office-gebruiker" w:date="2018-07-30T16:23:00Z"/>
                <w:rFonts w:ascii="Avenir Next" w:hAnsi="Avenir Next" w:cs="Avenir Next"/>
                <w:color w:val="000000"/>
                <w:szCs w:val="22"/>
                <w:lang w:val="en-US" w:eastAsia="en-GB"/>
              </w:rPr>
              <w:pPrChange w:id="2159" w:author="Microsoft Office-gebruiker" w:date="2018-07-30T16:29:00Z">
                <w:pPr>
                  <w:numPr>
                    <w:numId w:val="32"/>
                  </w:numPr>
                  <w:tabs>
                    <w:tab w:val="left" w:pos="20"/>
                    <w:tab w:val="left" w:pos="360"/>
                  </w:tabs>
                  <w:autoSpaceDE w:val="0"/>
                  <w:autoSpaceDN w:val="0"/>
                  <w:adjustRightInd w:val="0"/>
                  <w:ind w:left="360" w:hanging="360"/>
                </w:pPr>
              </w:pPrChange>
            </w:pPr>
            <w:ins w:id="2160" w:author="Microsoft Office-gebruiker" w:date="2018-07-30T16:25:00Z">
              <w:r w:rsidRPr="00EF13A5">
                <w:rPr>
                  <w:rFonts w:ascii="Avenir Next" w:hAnsi="Avenir Next" w:cs="Avenir Next"/>
                  <w:color w:val="000000"/>
                  <w:szCs w:val="22"/>
                  <w:lang w:val="en-US" w:eastAsia="en-GB"/>
                  <w:rPrChange w:id="2161" w:author="Microsoft Office-gebruiker" w:date="2018-07-30T16:25:00Z">
                    <w:rPr>
                      <w:rFonts w:ascii="Avenir Next" w:hAnsi="Avenir Next" w:cs="Avenir Next"/>
                      <w:color w:val="000000"/>
                      <w:szCs w:val="22"/>
                      <w:lang w:val="nl-NL" w:eastAsia="en-GB"/>
                    </w:rPr>
                  </w:rPrChange>
                </w:rPr>
                <w:t xml:space="preserve">Develop system for stress management </w:t>
              </w:r>
            </w:ins>
          </w:p>
        </w:tc>
        <w:tc>
          <w:tcPr>
            <w:tcW w:w="1029" w:type="dxa"/>
            <w:tcPrChange w:id="2162" w:author="Lilian Biber" w:date="2018-08-09T11:44:00Z">
              <w:tcPr>
                <w:tcW w:w="1029" w:type="dxa"/>
              </w:tcPr>
            </w:tcPrChange>
          </w:tcPr>
          <w:p w14:paraId="291ABD16" w14:textId="77777777" w:rsidR="00E01953" w:rsidRDefault="00E01953" w:rsidP="00FD0821">
            <w:pPr>
              <w:autoSpaceDE w:val="0"/>
              <w:autoSpaceDN w:val="0"/>
              <w:adjustRightInd w:val="0"/>
              <w:rPr>
                <w:ins w:id="2163" w:author="Microsoft Office-gebruiker" w:date="2018-07-30T16:23:00Z"/>
                <w:szCs w:val="22"/>
                <w:lang w:val="en-US"/>
              </w:rPr>
            </w:pPr>
          </w:p>
        </w:tc>
        <w:tc>
          <w:tcPr>
            <w:tcW w:w="1090" w:type="dxa"/>
            <w:tcPrChange w:id="2164" w:author="Lilian Biber" w:date="2018-08-09T11:44:00Z">
              <w:tcPr>
                <w:tcW w:w="1090" w:type="dxa"/>
              </w:tcPr>
            </w:tcPrChange>
          </w:tcPr>
          <w:p w14:paraId="01D4BAAE" w14:textId="77777777" w:rsidR="00E01953" w:rsidRDefault="00E01953" w:rsidP="00FD0821">
            <w:pPr>
              <w:autoSpaceDE w:val="0"/>
              <w:autoSpaceDN w:val="0"/>
              <w:adjustRightInd w:val="0"/>
              <w:rPr>
                <w:ins w:id="2165" w:author="Microsoft Office-gebruiker" w:date="2018-07-30T16:23:00Z"/>
                <w:szCs w:val="22"/>
                <w:lang w:val="en-US"/>
              </w:rPr>
            </w:pPr>
          </w:p>
        </w:tc>
        <w:tc>
          <w:tcPr>
            <w:tcW w:w="1090" w:type="dxa"/>
            <w:tcPrChange w:id="2166" w:author="Lilian Biber" w:date="2018-08-09T11:44:00Z">
              <w:tcPr>
                <w:tcW w:w="1090" w:type="dxa"/>
              </w:tcPr>
            </w:tcPrChange>
          </w:tcPr>
          <w:p w14:paraId="590A55D7" w14:textId="77777777" w:rsidR="00E01953" w:rsidRDefault="00E01953" w:rsidP="00FD0821">
            <w:pPr>
              <w:autoSpaceDE w:val="0"/>
              <w:autoSpaceDN w:val="0"/>
              <w:adjustRightInd w:val="0"/>
              <w:rPr>
                <w:ins w:id="2167" w:author="Microsoft Office-gebruiker" w:date="2018-07-30T16:23:00Z"/>
                <w:szCs w:val="22"/>
                <w:lang w:val="en-US"/>
              </w:rPr>
            </w:pPr>
            <w:ins w:id="2168" w:author="Microsoft Office-gebruiker" w:date="2018-07-30T16:32:00Z">
              <w:r>
                <w:rPr>
                  <w:szCs w:val="22"/>
                  <w:lang w:val="en-US"/>
                </w:rPr>
                <w:t>X</w:t>
              </w:r>
            </w:ins>
          </w:p>
        </w:tc>
        <w:tc>
          <w:tcPr>
            <w:tcW w:w="1090" w:type="dxa"/>
            <w:tcPrChange w:id="2169" w:author="Lilian Biber" w:date="2018-08-09T11:44:00Z">
              <w:tcPr>
                <w:tcW w:w="1090" w:type="dxa"/>
              </w:tcPr>
            </w:tcPrChange>
          </w:tcPr>
          <w:p w14:paraId="7C8BEE86" w14:textId="77777777" w:rsidR="00E01953" w:rsidRDefault="00E01953" w:rsidP="00FD0821">
            <w:pPr>
              <w:autoSpaceDE w:val="0"/>
              <w:autoSpaceDN w:val="0"/>
              <w:adjustRightInd w:val="0"/>
              <w:rPr>
                <w:ins w:id="2170" w:author="Microsoft Office-gebruiker" w:date="2018-07-30T16:23:00Z"/>
                <w:szCs w:val="22"/>
                <w:lang w:val="en-US"/>
              </w:rPr>
            </w:pPr>
          </w:p>
        </w:tc>
        <w:tc>
          <w:tcPr>
            <w:tcW w:w="1090" w:type="dxa"/>
            <w:tcPrChange w:id="2171" w:author="Lilian Biber" w:date="2018-08-09T11:44:00Z">
              <w:tcPr>
                <w:tcW w:w="1090" w:type="dxa"/>
              </w:tcPr>
            </w:tcPrChange>
          </w:tcPr>
          <w:p w14:paraId="1F4A7E39" w14:textId="77777777" w:rsidR="00E01953" w:rsidRDefault="00E01953" w:rsidP="00FD0821">
            <w:pPr>
              <w:autoSpaceDE w:val="0"/>
              <w:autoSpaceDN w:val="0"/>
              <w:adjustRightInd w:val="0"/>
              <w:rPr>
                <w:ins w:id="2172" w:author="Microsoft Office-gebruiker" w:date="2018-07-31T08:01:00Z"/>
                <w:szCs w:val="22"/>
                <w:lang w:val="en-US"/>
              </w:rPr>
            </w:pPr>
          </w:p>
        </w:tc>
      </w:tr>
      <w:tr w:rsidR="00E01953" w14:paraId="5F0C9E71" w14:textId="77777777" w:rsidTr="00E01953">
        <w:trPr>
          <w:ins w:id="2173" w:author="Microsoft Office-gebruiker" w:date="2018-07-30T16:23:00Z"/>
        </w:trPr>
        <w:tc>
          <w:tcPr>
            <w:tcW w:w="747" w:type="dxa"/>
            <w:tcPrChange w:id="2174" w:author="Lilian Biber" w:date="2018-08-09T11:44:00Z">
              <w:tcPr>
                <w:tcW w:w="747" w:type="dxa"/>
              </w:tcPr>
            </w:tcPrChange>
          </w:tcPr>
          <w:p w14:paraId="2C0C4A8A" w14:textId="77777777" w:rsidR="00E01953" w:rsidRPr="00AC0866" w:rsidRDefault="00E01953" w:rsidP="00696C29">
            <w:pPr>
              <w:tabs>
                <w:tab w:val="left" w:pos="20"/>
                <w:tab w:val="left" w:pos="360"/>
              </w:tabs>
              <w:autoSpaceDE w:val="0"/>
              <w:autoSpaceDN w:val="0"/>
              <w:adjustRightInd w:val="0"/>
              <w:rPr>
                <w:ins w:id="2175" w:author="Microsoft Office-gebruiker" w:date="2018-07-30T16:39:00Z"/>
                <w:rFonts w:ascii="Avenir Next" w:hAnsi="Avenir Next" w:cs="Avenir Next"/>
                <w:color w:val="000000"/>
                <w:szCs w:val="22"/>
                <w:lang w:val="en-US" w:eastAsia="en-GB"/>
              </w:rPr>
            </w:pPr>
            <w:ins w:id="2176" w:author="Microsoft Office-gebruiker" w:date="2018-07-30T17:47:00Z">
              <w:r>
                <w:rPr>
                  <w:rFonts w:ascii="Avenir Next" w:hAnsi="Avenir Next" w:cs="Avenir Next"/>
                  <w:color w:val="000000"/>
                  <w:szCs w:val="22"/>
                  <w:lang w:val="en-US" w:eastAsia="en-GB"/>
                </w:rPr>
                <w:t>S</w:t>
              </w:r>
            </w:ins>
          </w:p>
        </w:tc>
        <w:tc>
          <w:tcPr>
            <w:tcW w:w="986" w:type="dxa"/>
            <w:tcPrChange w:id="2177" w:author="Lilian Biber" w:date="2018-08-09T11:44:00Z">
              <w:tcPr>
                <w:tcW w:w="986" w:type="dxa"/>
              </w:tcPr>
            </w:tcPrChange>
          </w:tcPr>
          <w:p w14:paraId="6E946387" w14:textId="77777777" w:rsidR="00E01953" w:rsidRPr="00AC0866" w:rsidRDefault="00E01953" w:rsidP="00696C29">
            <w:pPr>
              <w:tabs>
                <w:tab w:val="left" w:pos="20"/>
                <w:tab w:val="left" w:pos="360"/>
              </w:tabs>
              <w:autoSpaceDE w:val="0"/>
              <w:autoSpaceDN w:val="0"/>
              <w:adjustRightInd w:val="0"/>
              <w:rPr>
                <w:ins w:id="2178" w:author="Microsoft Office-gebruiker" w:date="2018-07-30T16:42:00Z"/>
                <w:rFonts w:ascii="Avenir Next" w:hAnsi="Avenir Next" w:cs="Avenir Next"/>
                <w:color w:val="000000"/>
                <w:szCs w:val="22"/>
                <w:lang w:val="en-US" w:eastAsia="en-GB"/>
              </w:rPr>
            </w:pPr>
            <w:ins w:id="2179" w:author="Microsoft Office-gebruiker" w:date="2018-07-30T17:47:00Z">
              <w:r>
                <w:rPr>
                  <w:rFonts w:ascii="Avenir Next" w:hAnsi="Avenir Next" w:cs="Avenir Next"/>
                  <w:color w:val="000000"/>
                  <w:szCs w:val="22"/>
                  <w:lang w:val="en-US" w:eastAsia="en-GB"/>
                </w:rPr>
                <w:t>E</w:t>
              </w:r>
            </w:ins>
          </w:p>
        </w:tc>
        <w:tc>
          <w:tcPr>
            <w:tcW w:w="6365" w:type="dxa"/>
            <w:tcPrChange w:id="2180" w:author="Lilian Biber" w:date="2018-08-09T11:44:00Z">
              <w:tcPr>
                <w:tcW w:w="6365" w:type="dxa"/>
              </w:tcPr>
            </w:tcPrChange>
          </w:tcPr>
          <w:p w14:paraId="4DBB1240" w14:textId="77777777" w:rsidR="000D7B31" w:rsidRDefault="00E01953">
            <w:pPr>
              <w:tabs>
                <w:tab w:val="left" w:pos="20"/>
                <w:tab w:val="left" w:pos="360"/>
              </w:tabs>
              <w:autoSpaceDE w:val="0"/>
              <w:autoSpaceDN w:val="0"/>
              <w:adjustRightInd w:val="0"/>
              <w:rPr>
                <w:ins w:id="2181" w:author="Microsoft Office-gebruiker" w:date="2018-07-30T16:23:00Z"/>
                <w:rFonts w:ascii="Avenir Next" w:hAnsi="Avenir Next" w:cs="Avenir Next"/>
                <w:color w:val="000000"/>
                <w:szCs w:val="22"/>
                <w:lang w:val="en-US" w:eastAsia="en-GB"/>
              </w:rPr>
              <w:pPrChange w:id="2182" w:author="Microsoft Office-gebruiker" w:date="2018-07-30T16:29:00Z">
                <w:pPr>
                  <w:numPr>
                    <w:numId w:val="32"/>
                  </w:numPr>
                  <w:tabs>
                    <w:tab w:val="left" w:pos="20"/>
                    <w:tab w:val="left" w:pos="360"/>
                  </w:tabs>
                  <w:autoSpaceDE w:val="0"/>
                  <w:autoSpaceDN w:val="0"/>
                  <w:adjustRightInd w:val="0"/>
                  <w:ind w:left="360" w:hanging="360"/>
                </w:pPr>
              </w:pPrChange>
            </w:pPr>
            <w:ins w:id="2183" w:author="Microsoft Office-gebruiker" w:date="2018-07-30T16:25:00Z">
              <w:r w:rsidRPr="00AC0866">
                <w:rPr>
                  <w:rFonts w:ascii="Avenir Next" w:hAnsi="Avenir Next" w:cs="Avenir Next"/>
                  <w:color w:val="000000"/>
                  <w:szCs w:val="22"/>
                  <w:lang w:val="en-US" w:eastAsia="en-GB"/>
                </w:rPr>
                <w:t>Developing, executing and evaluation with purchase department</w:t>
              </w:r>
            </w:ins>
          </w:p>
        </w:tc>
        <w:tc>
          <w:tcPr>
            <w:tcW w:w="1029" w:type="dxa"/>
            <w:tcPrChange w:id="2184" w:author="Lilian Biber" w:date="2018-08-09T11:44:00Z">
              <w:tcPr>
                <w:tcW w:w="1029" w:type="dxa"/>
              </w:tcPr>
            </w:tcPrChange>
          </w:tcPr>
          <w:p w14:paraId="1CB803C8" w14:textId="77777777" w:rsidR="00E01953" w:rsidRDefault="00E01953" w:rsidP="00FD0821">
            <w:pPr>
              <w:autoSpaceDE w:val="0"/>
              <w:autoSpaceDN w:val="0"/>
              <w:adjustRightInd w:val="0"/>
              <w:rPr>
                <w:ins w:id="2185" w:author="Microsoft Office-gebruiker" w:date="2018-07-30T16:23:00Z"/>
                <w:szCs w:val="22"/>
                <w:lang w:val="en-US"/>
              </w:rPr>
            </w:pPr>
          </w:p>
        </w:tc>
        <w:tc>
          <w:tcPr>
            <w:tcW w:w="1090" w:type="dxa"/>
            <w:tcPrChange w:id="2186" w:author="Lilian Biber" w:date="2018-08-09T11:44:00Z">
              <w:tcPr>
                <w:tcW w:w="1090" w:type="dxa"/>
              </w:tcPr>
            </w:tcPrChange>
          </w:tcPr>
          <w:p w14:paraId="5A75E406" w14:textId="77777777" w:rsidR="00E01953" w:rsidRDefault="00E01953" w:rsidP="00FD0821">
            <w:pPr>
              <w:autoSpaceDE w:val="0"/>
              <w:autoSpaceDN w:val="0"/>
              <w:adjustRightInd w:val="0"/>
              <w:rPr>
                <w:ins w:id="2187" w:author="Microsoft Office-gebruiker" w:date="2018-07-30T16:23:00Z"/>
                <w:szCs w:val="22"/>
                <w:lang w:val="en-US"/>
              </w:rPr>
            </w:pPr>
          </w:p>
        </w:tc>
        <w:tc>
          <w:tcPr>
            <w:tcW w:w="1090" w:type="dxa"/>
            <w:tcPrChange w:id="2188" w:author="Lilian Biber" w:date="2018-08-09T11:44:00Z">
              <w:tcPr>
                <w:tcW w:w="1090" w:type="dxa"/>
              </w:tcPr>
            </w:tcPrChange>
          </w:tcPr>
          <w:p w14:paraId="77B9A83F" w14:textId="77777777" w:rsidR="00E01953" w:rsidRDefault="00E01953" w:rsidP="00FD0821">
            <w:pPr>
              <w:autoSpaceDE w:val="0"/>
              <w:autoSpaceDN w:val="0"/>
              <w:adjustRightInd w:val="0"/>
              <w:rPr>
                <w:ins w:id="2189" w:author="Microsoft Office-gebruiker" w:date="2018-07-30T16:23:00Z"/>
                <w:szCs w:val="22"/>
                <w:lang w:val="en-US"/>
              </w:rPr>
            </w:pPr>
            <w:ins w:id="2190" w:author="Microsoft Office-gebruiker" w:date="2018-07-30T16:32:00Z">
              <w:r>
                <w:rPr>
                  <w:szCs w:val="22"/>
                  <w:lang w:val="en-US"/>
                </w:rPr>
                <w:t>X</w:t>
              </w:r>
            </w:ins>
          </w:p>
        </w:tc>
        <w:tc>
          <w:tcPr>
            <w:tcW w:w="1090" w:type="dxa"/>
            <w:tcPrChange w:id="2191" w:author="Lilian Biber" w:date="2018-08-09T11:44:00Z">
              <w:tcPr>
                <w:tcW w:w="1090" w:type="dxa"/>
              </w:tcPr>
            </w:tcPrChange>
          </w:tcPr>
          <w:p w14:paraId="28787292" w14:textId="77777777" w:rsidR="00E01953" w:rsidRDefault="00E01953" w:rsidP="00FD0821">
            <w:pPr>
              <w:autoSpaceDE w:val="0"/>
              <w:autoSpaceDN w:val="0"/>
              <w:adjustRightInd w:val="0"/>
              <w:rPr>
                <w:ins w:id="2192" w:author="Microsoft Office-gebruiker" w:date="2018-07-30T16:23:00Z"/>
                <w:szCs w:val="22"/>
                <w:lang w:val="en-US"/>
              </w:rPr>
            </w:pPr>
          </w:p>
        </w:tc>
        <w:tc>
          <w:tcPr>
            <w:tcW w:w="1090" w:type="dxa"/>
            <w:tcPrChange w:id="2193" w:author="Lilian Biber" w:date="2018-08-09T11:44:00Z">
              <w:tcPr>
                <w:tcW w:w="1090" w:type="dxa"/>
              </w:tcPr>
            </w:tcPrChange>
          </w:tcPr>
          <w:p w14:paraId="2FD02448" w14:textId="77777777" w:rsidR="00E01953" w:rsidRDefault="00E01953" w:rsidP="00FD0821">
            <w:pPr>
              <w:autoSpaceDE w:val="0"/>
              <w:autoSpaceDN w:val="0"/>
              <w:adjustRightInd w:val="0"/>
              <w:rPr>
                <w:ins w:id="2194" w:author="Microsoft Office-gebruiker" w:date="2018-07-31T08:01:00Z"/>
                <w:szCs w:val="22"/>
                <w:lang w:val="en-US"/>
              </w:rPr>
            </w:pPr>
          </w:p>
        </w:tc>
      </w:tr>
      <w:tr w:rsidR="00E01953" w14:paraId="61A37259" w14:textId="77777777" w:rsidTr="00E01953">
        <w:trPr>
          <w:ins w:id="2195" w:author="Microsoft Office-gebruiker" w:date="2018-07-30T16:23:00Z"/>
        </w:trPr>
        <w:tc>
          <w:tcPr>
            <w:tcW w:w="747" w:type="dxa"/>
            <w:tcPrChange w:id="2196" w:author="Lilian Biber" w:date="2018-08-09T11:44:00Z">
              <w:tcPr>
                <w:tcW w:w="747" w:type="dxa"/>
              </w:tcPr>
            </w:tcPrChange>
          </w:tcPr>
          <w:p w14:paraId="02274F6A" w14:textId="77777777" w:rsidR="00E01953" w:rsidRPr="001D432C" w:rsidRDefault="00E01953" w:rsidP="00696C29">
            <w:pPr>
              <w:tabs>
                <w:tab w:val="left" w:pos="20"/>
                <w:tab w:val="left" w:pos="360"/>
              </w:tabs>
              <w:autoSpaceDE w:val="0"/>
              <w:autoSpaceDN w:val="0"/>
              <w:adjustRightInd w:val="0"/>
              <w:rPr>
                <w:ins w:id="2197" w:author="Microsoft Office-gebruiker" w:date="2018-07-30T16:39:00Z"/>
                <w:rFonts w:ascii="Avenir Next" w:hAnsi="Avenir Next" w:cs="Avenir Next"/>
                <w:color w:val="000000"/>
                <w:szCs w:val="22"/>
                <w:lang w:val="en-US" w:eastAsia="en-GB"/>
              </w:rPr>
            </w:pPr>
            <w:ins w:id="2198" w:author="Microsoft Office-gebruiker" w:date="2018-07-30T17:48:00Z">
              <w:r>
                <w:rPr>
                  <w:rFonts w:ascii="Avenir Next" w:hAnsi="Avenir Next" w:cs="Avenir Next"/>
                  <w:color w:val="000000"/>
                  <w:szCs w:val="22"/>
                  <w:lang w:val="en-US" w:eastAsia="en-GB"/>
                </w:rPr>
                <w:t>T</w:t>
              </w:r>
            </w:ins>
          </w:p>
        </w:tc>
        <w:tc>
          <w:tcPr>
            <w:tcW w:w="986" w:type="dxa"/>
            <w:tcPrChange w:id="2199" w:author="Lilian Biber" w:date="2018-08-09T11:44:00Z">
              <w:tcPr>
                <w:tcW w:w="986" w:type="dxa"/>
              </w:tcPr>
            </w:tcPrChange>
          </w:tcPr>
          <w:p w14:paraId="391E3A60" w14:textId="77777777" w:rsidR="00E01953" w:rsidRPr="001D432C" w:rsidRDefault="00E01953" w:rsidP="00696C29">
            <w:pPr>
              <w:tabs>
                <w:tab w:val="left" w:pos="20"/>
                <w:tab w:val="left" w:pos="360"/>
              </w:tabs>
              <w:autoSpaceDE w:val="0"/>
              <w:autoSpaceDN w:val="0"/>
              <w:adjustRightInd w:val="0"/>
              <w:rPr>
                <w:ins w:id="2200" w:author="Microsoft Office-gebruiker" w:date="2018-07-30T16:42:00Z"/>
                <w:rFonts w:ascii="Avenir Next" w:hAnsi="Avenir Next" w:cs="Avenir Next"/>
                <w:color w:val="000000"/>
                <w:szCs w:val="22"/>
                <w:lang w:val="en-US" w:eastAsia="en-GB"/>
              </w:rPr>
            </w:pPr>
            <w:ins w:id="2201" w:author="Microsoft Office-gebruiker" w:date="2018-07-30T17:48:00Z">
              <w:r>
                <w:rPr>
                  <w:rFonts w:ascii="Avenir Next" w:hAnsi="Avenir Next" w:cs="Avenir Next"/>
                  <w:color w:val="000000"/>
                  <w:szCs w:val="22"/>
                  <w:lang w:val="en-US" w:eastAsia="en-GB"/>
                </w:rPr>
                <w:t>E</w:t>
              </w:r>
            </w:ins>
          </w:p>
        </w:tc>
        <w:tc>
          <w:tcPr>
            <w:tcW w:w="6365" w:type="dxa"/>
            <w:tcPrChange w:id="2202" w:author="Lilian Biber" w:date="2018-08-09T11:44:00Z">
              <w:tcPr>
                <w:tcW w:w="6365" w:type="dxa"/>
              </w:tcPr>
            </w:tcPrChange>
          </w:tcPr>
          <w:p w14:paraId="57B23670" w14:textId="77777777" w:rsidR="000D7B31" w:rsidRDefault="00EF13A5">
            <w:pPr>
              <w:tabs>
                <w:tab w:val="left" w:pos="20"/>
                <w:tab w:val="left" w:pos="360"/>
              </w:tabs>
              <w:autoSpaceDE w:val="0"/>
              <w:autoSpaceDN w:val="0"/>
              <w:adjustRightInd w:val="0"/>
              <w:rPr>
                <w:ins w:id="2203" w:author="Microsoft Office-gebruiker" w:date="2018-07-30T16:23:00Z"/>
                <w:rFonts w:ascii="Avenir Next" w:hAnsi="Avenir Next" w:cs="Avenir Next"/>
                <w:color w:val="000000"/>
                <w:szCs w:val="22"/>
                <w:lang w:val="en-US" w:eastAsia="en-GB"/>
              </w:rPr>
              <w:pPrChange w:id="2204" w:author="Microsoft Office-gebruiker" w:date="2018-07-30T16:29:00Z">
                <w:pPr>
                  <w:numPr>
                    <w:numId w:val="32"/>
                  </w:numPr>
                  <w:tabs>
                    <w:tab w:val="left" w:pos="20"/>
                    <w:tab w:val="left" w:pos="360"/>
                  </w:tabs>
                  <w:autoSpaceDE w:val="0"/>
                  <w:autoSpaceDN w:val="0"/>
                  <w:adjustRightInd w:val="0"/>
                  <w:ind w:left="360" w:hanging="360"/>
                </w:pPr>
              </w:pPrChange>
            </w:pPr>
            <w:ins w:id="2205" w:author="Microsoft Office-gebruiker" w:date="2018-07-30T16:24:00Z">
              <w:r w:rsidRPr="00EF13A5">
                <w:rPr>
                  <w:rFonts w:ascii="Avenir Next" w:hAnsi="Avenir Next" w:cs="Avenir Next"/>
                  <w:color w:val="000000"/>
                  <w:szCs w:val="22"/>
                  <w:lang w:val="en-US" w:eastAsia="en-GB"/>
                  <w:rPrChange w:id="2206" w:author="Microsoft Office-gebruiker" w:date="2018-07-30T16:24:00Z">
                    <w:rPr>
                      <w:rFonts w:ascii="Avenir Next" w:hAnsi="Avenir Next" w:cs="Avenir Next"/>
                      <w:color w:val="000000"/>
                      <w:szCs w:val="22"/>
                      <w:lang w:val="nl-NL" w:eastAsia="en-GB"/>
                    </w:rPr>
                  </w:rPrChange>
                </w:rPr>
                <w:t>Administration of incidents and accidents</w:t>
              </w:r>
            </w:ins>
          </w:p>
        </w:tc>
        <w:tc>
          <w:tcPr>
            <w:tcW w:w="1029" w:type="dxa"/>
            <w:tcPrChange w:id="2207" w:author="Lilian Biber" w:date="2018-08-09T11:44:00Z">
              <w:tcPr>
                <w:tcW w:w="1029" w:type="dxa"/>
              </w:tcPr>
            </w:tcPrChange>
          </w:tcPr>
          <w:p w14:paraId="6ADF550E" w14:textId="77777777" w:rsidR="00E01953" w:rsidRDefault="00E01953" w:rsidP="00FD0821">
            <w:pPr>
              <w:autoSpaceDE w:val="0"/>
              <w:autoSpaceDN w:val="0"/>
              <w:adjustRightInd w:val="0"/>
              <w:rPr>
                <w:ins w:id="2208" w:author="Microsoft Office-gebruiker" w:date="2018-07-30T16:23:00Z"/>
                <w:szCs w:val="22"/>
                <w:lang w:val="en-US"/>
              </w:rPr>
            </w:pPr>
          </w:p>
        </w:tc>
        <w:tc>
          <w:tcPr>
            <w:tcW w:w="1090" w:type="dxa"/>
            <w:tcPrChange w:id="2209" w:author="Lilian Biber" w:date="2018-08-09T11:44:00Z">
              <w:tcPr>
                <w:tcW w:w="1090" w:type="dxa"/>
              </w:tcPr>
            </w:tcPrChange>
          </w:tcPr>
          <w:p w14:paraId="14CEE948" w14:textId="77777777" w:rsidR="00E01953" w:rsidRDefault="00E01953" w:rsidP="00FD0821">
            <w:pPr>
              <w:autoSpaceDE w:val="0"/>
              <w:autoSpaceDN w:val="0"/>
              <w:adjustRightInd w:val="0"/>
              <w:rPr>
                <w:ins w:id="2210" w:author="Microsoft Office-gebruiker" w:date="2018-07-30T16:23:00Z"/>
                <w:szCs w:val="22"/>
                <w:lang w:val="en-US"/>
              </w:rPr>
            </w:pPr>
          </w:p>
        </w:tc>
        <w:tc>
          <w:tcPr>
            <w:tcW w:w="1090" w:type="dxa"/>
            <w:tcPrChange w:id="2211" w:author="Lilian Biber" w:date="2018-08-09T11:44:00Z">
              <w:tcPr>
                <w:tcW w:w="1090" w:type="dxa"/>
              </w:tcPr>
            </w:tcPrChange>
          </w:tcPr>
          <w:p w14:paraId="60D837E9" w14:textId="77777777" w:rsidR="00E01953" w:rsidRDefault="00E01953" w:rsidP="00FD0821">
            <w:pPr>
              <w:autoSpaceDE w:val="0"/>
              <w:autoSpaceDN w:val="0"/>
              <w:adjustRightInd w:val="0"/>
              <w:rPr>
                <w:ins w:id="2212" w:author="Microsoft Office-gebruiker" w:date="2018-07-30T16:23:00Z"/>
                <w:szCs w:val="22"/>
                <w:lang w:val="en-US"/>
              </w:rPr>
            </w:pPr>
            <w:ins w:id="2213" w:author="Microsoft Office-gebruiker" w:date="2018-07-30T16:32:00Z">
              <w:r>
                <w:rPr>
                  <w:szCs w:val="22"/>
                  <w:lang w:val="en-US"/>
                </w:rPr>
                <w:t>X</w:t>
              </w:r>
            </w:ins>
          </w:p>
        </w:tc>
        <w:tc>
          <w:tcPr>
            <w:tcW w:w="1090" w:type="dxa"/>
            <w:tcPrChange w:id="2214" w:author="Lilian Biber" w:date="2018-08-09T11:44:00Z">
              <w:tcPr>
                <w:tcW w:w="1090" w:type="dxa"/>
              </w:tcPr>
            </w:tcPrChange>
          </w:tcPr>
          <w:p w14:paraId="61E5CDCB" w14:textId="77777777" w:rsidR="00E01953" w:rsidRDefault="00E01953" w:rsidP="00FD0821">
            <w:pPr>
              <w:autoSpaceDE w:val="0"/>
              <w:autoSpaceDN w:val="0"/>
              <w:adjustRightInd w:val="0"/>
              <w:rPr>
                <w:ins w:id="2215" w:author="Microsoft Office-gebruiker" w:date="2018-07-30T16:23:00Z"/>
                <w:szCs w:val="22"/>
                <w:lang w:val="en-US"/>
              </w:rPr>
            </w:pPr>
          </w:p>
        </w:tc>
        <w:tc>
          <w:tcPr>
            <w:tcW w:w="1090" w:type="dxa"/>
            <w:tcPrChange w:id="2216" w:author="Lilian Biber" w:date="2018-08-09T11:44:00Z">
              <w:tcPr>
                <w:tcW w:w="1090" w:type="dxa"/>
              </w:tcPr>
            </w:tcPrChange>
          </w:tcPr>
          <w:p w14:paraId="4814D104" w14:textId="77777777" w:rsidR="00E01953" w:rsidRDefault="00E01953" w:rsidP="00FD0821">
            <w:pPr>
              <w:autoSpaceDE w:val="0"/>
              <w:autoSpaceDN w:val="0"/>
              <w:adjustRightInd w:val="0"/>
              <w:rPr>
                <w:ins w:id="2217" w:author="Microsoft Office-gebruiker" w:date="2018-07-31T08:01:00Z"/>
                <w:szCs w:val="22"/>
                <w:lang w:val="en-US"/>
              </w:rPr>
            </w:pPr>
          </w:p>
        </w:tc>
      </w:tr>
      <w:tr w:rsidR="00E01953" w14:paraId="2C755FDF" w14:textId="77777777" w:rsidTr="00E01953">
        <w:trPr>
          <w:ins w:id="2218" w:author="Microsoft Office-gebruiker" w:date="2018-07-30T16:23:00Z"/>
        </w:trPr>
        <w:tc>
          <w:tcPr>
            <w:tcW w:w="747" w:type="dxa"/>
            <w:tcPrChange w:id="2219" w:author="Lilian Biber" w:date="2018-08-09T11:44:00Z">
              <w:tcPr>
                <w:tcW w:w="747" w:type="dxa"/>
              </w:tcPr>
            </w:tcPrChange>
          </w:tcPr>
          <w:p w14:paraId="5666AFC0" w14:textId="77777777" w:rsidR="00E01953" w:rsidRPr="001D432C" w:rsidRDefault="00E01953" w:rsidP="00696C29">
            <w:pPr>
              <w:tabs>
                <w:tab w:val="left" w:pos="20"/>
                <w:tab w:val="left" w:pos="360"/>
              </w:tabs>
              <w:autoSpaceDE w:val="0"/>
              <w:autoSpaceDN w:val="0"/>
              <w:adjustRightInd w:val="0"/>
              <w:rPr>
                <w:ins w:id="2220" w:author="Microsoft Office-gebruiker" w:date="2018-07-30T16:39:00Z"/>
                <w:rFonts w:ascii="Avenir Next" w:hAnsi="Avenir Next" w:cs="Avenir Next"/>
                <w:color w:val="000000"/>
                <w:szCs w:val="22"/>
                <w:lang w:val="en-US" w:eastAsia="en-GB"/>
              </w:rPr>
            </w:pPr>
            <w:ins w:id="2221" w:author="Microsoft Office-gebruiker" w:date="2018-07-30T17:48:00Z">
              <w:r>
                <w:rPr>
                  <w:rFonts w:ascii="Avenir Next" w:hAnsi="Avenir Next" w:cs="Avenir Next"/>
                  <w:color w:val="000000"/>
                  <w:szCs w:val="22"/>
                  <w:lang w:val="en-US" w:eastAsia="en-GB"/>
                </w:rPr>
                <w:t>T</w:t>
              </w:r>
            </w:ins>
          </w:p>
        </w:tc>
        <w:tc>
          <w:tcPr>
            <w:tcW w:w="986" w:type="dxa"/>
            <w:tcPrChange w:id="2222" w:author="Lilian Biber" w:date="2018-08-09T11:44:00Z">
              <w:tcPr>
                <w:tcW w:w="986" w:type="dxa"/>
              </w:tcPr>
            </w:tcPrChange>
          </w:tcPr>
          <w:p w14:paraId="3C713669" w14:textId="77777777" w:rsidR="00E01953" w:rsidRPr="001D432C" w:rsidRDefault="00E01953" w:rsidP="00696C29">
            <w:pPr>
              <w:tabs>
                <w:tab w:val="left" w:pos="20"/>
                <w:tab w:val="left" w:pos="360"/>
              </w:tabs>
              <w:autoSpaceDE w:val="0"/>
              <w:autoSpaceDN w:val="0"/>
              <w:adjustRightInd w:val="0"/>
              <w:rPr>
                <w:ins w:id="2223" w:author="Microsoft Office-gebruiker" w:date="2018-07-30T16:42:00Z"/>
                <w:rFonts w:ascii="Avenir Next" w:hAnsi="Avenir Next" w:cs="Avenir Next"/>
                <w:color w:val="000000"/>
                <w:szCs w:val="22"/>
                <w:lang w:val="en-US" w:eastAsia="en-GB"/>
              </w:rPr>
            </w:pPr>
            <w:ins w:id="2224" w:author="Microsoft Office-gebruiker" w:date="2018-07-30T17:48:00Z">
              <w:r>
                <w:rPr>
                  <w:rFonts w:ascii="Avenir Next" w:hAnsi="Avenir Next" w:cs="Avenir Next"/>
                  <w:color w:val="000000"/>
                  <w:szCs w:val="22"/>
                  <w:lang w:val="en-US" w:eastAsia="en-GB"/>
                </w:rPr>
                <w:t>L</w:t>
              </w:r>
            </w:ins>
          </w:p>
        </w:tc>
        <w:tc>
          <w:tcPr>
            <w:tcW w:w="6365" w:type="dxa"/>
            <w:tcPrChange w:id="2225" w:author="Lilian Biber" w:date="2018-08-09T11:44:00Z">
              <w:tcPr>
                <w:tcW w:w="6365" w:type="dxa"/>
              </w:tcPr>
            </w:tcPrChange>
          </w:tcPr>
          <w:p w14:paraId="5E4135EE" w14:textId="77777777" w:rsidR="000D7B31" w:rsidRDefault="00EF13A5">
            <w:pPr>
              <w:tabs>
                <w:tab w:val="left" w:pos="20"/>
                <w:tab w:val="left" w:pos="360"/>
              </w:tabs>
              <w:autoSpaceDE w:val="0"/>
              <w:autoSpaceDN w:val="0"/>
              <w:adjustRightInd w:val="0"/>
              <w:rPr>
                <w:ins w:id="2226" w:author="Microsoft Office-gebruiker" w:date="2018-07-30T16:23:00Z"/>
                <w:rFonts w:ascii="Avenir Next" w:hAnsi="Avenir Next" w:cs="Avenir Next"/>
                <w:color w:val="000000"/>
                <w:szCs w:val="22"/>
                <w:lang w:val="en-US" w:eastAsia="en-GB"/>
              </w:rPr>
              <w:pPrChange w:id="2227" w:author="Microsoft Office-gebruiker" w:date="2018-07-30T16:29:00Z">
                <w:pPr>
                  <w:numPr>
                    <w:numId w:val="32"/>
                  </w:numPr>
                  <w:tabs>
                    <w:tab w:val="left" w:pos="20"/>
                    <w:tab w:val="left" w:pos="360"/>
                  </w:tabs>
                  <w:autoSpaceDE w:val="0"/>
                  <w:autoSpaceDN w:val="0"/>
                  <w:adjustRightInd w:val="0"/>
                  <w:ind w:left="360" w:hanging="360"/>
                </w:pPr>
              </w:pPrChange>
            </w:pPr>
            <w:ins w:id="2228" w:author="Microsoft Office-gebruiker" w:date="2018-07-30T16:24:00Z">
              <w:r w:rsidRPr="00EF13A5">
                <w:rPr>
                  <w:rFonts w:ascii="Avenir Next" w:hAnsi="Avenir Next" w:cs="Avenir Next"/>
                  <w:color w:val="000000"/>
                  <w:szCs w:val="22"/>
                  <w:lang w:val="en-US" w:eastAsia="en-GB"/>
                  <w:rPrChange w:id="2229" w:author="Microsoft Office-gebruiker" w:date="2018-07-30T16:24:00Z">
                    <w:rPr>
                      <w:rFonts w:ascii="Avenir Next" w:hAnsi="Avenir Next" w:cs="Avenir Next"/>
                      <w:color w:val="000000"/>
                      <w:szCs w:val="22"/>
                      <w:lang w:val="nl-NL" w:eastAsia="en-GB"/>
                    </w:rPr>
                  </w:rPrChange>
                </w:rPr>
                <w:t>Implementation of manpower planning system</w:t>
              </w:r>
            </w:ins>
          </w:p>
        </w:tc>
        <w:tc>
          <w:tcPr>
            <w:tcW w:w="1029" w:type="dxa"/>
            <w:tcPrChange w:id="2230" w:author="Lilian Biber" w:date="2018-08-09T11:44:00Z">
              <w:tcPr>
                <w:tcW w:w="1029" w:type="dxa"/>
              </w:tcPr>
            </w:tcPrChange>
          </w:tcPr>
          <w:p w14:paraId="06BED8DC" w14:textId="77777777" w:rsidR="00E01953" w:rsidRDefault="00E01953" w:rsidP="00FD0821">
            <w:pPr>
              <w:autoSpaceDE w:val="0"/>
              <w:autoSpaceDN w:val="0"/>
              <w:adjustRightInd w:val="0"/>
              <w:rPr>
                <w:ins w:id="2231" w:author="Microsoft Office-gebruiker" w:date="2018-07-30T16:23:00Z"/>
                <w:szCs w:val="22"/>
                <w:lang w:val="en-US"/>
              </w:rPr>
            </w:pPr>
          </w:p>
        </w:tc>
        <w:tc>
          <w:tcPr>
            <w:tcW w:w="1090" w:type="dxa"/>
            <w:tcPrChange w:id="2232" w:author="Lilian Biber" w:date="2018-08-09T11:44:00Z">
              <w:tcPr>
                <w:tcW w:w="1090" w:type="dxa"/>
              </w:tcPr>
            </w:tcPrChange>
          </w:tcPr>
          <w:p w14:paraId="62922AE3" w14:textId="77777777" w:rsidR="00E01953" w:rsidRDefault="00E01953" w:rsidP="00FD0821">
            <w:pPr>
              <w:autoSpaceDE w:val="0"/>
              <w:autoSpaceDN w:val="0"/>
              <w:adjustRightInd w:val="0"/>
              <w:rPr>
                <w:ins w:id="2233" w:author="Microsoft Office-gebruiker" w:date="2018-07-30T16:23:00Z"/>
                <w:szCs w:val="22"/>
                <w:lang w:val="en-US"/>
              </w:rPr>
            </w:pPr>
          </w:p>
        </w:tc>
        <w:tc>
          <w:tcPr>
            <w:tcW w:w="1090" w:type="dxa"/>
            <w:tcPrChange w:id="2234" w:author="Lilian Biber" w:date="2018-08-09T11:44:00Z">
              <w:tcPr>
                <w:tcW w:w="1090" w:type="dxa"/>
              </w:tcPr>
            </w:tcPrChange>
          </w:tcPr>
          <w:p w14:paraId="1C8444CC" w14:textId="77777777" w:rsidR="00E01953" w:rsidRDefault="00E01953" w:rsidP="00FD0821">
            <w:pPr>
              <w:autoSpaceDE w:val="0"/>
              <w:autoSpaceDN w:val="0"/>
              <w:adjustRightInd w:val="0"/>
              <w:rPr>
                <w:ins w:id="2235" w:author="Microsoft Office-gebruiker" w:date="2018-07-30T16:23:00Z"/>
                <w:szCs w:val="22"/>
                <w:lang w:val="en-US"/>
              </w:rPr>
            </w:pPr>
            <w:ins w:id="2236" w:author="Microsoft Office-gebruiker" w:date="2018-07-30T16:32:00Z">
              <w:r>
                <w:rPr>
                  <w:szCs w:val="22"/>
                  <w:lang w:val="en-US"/>
                </w:rPr>
                <w:t>X</w:t>
              </w:r>
            </w:ins>
          </w:p>
        </w:tc>
        <w:tc>
          <w:tcPr>
            <w:tcW w:w="1090" w:type="dxa"/>
            <w:tcPrChange w:id="2237" w:author="Lilian Biber" w:date="2018-08-09T11:44:00Z">
              <w:tcPr>
                <w:tcW w:w="1090" w:type="dxa"/>
              </w:tcPr>
            </w:tcPrChange>
          </w:tcPr>
          <w:p w14:paraId="19500307" w14:textId="77777777" w:rsidR="00E01953" w:rsidRDefault="00E01953" w:rsidP="00FD0821">
            <w:pPr>
              <w:autoSpaceDE w:val="0"/>
              <w:autoSpaceDN w:val="0"/>
              <w:adjustRightInd w:val="0"/>
              <w:rPr>
                <w:ins w:id="2238" w:author="Microsoft Office-gebruiker" w:date="2018-07-30T16:23:00Z"/>
                <w:szCs w:val="22"/>
                <w:lang w:val="en-US"/>
              </w:rPr>
            </w:pPr>
          </w:p>
        </w:tc>
        <w:tc>
          <w:tcPr>
            <w:tcW w:w="1090" w:type="dxa"/>
            <w:tcPrChange w:id="2239" w:author="Lilian Biber" w:date="2018-08-09T11:44:00Z">
              <w:tcPr>
                <w:tcW w:w="1090" w:type="dxa"/>
              </w:tcPr>
            </w:tcPrChange>
          </w:tcPr>
          <w:p w14:paraId="2D90F0DF" w14:textId="77777777" w:rsidR="00E01953" w:rsidRDefault="00E01953" w:rsidP="00FD0821">
            <w:pPr>
              <w:autoSpaceDE w:val="0"/>
              <w:autoSpaceDN w:val="0"/>
              <w:adjustRightInd w:val="0"/>
              <w:rPr>
                <w:ins w:id="2240" w:author="Microsoft Office-gebruiker" w:date="2018-07-31T08:01:00Z"/>
                <w:szCs w:val="22"/>
                <w:lang w:val="en-US"/>
              </w:rPr>
            </w:pPr>
          </w:p>
        </w:tc>
      </w:tr>
      <w:tr w:rsidR="00E01953" w14:paraId="1B502E15" w14:textId="77777777" w:rsidTr="00E01953">
        <w:trPr>
          <w:ins w:id="2241" w:author="Microsoft Office-gebruiker" w:date="2018-07-30T16:23:00Z"/>
        </w:trPr>
        <w:tc>
          <w:tcPr>
            <w:tcW w:w="747" w:type="dxa"/>
            <w:tcPrChange w:id="2242" w:author="Lilian Biber" w:date="2018-08-09T11:44:00Z">
              <w:tcPr>
                <w:tcW w:w="747" w:type="dxa"/>
              </w:tcPr>
            </w:tcPrChange>
          </w:tcPr>
          <w:p w14:paraId="2DEBC514" w14:textId="77777777" w:rsidR="00E01953" w:rsidRPr="00527E7D" w:rsidRDefault="00E01953" w:rsidP="00696C29">
            <w:pPr>
              <w:tabs>
                <w:tab w:val="left" w:pos="20"/>
                <w:tab w:val="left" w:pos="360"/>
              </w:tabs>
              <w:autoSpaceDE w:val="0"/>
              <w:autoSpaceDN w:val="0"/>
              <w:adjustRightInd w:val="0"/>
              <w:rPr>
                <w:ins w:id="2243" w:author="Microsoft Office-gebruiker" w:date="2018-07-30T16:39:00Z"/>
                <w:rFonts w:ascii="Avenir Next" w:hAnsi="Avenir Next" w:cs="Avenir Next"/>
                <w:color w:val="000000"/>
                <w:szCs w:val="22"/>
                <w:lang w:val="en-US" w:eastAsia="en-GB"/>
              </w:rPr>
            </w:pPr>
            <w:ins w:id="2244" w:author="Microsoft Office-gebruiker" w:date="2018-07-30T17:39:00Z">
              <w:r>
                <w:rPr>
                  <w:rFonts w:ascii="Avenir Next" w:hAnsi="Avenir Next" w:cs="Avenir Next"/>
                  <w:color w:val="000000"/>
                  <w:szCs w:val="22"/>
                  <w:lang w:val="en-US" w:eastAsia="en-GB"/>
                </w:rPr>
                <w:t>T</w:t>
              </w:r>
            </w:ins>
          </w:p>
        </w:tc>
        <w:tc>
          <w:tcPr>
            <w:tcW w:w="986" w:type="dxa"/>
            <w:tcPrChange w:id="2245" w:author="Lilian Biber" w:date="2018-08-09T11:44:00Z">
              <w:tcPr>
                <w:tcW w:w="986" w:type="dxa"/>
              </w:tcPr>
            </w:tcPrChange>
          </w:tcPr>
          <w:p w14:paraId="48F46CA7" w14:textId="77777777" w:rsidR="00E01953" w:rsidRPr="00527E7D" w:rsidRDefault="00E01953" w:rsidP="00696C29">
            <w:pPr>
              <w:tabs>
                <w:tab w:val="left" w:pos="20"/>
                <w:tab w:val="left" w:pos="360"/>
              </w:tabs>
              <w:autoSpaceDE w:val="0"/>
              <w:autoSpaceDN w:val="0"/>
              <w:adjustRightInd w:val="0"/>
              <w:rPr>
                <w:ins w:id="2246" w:author="Microsoft Office-gebruiker" w:date="2018-07-30T16:42:00Z"/>
                <w:rFonts w:ascii="Avenir Next" w:hAnsi="Avenir Next" w:cs="Avenir Next"/>
                <w:color w:val="000000"/>
                <w:szCs w:val="22"/>
                <w:lang w:val="en-US" w:eastAsia="en-GB"/>
              </w:rPr>
            </w:pPr>
            <w:ins w:id="2247" w:author="Microsoft Office-gebruiker" w:date="2018-07-30T17:38:00Z">
              <w:r>
                <w:rPr>
                  <w:rFonts w:ascii="Avenir Next" w:hAnsi="Avenir Next" w:cs="Avenir Next"/>
                  <w:color w:val="000000"/>
                  <w:szCs w:val="22"/>
                  <w:lang w:val="en-US" w:eastAsia="en-GB"/>
                </w:rPr>
                <w:t>L</w:t>
              </w:r>
            </w:ins>
          </w:p>
        </w:tc>
        <w:tc>
          <w:tcPr>
            <w:tcW w:w="6365" w:type="dxa"/>
            <w:tcPrChange w:id="2248" w:author="Lilian Biber" w:date="2018-08-09T11:44:00Z">
              <w:tcPr>
                <w:tcW w:w="6365" w:type="dxa"/>
              </w:tcPr>
            </w:tcPrChange>
          </w:tcPr>
          <w:p w14:paraId="63F91B15" w14:textId="77777777" w:rsidR="000D7B31" w:rsidRDefault="00E01953">
            <w:pPr>
              <w:tabs>
                <w:tab w:val="left" w:pos="20"/>
                <w:tab w:val="left" w:pos="360"/>
              </w:tabs>
              <w:autoSpaceDE w:val="0"/>
              <w:autoSpaceDN w:val="0"/>
              <w:adjustRightInd w:val="0"/>
              <w:rPr>
                <w:ins w:id="2249" w:author="Microsoft Office-gebruiker" w:date="2018-07-30T16:23:00Z"/>
                <w:rFonts w:ascii="Avenir Next" w:hAnsi="Avenir Next" w:cs="Avenir Next"/>
                <w:color w:val="000000"/>
                <w:szCs w:val="22"/>
                <w:lang w:val="en-US" w:eastAsia="en-GB"/>
              </w:rPr>
              <w:pPrChange w:id="2250" w:author="Microsoft Office-gebruiker" w:date="2018-07-30T16:29:00Z">
                <w:pPr>
                  <w:numPr>
                    <w:numId w:val="32"/>
                  </w:numPr>
                  <w:tabs>
                    <w:tab w:val="left" w:pos="20"/>
                    <w:tab w:val="left" w:pos="360"/>
                  </w:tabs>
                  <w:autoSpaceDE w:val="0"/>
                  <w:autoSpaceDN w:val="0"/>
                  <w:adjustRightInd w:val="0"/>
                  <w:ind w:left="360" w:hanging="360"/>
                </w:pPr>
              </w:pPrChange>
            </w:pPr>
            <w:ins w:id="2251" w:author="Microsoft Office-gebruiker" w:date="2018-07-30T16:24:00Z">
              <w:r w:rsidRPr="00527E7D">
                <w:rPr>
                  <w:rFonts w:ascii="Avenir Next" w:hAnsi="Avenir Next" w:cs="Avenir Next"/>
                  <w:color w:val="000000"/>
                  <w:szCs w:val="22"/>
                  <w:lang w:val="en-US" w:eastAsia="en-GB"/>
                </w:rPr>
                <w:t>Communication and evaluation of sick leave policy</w:t>
              </w:r>
            </w:ins>
          </w:p>
        </w:tc>
        <w:tc>
          <w:tcPr>
            <w:tcW w:w="1029" w:type="dxa"/>
            <w:tcPrChange w:id="2252" w:author="Lilian Biber" w:date="2018-08-09T11:44:00Z">
              <w:tcPr>
                <w:tcW w:w="1029" w:type="dxa"/>
              </w:tcPr>
            </w:tcPrChange>
          </w:tcPr>
          <w:p w14:paraId="6690DB5B" w14:textId="77777777" w:rsidR="00E01953" w:rsidRDefault="00E01953" w:rsidP="00FD0821">
            <w:pPr>
              <w:autoSpaceDE w:val="0"/>
              <w:autoSpaceDN w:val="0"/>
              <w:adjustRightInd w:val="0"/>
              <w:rPr>
                <w:ins w:id="2253" w:author="Microsoft Office-gebruiker" w:date="2018-07-30T16:23:00Z"/>
                <w:szCs w:val="22"/>
                <w:lang w:val="en-US"/>
              </w:rPr>
            </w:pPr>
          </w:p>
        </w:tc>
        <w:tc>
          <w:tcPr>
            <w:tcW w:w="1090" w:type="dxa"/>
            <w:tcPrChange w:id="2254" w:author="Lilian Biber" w:date="2018-08-09T11:44:00Z">
              <w:tcPr>
                <w:tcW w:w="1090" w:type="dxa"/>
              </w:tcPr>
            </w:tcPrChange>
          </w:tcPr>
          <w:p w14:paraId="5E3C0D05" w14:textId="77777777" w:rsidR="00E01953" w:rsidRDefault="00E01953" w:rsidP="00FD0821">
            <w:pPr>
              <w:autoSpaceDE w:val="0"/>
              <w:autoSpaceDN w:val="0"/>
              <w:adjustRightInd w:val="0"/>
              <w:rPr>
                <w:ins w:id="2255" w:author="Microsoft Office-gebruiker" w:date="2018-07-30T16:23:00Z"/>
                <w:szCs w:val="22"/>
                <w:lang w:val="en-US"/>
              </w:rPr>
            </w:pPr>
          </w:p>
        </w:tc>
        <w:tc>
          <w:tcPr>
            <w:tcW w:w="1090" w:type="dxa"/>
            <w:tcPrChange w:id="2256" w:author="Lilian Biber" w:date="2018-08-09T11:44:00Z">
              <w:tcPr>
                <w:tcW w:w="1090" w:type="dxa"/>
              </w:tcPr>
            </w:tcPrChange>
          </w:tcPr>
          <w:p w14:paraId="40CC6649" w14:textId="77777777" w:rsidR="00E01953" w:rsidRDefault="00E01953" w:rsidP="00FD0821">
            <w:pPr>
              <w:autoSpaceDE w:val="0"/>
              <w:autoSpaceDN w:val="0"/>
              <w:adjustRightInd w:val="0"/>
              <w:rPr>
                <w:ins w:id="2257" w:author="Microsoft Office-gebruiker" w:date="2018-07-30T16:23:00Z"/>
                <w:szCs w:val="22"/>
                <w:lang w:val="en-US"/>
              </w:rPr>
            </w:pPr>
            <w:ins w:id="2258" w:author="Microsoft Office-gebruiker" w:date="2018-07-30T16:32:00Z">
              <w:r>
                <w:rPr>
                  <w:szCs w:val="22"/>
                  <w:lang w:val="en-US"/>
                </w:rPr>
                <w:t>X</w:t>
              </w:r>
            </w:ins>
          </w:p>
        </w:tc>
        <w:tc>
          <w:tcPr>
            <w:tcW w:w="1090" w:type="dxa"/>
            <w:tcPrChange w:id="2259" w:author="Lilian Biber" w:date="2018-08-09T11:44:00Z">
              <w:tcPr>
                <w:tcW w:w="1090" w:type="dxa"/>
              </w:tcPr>
            </w:tcPrChange>
          </w:tcPr>
          <w:p w14:paraId="7C7CE6D1" w14:textId="77777777" w:rsidR="00E01953" w:rsidRDefault="00E01953" w:rsidP="00FD0821">
            <w:pPr>
              <w:autoSpaceDE w:val="0"/>
              <w:autoSpaceDN w:val="0"/>
              <w:adjustRightInd w:val="0"/>
              <w:rPr>
                <w:ins w:id="2260" w:author="Microsoft Office-gebruiker" w:date="2018-07-30T16:23:00Z"/>
                <w:szCs w:val="22"/>
                <w:lang w:val="en-US"/>
              </w:rPr>
            </w:pPr>
          </w:p>
        </w:tc>
        <w:tc>
          <w:tcPr>
            <w:tcW w:w="1090" w:type="dxa"/>
            <w:tcPrChange w:id="2261" w:author="Lilian Biber" w:date="2018-08-09T11:44:00Z">
              <w:tcPr>
                <w:tcW w:w="1090" w:type="dxa"/>
              </w:tcPr>
            </w:tcPrChange>
          </w:tcPr>
          <w:p w14:paraId="5EAFDA22" w14:textId="77777777" w:rsidR="00E01953" w:rsidRDefault="00E01953" w:rsidP="00FD0821">
            <w:pPr>
              <w:autoSpaceDE w:val="0"/>
              <w:autoSpaceDN w:val="0"/>
              <w:adjustRightInd w:val="0"/>
              <w:rPr>
                <w:ins w:id="2262" w:author="Microsoft Office-gebruiker" w:date="2018-07-31T08:01:00Z"/>
                <w:szCs w:val="22"/>
                <w:lang w:val="en-US"/>
              </w:rPr>
            </w:pPr>
          </w:p>
        </w:tc>
      </w:tr>
      <w:tr w:rsidR="00E01953" w14:paraId="2E024783" w14:textId="77777777" w:rsidTr="00E01953">
        <w:trPr>
          <w:ins w:id="2263" w:author="Microsoft Office-gebruiker" w:date="2018-07-30T16:23:00Z"/>
        </w:trPr>
        <w:tc>
          <w:tcPr>
            <w:tcW w:w="747" w:type="dxa"/>
            <w:tcPrChange w:id="2264" w:author="Lilian Biber" w:date="2018-08-09T11:44:00Z">
              <w:tcPr>
                <w:tcW w:w="747" w:type="dxa"/>
              </w:tcPr>
            </w:tcPrChange>
          </w:tcPr>
          <w:p w14:paraId="6E04AC66" w14:textId="77777777" w:rsidR="00E01953" w:rsidRPr="00536807" w:rsidRDefault="00E01953" w:rsidP="00696C29">
            <w:pPr>
              <w:tabs>
                <w:tab w:val="left" w:pos="20"/>
                <w:tab w:val="left" w:pos="360"/>
              </w:tabs>
              <w:autoSpaceDE w:val="0"/>
              <w:autoSpaceDN w:val="0"/>
              <w:adjustRightInd w:val="0"/>
              <w:rPr>
                <w:ins w:id="2265" w:author="Microsoft Office-gebruiker" w:date="2018-07-30T16:39:00Z"/>
                <w:rFonts w:ascii="Avenir Next" w:hAnsi="Avenir Next" w:cs="Avenir Next"/>
                <w:color w:val="000000"/>
                <w:szCs w:val="22"/>
                <w:lang w:val="en-US" w:eastAsia="en-GB"/>
              </w:rPr>
            </w:pPr>
            <w:ins w:id="2266" w:author="Microsoft Office-gebruiker" w:date="2018-07-30T17:39:00Z">
              <w:r>
                <w:rPr>
                  <w:rFonts w:ascii="Avenir Next" w:hAnsi="Avenir Next" w:cs="Avenir Next"/>
                  <w:color w:val="000000"/>
                  <w:szCs w:val="22"/>
                  <w:lang w:val="en-US" w:eastAsia="en-GB"/>
                </w:rPr>
                <w:t>T</w:t>
              </w:r>
            </w:ins>
          </w:p>
        </w:tc>
        <w:tc>
          <w:tcPr>
            <w:tcW w:w="986" w:type="dxa"/>
            <w:tcPrChange w:id="2267" w:author="Lilian Biber" w:date="2018-08-09T11:44:00Z">
              <w:tcPr>
                <w:tcW w:w="986" w:type="dxa"/>
              </w:tcPr>
            </w:tcPrChange>
          </w:tcPr>
          <w:p w14:paraId="4456BDEA" w14:textId="77777777" w:rsidR="00E01953" w:rsidRPr="00536807" w:rsidRDefault="00E01953" w:rsidP="00696C29">
            <w:pPr>
              <w:tabs>
                <w:tab w:val="left" w:pos="20"/>
                <w:tab w:val="left" w:pos="360"/>
              </w:tabs>
              <w:autoSpaceDE w:val="0"/>
              <w:autoSpaceDN w:val="0"/>
              <w:adjustRightInd w:val="0"/>
              <w:rPr>
                <w:ins w:id="2268" w:author="Microsoft Office-gebruiker" w:date="2018-07-30T16:42:00Z"/>
                <w:rFonts w:ascii="Avenir Next" w:hAnsi="Avenir Next" w:cs="Avenir Next"/>
                <w:color w:val="000000"/>
                <w:szCs w:val="22"/>
                <w:lang w:val="en-US" w:eastAsia="en-GB"/>
              </w:rPr>
            </w:pPr>
            <w:ins w:id="2269" w:author="Microsoft Office-gebruiker" w:date="2018-07-30T17:39:00Z">
              <w:r>
                <w:rPr>
                  <w:rFonts w:ascii="Avenir Next" w:hAnsi="Avenir Next" w:cs="Avenir Next"/>
                  <w:color w:val="000000"/>
                  <w:szCs w:val="22"/>
                  <w:lang w:val="en-US" w:eastAsia="en-GB"/>
                </w:rPr>
                <w:t>L</w:t>
              </w:r>
            </w:ins>
          </w:p>
        </w:tc>
        <w:tc>
          <w:tcPr>
            <w:tcW w:w="6365" w:type="dxa"/>
            <w:tcPrChange w:id="2270" w:author="Lilian Biber" w:date="2018-08-09T11:44:00Z">
              <w:tcPr>
                <w:tcW w:w="6365" w:type="dxa"/>
              </w:tcPr>
            </w:tcPrChange>
          </w:tcPr>
          <w:p w14:paraId="4EC09366" w14:textId="77777777" w:rsidR="000D7B31" w:rsidRDefault="00E01953">
            <w:pPr>
              <w:tabs>
                <w:tab w:val="left" w:pos="20"/>
                <w:tab w:val="left" w:pos="360"/>
              </w:tabs>
              <w:autoSpaceDE w:val="0"/>
              <w:autoSpaceDN w:val="0"/>
              <w:adjustRightInd w:val="0"/>
              <w:rPr>
                <w:ins w:id="2271" w:author="Microsoft Office-gebruiker" w:date="2018-07-30T16:23:00Z"/>
                <w:rFonts w:ascii="Avenir Next" w:hAnsi="Avenir Next" w:cs="Avenir Next"/>
                <w:color w:val="000000"/>
                <w:szCs w:val="22"/>
                <w:lang w:val="en-US" w:eastAsia="en-GB"/>
              </w:rPr>
              <w:pPrChange w:id="2272" w:author="Microsoft Office-gebruiker" w:date="2018-07-30T16:29:00Z">
                <w:pPr>
                  <w:numPr>
                    <w:numId w:val="32"/>
                  </w:numPr>
                  <w:tabs>
                    <w:tab w:val="left" w:pos="20"/>
                    <w:tab w:val="left" w:pos="360"/>
                  </w:tabs>
                  <w:autoSpaceDE w:val="0"/>
                  <w:autoSpaceDN w:val="0"/>
                  <w:adjustRightInd w:val="0"/>
                  <w:ind w:left="360" w:hanging="360"/>
                </w:pPr>
              </w:pPrChange>
            </w:pPr>
            <w:ins w:id="2273" w:author="Microsoft Office-gebruiker" w:date="2018-07-30T16:24:00Z">
              <w:r w:rsidRPr="00536807">
                <w:rPr>
                  <w:rFonts w:ascii="Avenir Next" w:hAnsi="Avenir Next" w:cs="Avenir Next"/>
                  <w:color w:val="000000"/>
                  <w:szCs w:val="22"/>
                  <w:lang w:val="en-US" w:eastAsia="en-GB"/>
                </w:rPr>
                <w:t>Communication and evaluation of drugs and alcohol policy</w:t>
              </w:r>
            </w:ins>
          </w:p>
        </w:tc>
        <w:tc>
          <w:tcPr>
            <w:tcW w:w="1029" w:type="dxa"/>
            <w:tcPrChange w:id="2274" w:author="Lilian Biber" w:date="2018-08-09T11:44:00Z">
              <w:tcPr>
                <w:tcW w:w="1029" w:type="dxa"/>
              </w:tcPr>
            </w:tcPrChange>
          </w:tcPr>
          <w:p w14:paraId="4CE37E48" w14:textId="77777777" w:rsidR="00E01953" w:rsidRDefault="00E01953" w:rsidP="00FD0821">
            <w:pPr>
              <w:autoSpaceDE w:val="0"/>
              <w:autoSpaceDN w:val="0"/>
              <w:adjustRightInd w:val="0"/>
              <w:rPr>
                <w:ins w:id="2275" w:author="Microsoft Office-gebruiker" w:date="2018-07-30T16:23:00Z"/>
                <w:szCs w:val="22"/>
                <w:lang w:val="en-US"/>
              </w:rPr>
            </w:pPr>
          </w:p>
        </w:tc>
        <w:tc>
          <w:tcPr>
            <w:tcW w:w="1090" w:type="dxa"/>
            <w:tcPrChange w:id="2276" w:author="Lilian Biber" w:date="2018-08-09T11:44:00Z">
              <w:tcPr>
                <w:tcW w:w="1090" w:type="dxa"/>
              </w:tcPr>
            </w:tcPrChange>
          </w:tcPr>
          <w:p w14:paraId="4E705BE8" w14:textId="77777777" w:rsidR="00E01953" w:rsidRDefault="00E01953" w:rsidP="00FD0821">
            <w:pPr>
              <w:autoSpaceDE w:val="0"/>
              <w:autoSpaceDN w:val="0"/>
              <w:adjustRightInd w:val="0"/>
              <w:rPr>
                <w:ins w:id="2277" w:author="Microsoft Office-gebruiker" w:date="2018-07-30T16:23:00Z"/>
                <w:szCs w:val="22"/>
                <w:lang w:val="en-US"/>
              </w:rPr>
            </w:pPr>
          </w:p>
        </w:tc>
        <w:tc>
          <w:tcPr>
            <w:tcW w:w="1090" w:type="dxa"/>
            <w:tcPrChange w:id="2278" w:author="Lilian Biber" w:date="2018-08-09T11:44:00Z">
              <w:tcPr>
                <w:tcW w:w="1090" w:type="dxa"/>
              </w:tcPr>
            </w:tcPrChange>
          </w:tcPr>
          <w:p w14:paraId="4782C59F" w14:textId="77777777" w:rsidR="00E01953" w:rsidRDefault="00E01953" w:rsidP="00FD0821">
            <w:pPr>
              <w:autoSpaceDE w:val="0"/>
              <w:autoSpaceDN w:val="0"/>
              <w:adjustRightInd w:val="0"/>
              <w:rPr>
                <w:ins w:id="2279" w:author="Microsoft Office-gebruiker" w:date="2018-07-30T16:23:00Z"/>
                <w:szCs w:val="22"/>
                <w:lang w:val="en-US"/>
              </w:rPr>
            </w:pPr>
            <w:ins w:id="2280" w:author="Microsoft Office-gebruiker" w:date="2018-07-30T16:32:00Z">
              <w:r>
                <w:rPr>
                  <w:szCs w:val="22"/>
                  <w:lang w:val="en-US"/>
                </w:rPr>
                <w:t>X</w:t>
              </w:r>
            </w:ins>
          </w:p>
        </w:tc>
        <w:tc>
          <w:tcPr>
            <w:tcW w:w="1090" w:type="dxa"/>
            <w:tcPrChange w:id="2281" w:author="Lilian Biber" w:date="2018-08-09T11:44:00Z">
              <w:tcPr>
                <w:tcW w:w="1090" w:type="dxa"/>
              </w:tcPr>
            </w:tcPrChange>
          </w:tcPr>
          <w:p w14:paraId="7EE445A4" w14:textId="77777777" w:rsidR="00E01953" w:rsidRDefault="00E01953" w:rsidP="00FD0821">
            <w:pPr>
              <w:autoSpaceDE w:val="0"/>
              <w:autoSpaceDN w:val="0"/>
              <w:adjustRightInd w:val="0"/>
              <w:rPr>
                <w:ins w:id="2282" w:author="Microsoft Office-gebruiker" w:date="2018-07-30T16:23:00Z"/>
                <w:szCs w:val="22"/>
                <w:lang w:val="en-US"/>
              </w:rPr>
            </w:pPr>
          </w:p>
        </w:tc>
        <w:tc>
          <w:tcPr>
            <w:tcW w:w="1090" w:type="dxa"/>
            <w:tcPrChange w:id="2283" w:author="Lilian Biber" w:date="2018-08-09T11:44:00Z">
              <w:tcPr>
                <w:tcW w:w="1090" w:type="dxa"/>
              </w:tcPr>
            </w:tcPrChange>
          </w:tcPr>
          <w:p w14:paraId="16509F77" w14:textId="77777777" w:rsidR="00E01953" w:rsidRDefault="00E01953" w:rsidP="00FD0821">
            <w:pPr>
              <w:autoSpaceDE w:val="0"/>
              <w:autoSpaceDN w:val="0"/>
              <w:adjustRightInd w:val="0"/>
              <w:rPr>
                <w:ins w:id="2284" w:author="Microsoft Office-gebruiker" w:date="2018-07-31T08:01:00Z"/>
                <w:szCs w:val="22"/>
                <w:lang w:val="en-US"/>
              </w:rPr>
            </w:pPr>
          </w:p>
        </w:tc>
      </w:tr>
      <w:tr w:rsidR="00E01953" w14:paraId="063BA9D7" w14:textId="77777777" w:rsidTr="00E01953">
        <w:trPr>
          <w:ins w:id="2285" w:author="Microsoft Office-gebruiker" w:date="2018-07-30T16:22:00Z"/>
        </w:trPr>
        <w:tc>
          <w:tcPr>
            <w:tcW w:w="747" w:type="dxa"/>
            <w:tcPrChange w:id="2286" w:author="Lilian Biber" w:date="2018-08-09T11:44:00Z">
              <w:tcPr>
                <w:tcW w:w="747" w:type="dxa"/>
              </w:tcPr>
            </w:tcPrChange>
          </w:tcPr>
          <w:p w14:paraId="287E37AB" w14:textId="77777777" w:rsidR="00E01953" w:rsidRPr="001D432C" w:rsidRDefault="00E01953" w:rsidP="00696C29">
            <w:pPr>
              <w:tabs>
                <w:tab w:val="left" w:pos="20"/>
                <w:tab w:val="left" w:pos="360"/>
              </w:tabs>
              <w:autoSpaceDE w:val="0"/>
              <w:autoSpaceDN w:val="0"/>
              <w:adjustRightInd w:val="0"/>
              <w:rPr>
                <w:ins w:id="2287" w:author="Microsoft Office-gebruiker" w:date="2018-07-30T16:39:00Z"/>
                <w:rFonts w:ascii="Avenir Next" w:hAnsi="Avenir Next" w:cs="Avenir Next"/>
                <w:color w:val="000000"/>
                <w:szCs w:val="22"/>
                <w:lang w:val="en-US" w:eastAsia="en-GB"/>
              </w:rPr>
            </w:pPr>
            <w:ins w:id="2288" w:author="Microsoft Office-gebruiker" w:date="2018-07-30T17:49:00Z">
              <w:r>
                <w:rPr>
                  <w:rFonts w:ascii="Avenir Next" w:hAnsi="Avenir Next" w:cs="Avenir Next"/>
                  <w:color w:val="000000"/>
                  <w:szCs w:val="22"/>
                  <w:lang w:val="en-US" w:eastAsia="en-GB"/>
                </w:rPr>
                <w:t>T</w:t>
              </w:r>
            </w:ins>
          </w:p>
        </w:tc>
        <w:tc>
          <w:tcPr>
            <w:tcW w:w="986" w:type="dxa"/>
            <w:tcPrChange w:id="2289" w:author="Lilian Biber" w:date="2018-08-09T11:44:00Z">
              <w:tcPr>
                <w:tcW w:w="986" w:type="dxa"/>
              </w:tcPr>
            </w:tcPrChange>
          </w:tcPr>
          <w:p w14:paraId="0D2A751D" w14:textId="77777777" w:rsidR="00E01953" w:rsidRPr="001D432C" w:rsidRDefault="00E01953" w:rsidP="00696C29">
            <w:pPr>
              <w:tabs>
                <w:tab w:val="left" w:pos="20"/>
                <w:tab w:val="left" w:pos="360"/>
              </w:tabs>
              <w:autoSpaceDE w:val="0"/>
              <w:autoSpaceDN w:val="0"/>
              <w:adjustRightInd w:val="0"/>
              <w:rPr>
                <w:ins w:id="2290" w:author="Microsoft Office-gebruiker" w:date="2018-07-30T16:42:00Z"/>
                <w:rFonts w:ascii="Avenir Next" w:hAnsi="Avenir Next" w:cs="Avenir Next"/>
                <w:color w:val="000000"/>
                <w:szCs w:val="22"/>
                <w:lang w:val="en-US" w:eastAsia="en-GB"/>
              </w:rPr>
            </w:pPr>
            <w:ins w:id="2291" w:author="Microsoft Office-gebruiker" w:date="2018-07-30T17:49:00Z">
              <w:r>
                <w:rPr>
                  <w:rFonts w:ascii="Avenir Next" w:hAnsi="Avenir Next" w:cs="Avenir Next"/>
                  <w:color w:val="000000"/>
                  <w:szCs w:val="22"/>
                  <w:lang w:val="en-US" w:eastAsia="en-GB"/>
                </w:rPr>
                <w:t>E</w:t>
              </w:r>
            </w:ins>
          </w:p>
        </w:tc>
        <w:tc>
          <w:tcPr>
            <w:tcW w:w="6365" w:type="dxa"/>
            <w:tcPrChange w:id="2292" w:author="Lilian Biber" w:date="2018-08-09T11:44:00Z">
              <w:tcPr>
                <w:tcW w:w="6365" w:type="dxa"/>
              </w:tcPr>
            </w:tcPrChange>
          </w:tcPr>
          <w:p w14:paraId="30DB92C8" w14:textId="77777777" w:rsidR="000D7B31" w:rsidRDefault="00EF13A5">
            <w:pPr>
              <w:tabs>
                <w:tab w:val="left" w:pos="20"/>
                <w:tab w:val="left" w:pos="360"/>
              </w:tabs>
              <w:autoSpaceDE w:val="0"/>
              <w:autoSpaceDN w:val="0"/>
              <w:adjustRightInd w:val="0"/>
              <w:rPr>
                <w:ins w:id="2293" w:author="Microsoft Office-gebruiker" w:date="2018-07-30T16:22:00Z"/>
                <w:rFonts w:ascii="Avenir Next" w:hAnsi="Avenir Next" w:cs="Avenir Next"/>
                <w:color w:val="000000"/>
                <w:szCs w:val="22"/>
                <w:lang w:val="en-US" w:eastAsia="en-GB"/>
                <w:rPrChange w:id="2294" w:author="Microsoft Office-gebruiker" w:date="2018-07-30T16:24:00Z">
                  <w:rPr>
                    <w:ins w:id="2295" w:author="Microsoft Office-gebruiker" w:date="2018-07-30T16:22:00Z"/>
                    <w:rFonts w:ascii="Avenir Next" w:hAnsi="Avenir Next" w:cs="Avenir Next"/>
                    <w:color w:val="000000"/>
                    <w:szCs w:val="22"/>
                    <w:lang w:val="nl-NL" w:eastAsia="en-GB"/>
                  </w:rPr>
                </w:rPrChange>
              </w:rPr>
              <w:pPrChange w:id="2296" w:author="Microsoft Office-gebruiker" w:date="2018-07-30T16:29:00Z">
                <w:pPr>
                  <w:numPr>
                    <w:numId w:val="32"/>
                  </w:numPr>
                  <w:tabs>
                    <w:tab w:val="left" w:pos="20"/>
                    <w:tab w:val="left" w:pos="360"/>
                  </w:tabs>
                  <w:autoSpaceDE w:val="0"/>
                  <w:autoSpaceDN w:val="0"/>
                  <w:adjustRightInd w:val="0"/>
                  <w:ind w:left="360" w:hanging="360"/>
                </w:pPr>
              </w:pPrChange>
            </w:pPr>
            <w:ins w:id="2297" w:author="Microsoft Office-gebruiker" w:date="2018-07-30T16:23:00Z">
              <w:r w:rsidRPr="00EF13A5">
                <w:rPr>
                  <w:rFonts w:ascii="Avenir Next" w:hAnsi="Avenir Next" w:cs="Avenir Next"/>
                  <w:color w:val="000000"/>
                  <w:szCs w:val="22"/>
                  <w:lang w:val="en-US" w:eastAsia="en-GB"/>
                  <w:rPrChange w:id="2298" w:author="Microsoft Office-gebruiker" w:date="2018-07-30T16:23:00Z">
                    <w:rPr>
                      <w:rFonts w:ascii="Avenir Next" w:hAnsi="Avenir Next" w:cs="Avenir Next"/>
                      <w:color w:val="000000"/>
                      <w:szCs w:val="22"/>
                      <w:lang w:val="nl-NL" w:eastAsia="en-GB"/>
                    </w:rPr>
                  </w:rPrChange>
                </w:rPr>
                <w:t>Evaluate and monitor port strategies</w:t>
              </w:r>
            </w:ins>
          </w:p>
        </w:tc>
        <w:tc>
          <w:tcPr>
            <w:tcW w:w="1029" w:type="dxa"/>
            <w:tcPrChange w:id="2299" w:author="Lilian Biber" w:date="2018-08-09T11:44:00Z">
              <w:tcPr>
                <w:tcW w:w="1029" w:type="dxa"/>
              </w:tcPr>
            </w:tcPrChange>
          </w:tcPr>
          <w:p w14:paraId="729AD3CD" w14:textId="77777777" w:rsidR="00E01953" w:rsidRDefault="00E01953" w:rsidP="00FD0821">
            <w:pPr>
              <w:autoSpaceDE w:val="0"/>
              <w:autoSpaceDN w:val="0"/>
              <w:adjustRightInd w:val="0"/>
              <w:rPr>
                <w:ins w:id="2300" w:author="Microsoft Office-gebruiker" w:date="2018-07-30T16:22:00Z"/>
                <w:szCs w:val="22"/>
                <w:lang w:val="en-US"/>
              </w:rPr>
            </w:pPr>
          </w:p>
        </w:tc>
        <w:tc>
          <w:tcPr>
            <w:tcW w:w="1090" w:type="dxa"/>
            <w:tcPrChange w:id="2301" w:author="Lilian Biber" w:date="2018-08-09T11:44:00Z">
              <w:tcPr>
                <w:tcW w:w="1090" w:type="dxa"/>
              </w:tcPr>
            </w:tcPrChange>
          </w:tcPr>
          <w:p w14:paraId="38BC54D0" w14:textId="77777777" w:rsidR="00E01953" w:rsidRDefault="00E01953" w:rsidP="00FD0821">
            <w:pPr>
              <w:autoSpaceDE w:val="0"/>
              <w:autoSpaceDN w:val="0"/>
              <w:adjustRightInd w:val="0"/>
              <w:rPr>
                <w:ins w:id="2302" w:author="Microsoft Office-gebruiker" w:date="2018-07-30T16:22:00Z"/>
                <w:szCs w:val="22"/>
                <w:lang w:val="en-US"/>
              </w:rPr>
            </w:pPr>
          </w:p>
        </w:tc>
        <w:tc>
          <w:tcPr>
            <w:tcW w:w="1090" w:type="dxa"/>
            <w:tcPrChange w:id="2303" w:author="Lilian Biber" w:date="2018-08-09T11:44:00Z">
              <w:tcPr>
                <w:tcW w:w="1090" w:type="dxa"/>
              </w:tcPr>
            </w:tcPrChange>
          </w:tcPr>
          <w:p w14:paraId="2C0E746C" w14:textId="77777777" w:rsidR="00E01953" w:rsidRDefault="00E01953" w:rsidP="00FD0821">
            <w:pPr>
              <w:autoSpaceDE w:val="0"/>
              <w:autoSpaceDN w:val="0"/>
              <w:adjustRightInd w:val="0"/>
              <w:rPr>
                <w:ins w:id="2304" w:author="Microsoft Office-gebruiker" w:date="2018-07-30T16:22:00Z"/>
                <w:szCs w:val="22"/>
                <w:lang w:val="en-US"/>
              </w:rPr>
            </w:pPr>
            <w:ins w:id="2305" w:author="Microsoft Office-gebruiker" w:date="2018-07-30T16:32:00Z">
              <w:r>
                <w:rPr>
                  <w:szCs w:val="22"/>
                  <w:lang w:val="en-US"/>
                </w:rPr>
                <w:t>X</w:t>
              </w:r>
            </w:ins>
          </w:p>
        </w:tc>
        <w:tc>
          <w:tcPr>
            <w:tcW w:w="1090" w:type="dxa"/>
            <w:tcPrChange w:id="2306" w:author="Lilian Biber" w:date="2018-08-09T11:44:00Z">
              <w:tcPr>
                <w:tcW w:w="1090" w:type="dxa"/>
              </w:tcPr>
            </w:tcPrChange>
          </w:tcPr>
          <w:p w14:paraId="41952A4D" w14:textId="77777777" w:rsidR="00E01953" w:rsidRDefault="00E01953" w:rsidP="00FD0821">
            <w:pPr>
              <w:autoSpaceDE w:val="0"/>
              <w:autoSpaceDN w:val="0"/>
              <w:adjustRightInd w:val="0"/>
              <w:rPr>
                <w:ins w:id="2307" w:author="Microsoft Office-gebruiker" w:date="2018-07-30T16:22:00Z"/>
                <w:szCs w:val="22"/>
                <w:lang w:val="en-US"/>
              </w:rPr>
            </w:pPr>
          </w:p>
        </w:tc>
        <w:tc>
          <w:tcPr>
            <w:tcW w:w="1090" w:type="dxa"/>
            <w:tcPrChange w:id="2308" w:author="Lilian Biber" w:date="2018-08-09T11:44:00Z">
              <w:tcPr>
                <w:tcW w:w="1090" w:type="dxa"/>
              </w:tcPr>
            </w:tcPrChange>
          </w:tcPr>
          <w:p w14:paraId="1284A85D" w14:textId="77777777" w:rsidR="00E01953" w:rsidRDefault="00E01953" w:rsidP="00FD0821">
            <w:pPr>
              <w:autoSpaceDE w:val="0"/>
              <w:autoSpaceDN w:val="0"/>
              <w:adjustRightInd w:val="0"/>
              <w:rPr>
                <w:ins w:id="2309" w:author="Microsoft Office-gebruiker" w:date="2018-07-31T08:01:00Z"/>
                <w:szCs w:val="22"/>
                <w:lang w:val="en-US"/>
              </w:rPr>
            </w:pPr>
          </w:p>
        </w:tc>
      </w:tr>
      <w:tr w:rsidR="00E01953" w14:paraId="13514303" w14:textId="77777777" w:rsidTr="00E01953">
        <w:trPr>
          <w:ins w:id="2310" w:author="Microsoft Office-gebruiker" w:date="2018-07-30T16:22:00Z"/>
        </w:trPr>
        <w:tc>
          <w:tcPr>
            <w:tcW w:w="747" w:type="dxa"/>
            <w:tcPrChange w:id="2311" w:author="Lilian Biber" w:date="2018-08-09T11:44:00Z">
              <w:tcPr>
                <w:tcW w:w="747" w:type="dxa"/>
              </w:tcPr>
            </w:tcPrChange>
          </w:tcPr>
          <w:p w14:paraId="39EF5D78" w14:textId="77777777" w:rsidR="00E01953" w:rsidRDefault="00E01953" w:rsidP="00696C29">
            <w:pPr>
              <w:tabs>
                <w:tab w:val="left" w:pos="20"/>
                <w:tab w:val="left" w:pos="360"/>
              </w:tabs>
              <w:autoSpaceDE w:val="0"/>
              <w:autoSpaceDN w:val="0"/>
              <w:adjustRightInd w:val="0"/>
              <w:rPr>
                <w:ins w:id="2312" w:author="Microsoft Office-gebruiker" w:date="2018-07-30T16:39:00Z"/>
                <w:rFonts w:ascii="Avenir Next" w:hAnsi="Avenir Next" w:cs="Avenir Next"/>
                <w:color w:val="000000"/>
                <w:szCs w:val="22"/>
                <w:lang w:val="nl-NL" w:eastAsia="en-GB"/>
              </w:rPr>
            </w:pPr>
            <w:ins w:id="2313" w:author="Microsoft Office-gebruiker" w:date="2018-07-30T17:49:00Z">
              <w:r>
                <w:rPr>
                  <w:rFonts w:ascii="Avenir Next" w:hAnsi="Avenir Next" w:cs="Avenir Next"/>
                  <w:color w:val="000000"/>
                  <w:szCs w:val="22"/>
                  <w:lang w:val="nl-NL" w:eastAsia="en-GB"/>
                </w:rPr>
                <w:t>O</w:t>
              </w:r>
            </w:ins>
          </w:p>
        </w:tc>
        <w:tc>
          <w:tcPr>
            <w:tcW w:w="986" w:type="dxa"/>
            <w:tcPrChange w:id="2314" w:author="Lilian Biber" w:date="2018-08-09T11:44:00Z">
              <w:tcPr>
                <w:tcW w:w="986" w:type="dxa"/>
              </w:tcPr>
            </w:tcPrChange>
          </w:tcPr>
          <w:p w14:paraId="2EE19F8F" w14:textId="77777777" w:rsidR="00E01953" w:rsidRDefault="00E01953" w:rsidP="00696C29">
            <w:pPr>
              <w:tabs>
                <w:tab w:val="left" w:pos="20"/>
                <w:tab w:val="left" w:pos="360"/>
              </w:tabs>
              <w:autoSpaceDE w:val="0"/>
              <w:autoSpaceDN w:val="0"/>
              <w:adjustRightInd w:val="0"/>
              <w:rPr>
                <w:ins w:id="2315" w:author="Microsoft Office-gebruiker" w:date="2018-07-30T16:42:00Z"/>
                <w:rFonts w:ascii="Avenir Next" w:hAnsi="Avenir Next" w:cs="Avenir Next"/>
                <w:color w:val="000000"/>
                <w:szCs w:val="22"/>
                <w:lang w:val="nl-NL" w:eastAsia="en-GB"/>
              </w:rPr>
            </w:pPr>
            <w:ins w:id="2316" w:author="Microsoft Office-gebruiker" w:date="2018-07-30T17:49:00Z">
              <w:r>
                <w:rPr>
                  <w:rFonts w:ascii="Avenir Next" w:hAnsi="Avenir Next" w:cs="Avenir Next"/>
                  <w:color w:val="000000"/>
                  <w:szCs w:val="22"/>
                  <w:lang w:val="nl-NL" w:eastAsia="en-GB"/>
                </w:rPr>
                <w:t>E</w:t>
              </w:r>
            </w:ins>
          </w:p>
        </w:tc>
        <w:tc>
          <w:tcPr>
            <w:tcW w:w="6365" w:type="dxa"/>
            <w:tcPrChange w:id="2317" w:author="Lilian Biber" w:date="2018-08-09T11:44:00Z">
              <w:tcPr>
                <w:tcW w:w="6365" w:type="dxa"/>
              </w:tcPr>
            </w:tcPrChange>
          </w:tcPr>
          <w:p w14:paraId="20B2F80F" w14:textId="77777777" w:rsidR="000D7B31" w:rsidRDefault="00E01953">
            <w:pPr>
              <w:tabs>
                <w:tab w:val="left" w:pos="20"/>
                <w:tab w:val="left" w:pos="360"/>
              </w:tabs>
              <w:autoSpaceDE w:val="0"/>
              <w:autoSpaceDN w:val="0"/>
              <w:adjustRightInd w:val="0"/>
              <w:rPr>
                <w:ins w:id="2318" w:author="Microsoft Office-gebruiker" w:date="2018-07-30T16:22:00Z"/>
                <w:rFonts w:ascii="Avenir Next" w:hAnsi="Avenir Next" w:cs="Avenir Next"/>
                <w:color w:val="000000"/>
                <w:szCs w:val="22"/>
                <w:lang w:val="nl-NL" w:eastAsia="en-GB"/>
              </w:rPr>
              <w:pPrChange w:id="2319" w:author="Microsoft Office-gebruiker" w:date="2018-07-30T16:29:00Z">
                <w:pPr>
                  <w:numPr>
                    <w:numId w:val="32"/>
                  </w:numPr>
                  <w:tabs>
                    <w:tab w:val="left" w:pos="20"/>
                    <w:tab w:val="left" w:pos="360"/>
                  </w:tabs>
                  <w:autoSpaceDE w:val="0"/>
                  <w:autoSpaceDN w:val="0"/>
                  <w:adjustRightInd w:val="0"/>
                  <w:ind w:left="360" w:hanging="360"/>
                </w:pPr>
              </w:pPrChange>
            </w:pPr>
            <w:ins w:id="2320" w:author="Microsoft Office-gebruiker" w:date="2018-07-30T16:23:00Z">
              <w:r>
                <w:rPr>
                  <w:rFonts w:ascii="Avenir Next" w:hAnsi="Avenir Next" w:cs="Avenir Next"/>
                  <w:color w:val="000000"/>
                  <w:szCs w:val="22"/>
                  <w:lang w:val="nl-NL" w:eastAsia="en-GB"/>
                </w:rPr>
                <w:t>Execute security policy</w:t>
              </w:r>
            </w:ins>
          </w:p>
        </w:tc>
        <w:tc>
          <w:tcPr>
            <w:tcW w:w="1029" w:type="dxa"/>
            <w:tcPrChange w:id="2321" w:author="Lilian Biber" w:date="2018-08-09T11:44:00Z">
              <w:tcPr>
                <w:tcW w:w="1029" w:type="dxa"/>
              </w:tcPr>
            </w:tcPrChange>
          </w:tcPr>
          <w:p w14:paraId="0CE31964" w14:textId="77777777" w:rsidR="00E01953" w:rsidRDefault="00E01953" w:rsidP="00FD0821">
            <w:pPr>
              <w:autoSpaceDE w:val="0"/>
              <w:autoSpaceDN w:val="0"/>
              <w:adjustRightInd w:val="0"/>
              <w:rPr>
                <w:ins w:id="2322" w:author="Microsoft Office-gebruiker" w:date="2018-07-30T16:22:00Z"/>
                <w:szCs w:val="22"/>
                <w:lang w:val="en-US"/>
              </w:rPr>
            </w:pPr>
          </w:p>
        </w:tc>
        <w:tc>
          <w:tcPr>
            <w:tcW w:w="1090" w:type="dxa"/>
            <w:tcPrChange w:id="2323" w:author="Lilian Biber" w:date="2018-08-09T11:44:00Z">
              <w:tcPr>
                <w:tcW w:w="1090" w:type="dxa"/>
              </w:tcPr>
            </w:tcPrChange>
          </w:tcPr>
          <w:p w14:paraId="7F51BECE" w14:textId="77777777" w:rsidR="00E01953" w:rsidRDefault="00E01953" w:rsidP="00FD0821">
            <w:pPr>
              <w:autoSpaceDE w:val="0"/>
              <w:autoSpaceDN w:val="0"/>
              <w:adjustRightInd w:val="0"/>
              <w:rPr>
                <w:ins w:id="2324" w:author="Microsoft Office-gebruiker" w:date="2018-07-30T16:22:00Z"/>
                <w:szCs w:val="22"/>
                <w:lang w:val="en-US"/>
              </w:rPr>
            </w:pPr>
          </w:p>
        </w:tc>
        <w:tc>
          <w:tcPr>
            <w:tcW w:w="1090" w:type="dxa"/>
            <w:tcPrChange w:id="2325" w:author="Lilian Biber" w:date="2018-08-09T11:44:00Z">
              <w:tcPr>
                <w:tcW w:w="1090" w:type="dxa"/>
              </w:tcPr>
            </w:tcPrChange>
          </w:tcPr>
          <w:p w14:paraId="7E11EEDA" w14:textId="77777777" w:rsidR="00E01953" w:rsidRDefault="00E01953" w:rsidP="00FD0821">
            <w:pPr>
              <w:autoSpaceDE w:val="0"/>
              <w:autoSpaceDN w:val="0"/>
              <w:adjustRightInd w:val="0"/>
              <w:rPr>
                <w:ins w:id="2326" w:author="Microsoft Office-gebruiker" w:date="2018-07-30T16:22:00Z"/>
                <w:szCs w:val="22"/>
                <w:lang w:val="en-US"/>
              </w:rPr>
            </w:pPr>
            <w:ins w:id="2327" w:author="Microsoft Office-gebruiker" w:date="2018-07-30T16:32:00Z">
              <w:r>
                <w:rPr>
                  <w:szCs w:val="22"/>
                  <w:lang w:val="en-US"/>
                </w:rPr>
                <w:t>X</w:t>
              </w:r>
            </w:ins>
          </w:p>
        </w:tc>
        <w:tc>
          <w:tcPr>
            <w:tcW w:w="1090" w:type="dxa"/>
            <w:tcPrChange w:id="2328" w:author="Lilian Biber" w:date="2018-08-09T11:44:00Z">
              <w:tcPr>
                <w:tcW w:w="1090" w:type="dxa"/>
              </w:tcPr>
            </w:tcPrChange>
          </w:tcPr>
          <w:p w14:paraId="11051184" w14:textId="77777777" w:rsidR="00E01953" w:rsidRDefault="00E01953" w:rsidP="00FD0821">
            <w:pPr>
              <w:autoSpaceDE w:val="0"/>
              <w:autoSpaceDN w:val="0"/>
              <w:adjustRightInd w:val="0"/>
              <w:rPr>
                <w:ins w:id="2329" w:author="Microsoft Office-gebruiker" w:date="2018-07-30T16:22:00Z"/>
                <w:szCs w:val="22"/>
                <w:lang w:val="en-US"/>
              </w:rPr>
            </w:pPr>
          </w:p>
        </w:tc>
        <w:tc>
          <w:tcPr>
            <w:tcW w:w="1090" w:type="dxa"/>
            <w:tcPrChange w:id="2330" w:author="Lilian Biber" w:date="2018-08-09T11:44:00Z">
              <w:tcPr>
                <w:tcW w:w="1090" w:type="dxa"/>
              </w:tcPr>
            </w:tcPrChange>
          </w:tcPr>
          <w:p w14:paraId="0A7DB339" w14:textId="77777777" w:rsidR="00E01953" w:rsidRDefault="00E01953" w:rsidP="00FD0821">
            <w:pPr>
              <w:autoSpaceDE w:val="0"/>
              <w:autoSpaceDN w:val="0"/>
              <w:adjustRightInd w:val="0"/>
              <w:rPr>
                <w:ins w:id="2331" w:author="Microsoft Office-gebruiker" w:date="2018-07-31T08:01:00Z"/>
                <w:szCs w:val="22"/>
                <w:lang w:val="en-US"/>
              </w:rPr>
            </w:pPr>
          </w:p>
        </w:tc>
      </w:tr>
      <w:tr w:rsidR="00E01953" w14:paraId="248C2B0B" w14:textId="77777777" w:rsidTr="00E01953">
        <w:trPr>
          <w:ins w:id="2332" w:author="Microsoft Office-gebruiker" w:date="2018-07-30T16:22:00Z"/>
        </w:trPr>
        <w:tc>
          <w:tcPr>
            <w:tcW w:w="747" w:type="dxa"/>
            <w:tcPrChange w:id="2333" w:author="Lilian Biber" w:date="2018-08-09T11:44:00Z">
              <w:tcPr>
                <w:tcW w:w="747" w:type="dxa"/>
              </w:tcPr>
            </w:tcPrChange>
          </w:tcPr>
          <w:p w14:paraId="2F84917F" w14:textId="77777777" w:rsidR="00E01953" w:rsidRDefault="00E01953" w:rsidP="00696C29">
            <w:pPr>
              <w:tabs>
                <w:tab w:val="left" w:pos="20"/>
                <w:tab w:val="left" w:pos="360"/>
              </w:tabs>
              <w:autoSpaceDE w:val="0"/>
              <w:autoSpaceDN w:val="0"/>
              <w:adjustRightInd w:val="0"/>
              <w:rPr>
                <w:ins w:id="2334" w:author="Microsoft Office-gebruiker" w:date="2018-07-30T16:39:00Z"/>
                <w:rFonts w:ascii="Avenir Next" w:hAnsi="Avenir Next" w:cs="Avenir Next"/>
                <w:color w:val="000000"/>
                <w:szCs w:val="22"/>
                <w:lang w:val="nl-NL" w:eastAsia="en-GB"/>
              </w:rPr>
            </w:pPr>
            <w:ins w:id="2335" w:author="Microsoft Office-gebruiker" w:date="2018-07-30T17:49:00Z">
              <w:r>
                <w:rPr>
                  <w:rFonts w:ascii="Avenir Next" w:hAnsi="Avenir Next" w:cs="Avenir Next"/>
                  <w:color w:val="000000"/>
                  <w:szCs w:val="22"/>
                  <w:lang w:val="nl-NL" w:eastAsia="en-GB"/>
                </w:rPr>
                <w:t>O</w:t>
              </w:r>
            </w:ins>
          </w:p>
        </w:tc>
        <w:tc>
          <w:tcPr>
            <w:tcW w:w="986" w:type="dxa"/>
            <w:tcPrChange w:id="2336" w:author="Lilian Biber" w:date="2018-08-09T11:44:00Z">
              <w:tcPr>
                <w:tcW w:w="986" w:type="dxa"/>
              </w:tcPr>
            </w:tcPrChange>
          </w:tcPr>
          <w:p w14:paraId="0BCE92F3" w14:textId="77777777" w:rsidR="00E01953" w:rsidRDefault="00E01953" w:rsidP="00696C29">
            <w:pPr>
              <w:tabs>
                <w:tab w:val="left" w:pos="20"/>
                <w:tab w:val="left" w:pos="360"/>
              </w:tabs>
              <w:autoSpaceDE w:val="0"/>
              <w:autoSpaceDN w:val="0"/>
              <w:adjustRightInd w:val="0"/>
              <w:rPr>
                <w:ins w:id="2337" w:author="Microsoft Office-gebruiker" w:date="2018-07-30T16:42:00Z"/>
                <w:rFonts w:ascii="Avenir Next" w:hAnsi="Avenir Next" w:cs="Avenir Next"/>
                <w:color w:val="000000"/>
                <w:szCs w:val="22"/>
                <w:lang w:val="nl-NL" w:eastAsia="en-GB"/>
              </w:rPr>
            </w:pPr>
            <w:ins w:id="2338" w:author="Microsoft Office-gebruiker" w:date="2018-07-30T17:49:00Z">
              <w:r>
                <w:rPr>
                  <w:rFonts w:ascii="Avenir Next" w:hAnsi="Avenir Next" w:cs="Avenir Next"/>
                  <w:color w:val="000000"/>
                  <w:szCs w:val="22"/>
                  <w:lang w:val="nl-NL" w:eastAsia="en-GB"/>
                </w:rPr>
                <w:t>E</w:t>
              </w:r>
            </w:ins>
          </w:p>
        </w:tc>
        <w:tc>
          <w:tcPr>
            <w:tcW w:w="6365" w:type="dxa"/>
            <w:tcPrChange w:id="2339" w:author="Lilian Biber" w:date="2018-08-09T11:44:00Z">
              <w:tcPr>
                <w:tcW w:w="6365" w:type="dxa"/>
              </w:tcPr>
            </w:tcPrChange>
          </w:tcPr>
          <w:p w14:paraId="0EE837A4" w14:textId="77777777" w:rsidR="000D7B31" w:rsidRDefault="00E01953">
            <w:pPr>
              <w:tabs>
                <w:tab w:val="left" w:pos="20"/>
                <w:tab w:val="left" w:pos="360"/>
              </w:tabs>
              <w:autoSpaceDE w:val="0"/>
              <w:autoSpaceDN w:val="0"/>
              <w:adjustRightInd w:val="0"/>
              <w:rPr>
                <w:ins w:id="2340" w:author="Microsoft Office-gebruiker" w:date="2018-07-30T16:22:00Z"/>
                <w:rFonts w:ascii="Avenir Next" w:hAnsi="Avenir Next" w:cs="Avenir Next"/>
                <w:color w:val="000000"/>
                <w:szCs w:val="22"/>
                <w:lang w:val="nl-NL" w:eastAsia="en-GB"/>
              </w:rPr>
              <w:pPrChange w:id="2341" w:author="Microsoft Office-gebruiker" w:date="2018-07-30T16:29:00Z">
                <w:pPr>
                  <w:numPr>
                    <w:numId w:val="32"/>
                  </w:numPr>
                  <w:tabs>
                    <w:tab w:val="left" w:pos="20"/>
                    <w:tab w:val="left" w:pos="360"/>
                  </w:tabs>
                  <w:autoSpaceDE w:val="0"/>
                  <w:autoSpaceDN w:val="0"/>
                  <w:adjustRightInd w:val="0"/>
                  <w:ind w:left="360" w:hanging="360"/>
                </w:pPr>
              </w:pPrChange>
            </w:pPr>
            <w:ins w:id="2342" w:author="Microsoft Office-gebruiker" w:date="2018-07-30T16:23:00Z">
              <w:r>
                <w:rPr>
                  <w:rFonts w:ascii="Avenir Next" w:hAnsi="Avenir Next" w:cs="Avenir Next"/>
                  <w:color w:val="000000"/>
                  <w:szCs w:val="22"/>
                  <w:lang w:val="nl-NL" w:eastAsia="en-GB"/>
                </w:rPr>
                <w:t>Execute port strategies</w:t>
              </w:r>
            </w:ins>
          </w:p>
        </w:tc>
        <w:tc>
          <w:tcPr>
            <w:tcW w:w="1029" w:type="dxa"/>
            <w:tcPrChange w:id="2343" w:author="Lilian Biber" w:date="2018-08-09T11:44:00Z">
              <w:tcPr>
                <w:tcW w:w="1029" w:type="dxa"/>
              </w:tcPr>
            </w:tcPrChange>
          </w:tcPr>
          <w:p w14:paraId="7DAB4D5D" w14:textId="77777777" w:rsidR="00E01953" w:rsidRDefault="00E01953" w:rsidP="00FD0821">
            <w:pPr>
              <w:autoSpaceDE w:val="0"/>
              <w:autoSpaceDN w:val="0"/>
              <w:adjustRightInd w:val="0"/>
              <w:rPr>
                <w:ins w:id="2344" w:author="Microsoft Office-gebruiker" w:date="2018-07-30T16:22:00Z"/>
                <w:szCs w:val="22"/>
                <w:lang w:val="en-US"/>
              </w:rPr>
            </w:pPr>
          </w:p>
        </w:tc>
        <w:tc>
          <w:tcPr>
            <w:tcW w:w="1090" w:type="dxa"/>
            <w:tcPrChange w:id="2345" w:author="Lilian Biber" w:date="2018-08-09T11:44:00Z">
              <w:tcPr>
                <w:tcW w:w="1090" w:type="dxa"/>
              </w:tcPr>
            </w:tcPrChange>
          </w:tcPr>
          <w:p w14:paraId="2FC3F13B" w14:textId="77777777" w:rsidR="00E01953" w:rsidRDefault="00E01953" w:rsidP="00FD0821">
            <w:pPr>
              <w:autoSpaceDE w:val="0"/>
              <w:autoSpaceDN w:val="0"/>
              <w:adjustRightInd w:val="0"/>
              <w:rPr>
                <w:ins w:id="2346" w:author="Microsoft Office-gebruiker" w:date="2018-07-30T16:22:00Z"/>
                <w:szCs w:val="22"/>
                <w:lang w:val="en-US"/>
              </w:rPr>
            </w:pPr>
          </w:p>
        </w:tc>
        <w:tc>
          <w:tcPr>
            <w:tcW w:w="1090" w:type="dxa"/>
            <w:tcPrChange w:id="2347" w:author="Lilian Biber" w:date="2018-08-09T11:44:00Z">
              <w:tcPr>
                <w:tcW w:w="1090" w:type="dxa"/>
              </w:tcPr>
            </w:tcPrChange>
          </w:tcPr>
          <w:p w14:paraId="0B0A356F" w14:textId="77777777" w:rsidR="00E01953" w:rsidRDefault="00E01953" w:rsidP="00FD0821">
            <w:pPr>
              <w:autoSpaceDE w:val="0"/>
              <w:autoSpaceDN w:val="0"/>
              <w:adjustRightInd w:val="0"/>
              <w:rPr>
                <w:ins w:id="2348" w:author="Microsoft Office-gebruiker" w:date="2018-07-30T16:22:00Z"/>
                <w:szCs w:val="22"/>
                <w:lang w:val="en-US"/>
              </w:rPr>
            </w:pPr>
            <w:ins w:id="2349" w:author="Microsoft Office-gebruiker" w:date="2018-07-30T16:32:00Z">
              <w:r>
                <w:rPr>
                  <w:szCs w:val="22"/>
                  <w:lang w:val="en-US"/>
                </w:rPr>
                <w:t>X</w:t>
              </w:r>
            </w:ins>
          </w:p>
        </w:tc>
        <w:tc>
          <w:tcPr>
            <w:tcW w:w="1090" w:type="dxa"/>
            <w:tcPrChange w:id="2350" w:author="Lilian Biber" w:date="2018-08-09T11:44:00Z">
              <w:tcPr>
                <w:tcW w:w="1090" w:type="dxa"/>
              </w:tcPr>
            </w:tcPrChange>
          </w:tcPr>
          <w:p w14:paraId="21B0A45D" w14:textId="77777777" w:rsidR="00E01953" w:rsidRDefault="00E01953" w:rsidP="00FD0821">
            <w:pPr>
              <w:autoSpaceDE w:val="0"/>
              <w:autoSpaceDN w:val="0"/>
              <w:adjustRightInd w:val="0"/>
              <w:rPr>
                <w:ins w:id="2351" w:author="Microsoft Office-gebruiker" w:date="2018-07-30T16:22:00Z"/>
                <w:szCs w:val="22"/>
                <w:lang w:val="en-US"/>
              </w:rPr>
            </w:pPr>
          </w:p>
        </w:tc>
        <w:tc>
          <w:tcPr>
            <w:tcW w:w="1090" w:type="dxa"/>
            <w:tcPrChange w:id="2352" w:author="Lilian Biber" w:date="2018-08-09T11:44:00Z">
              <w:tcPr>
                <w:tcW w:w="1090" w:type="dxa"/>
              </w:tcPr>
            </w:tcPrChange>
          </w:tcPr>
          <w:p w14:paraId="109E50BD" w14:textId="77777777" w:rsidR="00E01953" w:rsidRDefault="00E01953" w:rsidP="00FD0821">
            <w:pPr>
              <w:autoSpaceDE w:val="0"/>
              <w:autoSpaceDN w:val="0"/>
              <w:adjustRightInd w:val="0"/>
              <w:rPr>
                <w:ins w:id="2353" w:author="Microsoft Office-gebruiker" w:date="2018-07-31T08:01:00Z"/>
                <w:szCs w:val="22"/>
                <w:lang w:val="en-US"/>
              </w:rPr>
            </w:pPr>
          </w:p>
        </w:tc>
      </w:tr>
      <w:tr w:rsidR="00E01953" w14:paraId="2E387325" w14:textId="77777777" w:rsidTr="00E01953">
        <w:trPr>
          <w:ins w:id="2354" w:author="Microsoft Office-gebruiker" w:date="2018-07-30T16:22:00Z"/>
        </w:trPr>
        <w:tc>
          <w:tcPr>
            <w:tcW w:w="747" w:type="dxa"/>
            <w:tcPrChange w:id="2355" w:author="Lilian Biber" w:date="2018-08-09T11:44:00Z">
              <w:tcPr>
                <w:tcW w:w="747" w:type="dxa"/>
              </w:tcPr>
            </w:tcPrChange>
          </w:tcPr>
          <w:p w14:paraId="305C0A4E" w14:textId="77777777" w:rsidR="00E01953" w:rsidRPr="00E570FE" w:rsidRDefault="00E01953" w:rsidP="00696C29">
            <w:pPr>
              <w:tabs>
                <w:tab w:val="left" w:pos="20"/>
                <w:tab w:val="left" w:pos="360"/>
              </w:tabs>
              <w:autoSpaceDE w:val="0"/>
              <w:autoSpaceDN w:val="0"/>
              <w:adjustRightInd w:val="0"/>
              <w:rPr>
                <w:ins w:id="2356" w:author="Microsoft Office-gebruiker" w:date="2018-07-30T16:39:00Z"/>
                <w:rFonts w:ascii="Avenir Next" w:hAnsi="Avenir Next" w:cs="Avenir Next"/>
                <w:color w:val="000000"/>
                <w:szCs w:val="22"/>
                <w:lang w:val="en-US" w:eastAsia="en-GB"/>
              </w:rPr>
            </w:pPr>
            <w:ins w:id="2357" w:author="Microsoft Office-gebruiker" w:date="2018-07-30T17:50:00Z">
              <w:r>
                <w:rPr>
                  <w:rFonts w:ascii="Avenir Next" w:hAnsi="Avenir Next" w:cs="Avenir Next"/>
                  <w:color w:val="000000"/>
                  <w:szCs w:val="22"/>
                  <w:lang w:val="en-US" w:eastAsia="en-GB"/>
                </w:rPr>
                <w:t>S</w:t>
              </w:r>
            </w:ins>
          </w:p>
        </w:tc>
        <w:tc>
          <w:tcPr>
            <w:tcW w:w="986" w:type="dxa"/>
            <w:tcPrChange w:id="2358" w:author="Lilian Biber" w:date="2018-08-09T11:44:00Z">
              <w:tcPr>
                <w:tcW w:w="986" w:type="dxa"/>
              </w:tcPr>
            </w:tcPrChange>
          </w:tcPr>
          <w:p w14:paraId="56042CD9" w14:textId="77777777" w:rsidR="00E01953" w:rsidRPr="00E570FE" w:rsidRDefault="00E01953" w:rsidP="00696C29">
            <w:pPr>
              <w:tabs>
                <w:tab w:val="left" w:pos="20"/>
                <w:tab w:val="left" w:pos="360"/>
              </w:tabs>
              <w:autoSpaceDE w:val="0"/>
              <w:autoSpaceDN w:val="0"/>
              <w:adjustRightInd w:val="0"/>
              <w:rPr>
                <w:ins w:id="2359" w:author="Microsoft Office-gebruiker" w:date="2018-07-30T16:42:00Z"/>
                <w:rFonts w:ascii="Avenir Next" w:hAnsi="Avenir Next" w:cs="Avenir Next"/>
                <w:color w:val="000000"/>
                <w:szCs w:val="22"/>
                <w:lang w:val="en-US" w:eastAsia="en-GB"/>
              </w:rPr>
            </w:pPr>
            <w:ins w:id="2360" w:author="Microsoft Office-gebruiker" w:date="2018-07-30T17:50:00Z">
              <w:r>
                <w:rPr>
                  <w:rFonts w:ascii="Avenir Next" w:hAnsi="Avenir Next" w:cs="Avenir Next"/>
                  <w:color w:val="000000"/>
                  <w:szCs w:val="22"/>
                  <w:lang w:val="en-US" w:eastAsia="en-GB"/>
                </w:rPr>
                <w:t>H</w:t>
              </w:r>
            </w:ins>
          </w:p>
        </w:tc>
        <w:tc>
          <w:tcPr>
            <w:tcW w:w="6365" w:type="dxa"/>
            <w:tcPrChange w:id="2361" w:author="Lilian Biber" w:date="2018-08-09T11:44:00Z">
              <w:tcPr>
                <w:tcW w:w="6365" w:type="dxa"/>
              </w:tcPr>
            </w:tcPrChange>
          </w:tcPr>
          <w:p w14:paraId="79396ADA" w14:textId="77777777" w:rsidR="000D7B31" w:rsidRDefault="00E01953">
            <w:pPr>
              <w:tabs>
                <w:tab w:val="left" w:pos="20"/>
                <w:tab w:val="left" w:pos="360"/>
              </w:tabs>
              <w:autoSpaceDE w:val="0"/>
              <w:autoSpaceDN w:val="0"/>
              <w:adjustRightInd w:val="0"/>
              <w:rPr>
                <w:ins w:id="2362" w:author="Microsoft Office-gebruiker" w:date="2018-07-30T16:22:00Z"/>
                <w:rFonts w:ascii="Avenir Next" w:hAnsi="Avenir Next" w:cs="Avenir Next"/>
                <w:color w:val="000000"/>
                <w:szCs w:val="22"/>
                <w:lang w:val="en-US" w:eastAsia="en-GB"/>
                <w:rPrChange w:id="2363" w:author="Microsoft Office-gebruiker" w:date="2018-07-30T16:24:00Z">
                  <w:rPr>
                    <w:ins w:id="2364" w:author="Microsoft Office-gebruiker" w:date="2018-07-30T16:22:00Z"/>
                    <w:rFonts w:ascii="Avenir Next" w:hAnsi="Avenir Next" w:cs="Avenir Next"/>
                    <w:color w:val="000000"/>
                    <w:szCs w:val="22"/>
                    <w:lang w:val="nl-NL" w:eastAsia="en-GB"/>
                  </w:rPr>
                </w:rPrChange>
              </w:rPr>
              <w:pPrChange w:id="2365" w:author="Microsoft Office-gebruiker" w:date="2018-07-30T16:29:00Z">
                <w:pPr>
                  <w:numPr>
                    <w:numId w:val="32"/>
                  </w:numPr>
                  <w:tabs>
                    <w:tab w:val="left" w:pos="20"/>
                    <w:tab w:val="left" w:pos="360"/>
                  </w:tabs>
                  <w:autoSpaceDE w:val="0"/>
                  <w:autoSpaceDN w:val="0"/>
                  <w:adjustRightInd w:val="0"/>
                  <w:ind w:left="360" w:hanging="360"/>
                </w:pPr>
              </w:pPrChange>
            </w:pPr>
            <w:ins w:id="2366" w:author="Microsoft Office-gebruiker" w:date="2018-07-30T16:23:00Z">
              <w:r w:rsidRPr="00E570FE">
                <w:rPr>
                  <w:rFonts w:ascii="Avenir Next" w:hAnsi="Avenir Next" w:cs="Avenir Next"/>
                  <w:color w:val="000000"/>
                  <w:szCs w:val="22"/>
                  <w:lang w:val="en-US" w:eastAsia="en-GB"/>
                </w:rPr>
                <w:t>Negotiate equipment maintenance contacts with supplier in cooperation with purchasing department</w:t>
              </w:r>
            </w:ins>
          </w:p>
        </w:tc>
        <w:tc>
          <w:tcPr>
            <w:tcW w:w="1029" w:type="dxa"/>
            <w:tcPrChange w:id="2367" w:author="Lilian Biber" w:date="2018-08-09T11:44:00Z">
              <w:tcPr>
                <w:tcW w:w="1029" w:type="dxa"/>
              </w:tcPr>
            </w:tcPrChange>
          </w:tcPr>
          <w:p w14:paraId="2AC52E39" w14:textId="77777777" w:rsidR="00E01953" w:rsidRDefault="00E01953" w:rsidP="00FD0821">
            <w:pPr>
              <w:autoSpaceDE w:val="0"/>
              <w:autoSpaceDN w:val="0"/>
              <w:adjustRightInd w:val="0"/>
              <w:rPr>
                <w:ins w:id="2368" w:author="Microsoft Office-gebruiker" w:date="2018-07-30T16:22:00Z"/>
                <w:szCs w:val="22"/>
                <w:lang w:val="en-US"/>
              </w:rPr>
            </w:pPr>
          </w:p>
        </w:tc>
        <w:tc>
          <w:tcPr>
            <w:tcW w:w="1090" w:type="dxa"/>
            <w:tcPrChange w:id="2369" w:author="Lilian Biber" w:date="2018-08-09T11:44:00Z">
              <w:tcPr>
                <w:tcW w:w="1090" w:type="dxa"/>
              </w:tcPr>
            </w:tcPrChange>
          </w:tcPr>
          <w:p w14:paraId="698B1274" w14:textId="77777777" w:rsidR="00E01953" w:rsidRDefault="00E01953" w:rsidP="00FD0821">
            <w:pPr>
              <w:autoSpaceDE w:val="0"/>
              <w:autoSpaceDN w:val="0"/>
              <w:adjustRightInd w:val="0"/>
              <w:rPr>
                <w:ins w:id="2370" w:author="Microsoft Office-gebruiker" w:date="2018-07-30T16:22:00Z"/>
                <w:szCs w:val="22"/>
                <w:lang w:val="en-US"/>
              </w:rPr>
            </w:pPr>
          </w:p>
        </w:tc>
        <w:tc>
          <w:tcPr>
            <w:tcW w:w="1090" w:type="dxa"/>
            <w:tcPrChange w:id="2371" w:author="Lilian Biber" w:date="2018-08-09T11:44:00Z">
              <w:tcPr>
                <w:tcW w:w="1090" w:type="dxa"/>
              </w:tcPr>
            </w:tcPrChange>
          </w:tcPr>
          <w:p w14:paraId="174FCC80" w14:textId="77777777" w:rsidR="00E01953" w:rsidRDefault="00E01953" w:rsidP="00FD0821">
            <w:pPr>
              <w:autoSpaceDE w:val="0"/>
              <w:autoSpaceDN w:val="0"/>
              <w:adjustRightInd w:val="0"/>
              <w:rPr>
                <w:ins w:id="2372" w:author="Microsoft Office-gebruiker" w:date="2018-07-30T16:22:00Z"/>
                <w:szCs w:val="22"/>
                <w:lang w:val="en-US"/>
              </w:rPr>
            </w:pPr>
            <w:ins w:id="2373" w:author="Microsoft Office-gebruiker" w:date="2018-07-30T16:32:00Z">
              <w:r>
                <w:rPr>
                  <w:szCs w:val="22"/>
                  <w:lang w:val="en-US"/>
                </w:rPr>
                <w:t>X</w:t>
              </w:r>
            </w:ins>
          </w:p>
        </w:tc>
        <w:tc>
          <w:tcPr>
            <w:tcW w:w="1090" w:type="dxa"/>
            <w:tcPrChange w:id="2374" w:author="Lilian Biber" w:date="2018-08-09T11:44:00Z">
              <w:tcPr>
                <w:tcW w:w="1090" w:type="dxa"/>
              </w:tcPr>
            </w:tcPrChange>
          </w:tcPr>
          <w:p w14:paraId="6B65149A" w14:textId="77777777" w:rsidR="00E01953" w:rsidRDefault="00E01953" w:rsidP="00FD0821">
            <w:pPr>
              <w:autoSpaceDE w:val="0"/>
              <w:autoSpaceDN w:val="0"/>
              <w:adjustRightInd w:val="0"/>
              <w:rPr>
                <w:ins w:id="2375" w:author="Microsoft Office-gebruiker" w:date="2018-07-30T16:22:00Z"/>
                <w:szCs w:val="22"/>
                <w:lang w:val="en-US"/>
              </w:rPr>
            </w:pPr>
          </w:p>
        </w:tc>
        <w:tc>
          <w:tcPr>
            <w:tcW w:w="1090" w:type="dxa"/>
            <w:tcPrChange w:id="2376" w:author="Lilian Biber" w:date="2018-08-09T11:44:00Z">
              <w:tcPr>
                <w:tcW w:w="1090" w:type="dxa"/>
              </w:tcPr>
            </w:tcPrChange>
          </w:tcPr>
          <w:p w14:paraId="1FD44A70" w14:textId="77777777" w:rsidR="00E01953" w:rsidRDefault="00E01953" w:rsidP="00FD0821">
            <w:pPr>
              <w:autoSpaceDE w:val="0"/>
              <w:autoSpaceDN w:val="0"/>
              <w:adjustRightInd w:val="0"/>
              <w:rPr>
                <w:ins w:id="2377" w:author="Microsoft Office-gebruiker" w:date="2018-07-31T08:01:00Z"/>
                <w:szCs w:val="22"/>
                <w:lang w:val="en-US"/>
              </w:rPr>
            </w:pPr>
          </w:p>
        </w:tc>
      </w:tr>
      <w:tr w:rsidR="00E01953" w14:paraId="7BE69B89" w14:textId="77777777" w:rsidTr="00E01953">
        <w:trPr>
          <w:ins w:id="2378" w:author="Microsoft Office-gebruiker" w:date="2018-07-30T16:22:00Z"/>
        </w:trPr>
        <w:tc>
          <w:tcPr>
            <w:tcW w:w="747" w:type="dxa"/>
            <w:tcPrChange w:id="2379" w:author="Lilian Biber" w:date="2018-08-09T11:44:00Z">
              <w:tcPr>
                <w:tcW w:w="747" w:type="dxa"/>
              </w:tcPr>
            </w:tcPrChange>
          </w:tcPr>
          <w:p w14:paraId="46A61EB8" w14:textId="77777777" w:rsidR="00E01953" w:rsidRDefault="00E01953" w:rsidP="00696C29">
            <w:pPr>
              <w:tabs>
                <w:tab w:val="left" w:pos="20"/>
                <w:tab w:val="left" w:pos="360"/>
              </w:tabs>
              <w:autoSpaceDE w:val="0"/>
              <w:autoSpaceDN w:val="0"/>
              <w:adjustRightInd w:val="0"/>
              <w:rPr>
                <w:ins w:id="2380" w:author="Microsoft Office-gebruiker" w:date="2018-07-30T16:39:00Z"/>
                <w:rFonts w:ascii="Avenir Next" w:hAnsi="Avenir Next" w:cs="Avenir Next"/>
                <w:color w:val="000000"/>
                <w:szCs w:val="22"/>
                <w:lang w:val="nl-NL" w:eastAsia="en-GB"/>
              </w:rPr>
            </w:pPr>
            <w:ins w:id="2381" w:author="Microsoft Office-gebruiker" w:date="2018-07-30T16:41:00Z">
              <w:r>
                <w:rPr>
                  <w:rFonts w:ascii="Avenir Next" w:hAnsi="Avenir Next" w:cs="Avenir Next"/>
                  <w:color w:val="000000"/>
                  <w:szCs w:val="22"/>
                  <w:lang w:val="nl-NL" w:eastAsia="en-GB"/>
                </w:rPr>
                <w:t>O</w:t>
              </w:r>
            </w:ins>
          </w:p>
        </w:tc>
        <w:tc>
          <w:tcPr>
            <w:tcW w:w="986" w:type="dxa"/>
            <w:tcPrChange w:id="2382" w:author="Lilian Biber" w:date="2018-08-09T11:44:00Z">
              <w:tcPr>
                <w:tcW w:w="986" w:type="dxa"/>
              </w:tcPr>
            </w:tcPrChange>
          </w:tcPr>
          <w:p w14:paraId="6DF54F3C" w14:textId="77777777" w:rsidR="00E01953" w:rsidRDefault="00E01953" w:rsidP="00696C29">
            <w:pPr>
              <w:tabs>
                <w:tab w:val="left" w:pos="20"/>
                <w:tab w:val="left" w:pos="360"/>
              </w:tabs>
              <w:autoSpaceDE w:val="0"/>
              <w:autoSpaceDN w:val="0"/>
              <w:adjustRightInd w:val="0"/>
              <w:rPr>
                <w:ins w:id="2383" w:author="Microsoft Office-gebruiker" w:date="2018-07-30T16:42:00Z"/>
                <w:rFonts w:ascii="Avenir Next" w:hAnsi="Avenir Next" w:cs="Avenir Next"/>
                <w:color w:val="000000"/>
                <w:szCs w:val="22"/>
                <w:lang w:val="nl-NL" w:eastAsia="en-GB"/>
              </w:rPr>
            </w:pPr>
            <w:ins w:id="2384" w:author="Microsoft Office-gebruiker" w:date="2018-07-30T16:42:00Z">
              <w:r>
                <w:rPr>
                  <w:rFonts w:ascii="Avenir Next" w:hAnsi="Avenir Next" w:cs="Avenir Next"/>
                  <w:color w:val="000000"/>
                  <w:szCs w:val="22"/>
                  <w:lang w:val="nl-NL" w:eastAsia="en-GB"/>
                </w:rPr>
                <w:t>S</w:t>
              </w:r>
            </w:ins>
          </w:p>
        </w:tc>
        <w:tc>
          <w:tcPr>
            <w:tcW w:w="6365" w:type="dxa"/>
            <w:tcPrChange w:id="2385" w:author="Lilian Biber" w:date="2018-08-09T11:44:00Z">
              <w:tcPr>
                <w:tcW w:w="6365" w:type="dxa"/>
              </w:tcPr>
            </w:tcPrChange>
          </w:tcPr>
          <w:p w14:paraId="76ED9B31" w14:textId="77777777" w:rsidR="000D7B31" w:rsidRDefault="00E01953">
            <w:pPr>
              <w:tabs>
                <w:tab w:val="left" w:pos="20"/>
                <w:tab w:val="left" w:pos="360"/>
              </w:tabs>
              <w:autoSpaceDE w:val="0"/>
              <w:autoSpaceDN w:val="0"/>
              <w:adjustRightInd w:val="0"/>
              <w:rPr>
                <w:ins w:id="2386" w:author="Microsoft Office-gebruiker" w:date="2018-07-30T16:22:00Z"/>
                <w:rFonts w:ascii="Avenir Next" w:hAnsi="Avenir Next" w:cs="Avenir Next"/>
                <w:color w:val="000000"/>
                <w:szCs w:val="22"/>
                <w:lang w:val="nl-NL" w:eastAsia="en-GB"/>
              </w:rPr>
              <w:pPrChange w:id="2387" w:author="Microsoft Office-gebruiker" w:date="2018-07-30T16:29:00Z">
                <w:pPr>
                  <w:numPr>
                    <w:numId w:val="32"/>
                  </w:numPr>
                  <w:tabs>
                    <w:tab w:val="left" w:pos="20"/>
                    <w:tab w:val="left" w:pos="360"/>
                  </w:tabs>
                  <w:autoSpaceDE w:val="0"/>
                  <w:autoSpaceDN w:val="0"/>
                  <w:adjustRightInd w:val="0"/>
                  <w:ind w:left="360" w:hanging="360"/>
                </w:pPr>
              </w:pPrChange>
            </w:pPr>
            <w:ins w:id="2388" w:author="Microsoft Office-gebruiker" w:date="2018-07-30T16:23:00Z">
              <w:r>
                <w:rPr>
                  <w:rFonts w:ascii="Avenir Next" w:hAnsi="Avenir Next" w:cs="Avenir Next"/>
                  <w:color w:val="000000"/>
                  <w:szCs w:val="22"/>
                  <w:lang w:val="nl-NL" w:eastAsia="en-GB"/>
                </w:rPr>
                <w:t>Update manuals</w:t>
              </w:r>
            </w:ins>
          </w:p>
        </w:tc>
        <w:tc>
          <w:tcPr>
            <w:tcW w:w="1029" w:type="dxa"/>
            <w:tcPrChange w:id="2389" w:author="Lilian Biber" w:date="2018-08-09T11:44:00Z">
              <w:tcPr>
                <w:tcW w:w="1029" w:type="dxa"/>
              </w:tcPr>
            </w:tcPrChange>
          </w:tcPr>
          <w:p w14:paraId="1467A44F" w14:textId="77777777" w:rsidR="00E01953" w:rsidRDefault="00E01953" w:rsidP="00FD0821">
            <w:pPr>
              <w:autoSpaceDE w:val="0"/>
              <w:autoSpaceDN w:val="0"/>
              <w:adjustRightInd w:val="0"/>
              <w:rPr>
                <w:ins w:id="2390" w:author="Microsoft Office-gebruiker" w:date="2018-07-30T16:22:00Z"/>
                <w:szCs w:val="22"/>
                <w:lang w:val="en-US"/>
              </w:rPr>
            </w:pPr>
          </w:p>
        </w:tc>
        <w:tc>
          <w:tcPr>
            <w:tcW w:w="1090" w:type="dxa"/>
            <w:tcPrChange w:id="2391" w:author="Lilian Biber" w:date="2018-08-09T11:44:00Z">
              <w:tcPr>
                <w:tcW w:w="1090" w:type="dxa"/>
              </w:tcPr>
            </w:tcPrChange>
          </w:tcPr>
          <w:p w14:paraId="671727C4" w14:textId="77777777" w:rsidR="00E01953" w:rsidRDefault="00E01953" w:rsidP="00FD0821">
            <w:pPr>
              <w:autoSpaceDE w:val="0"/>
              <w:autoSpaceDN w:val="0"/>
              <w:adjustRightInd w:val="0"/>
              <w:rPr>
                <w:ins w:id="2392" w:author="Microsoft Office-gebruiker" w:date="2018-07-30T16:22:00Z"/>
                <w:szCs w:val="22"/>
                <w:lang w:val="en-US"/>
              </w:rPr>
            </w:pPr>
          </w:p>
        </w:tc>
        <w:tc>
          <w:tcPr>
            <w:tcW w:w="1090" w:type="dxa"/>
            <w:tcPrChange w:id="2393" w:author="Lilian Biber" w:date="2018-08-09T11:44:00Z">
              <w:tcPr>
                <w:tcW w:w="1090" w:type="dxa"/>
              </w:tcPr>
            </w:tcPrChange>
          </w:tcPr>
          <w:p w14:paraId="7E5D6576" w14:textId="77777777" w:rsidR="00E01953" w:rsidRDefault="00E01953" w:rsidP="00FD0821">
            <w:pPr>
              <w:autoSpaceDE w:val="0"/>
              <w:autoSpaceDN w:val="0"/>
              <w:adjustRightInd w:val="0"/>
              <w:rPr>
                <w:ins w:id="2394" w:author="Microsoft Office-gebruiker" w:date="2018-07-30T16:22:00Z"/>
                <w:szCs w:val="22"/>
                <w:lang w:val="en-US"/>
              </w:rPr>
            </w:pPr>
            <w:ins w:id="2395" w:author="Microsoft Office-gebruiker" w:date="2018-07-30T16:32:00Z">
              <w:r>
                <w:rPr>
                  <w:szCs w:val="22"/>
                  <w:lang w:val="en-US"/>
                </w:rPr>
                <w:t>X</w:t>
              </w:r>
            </w:ins>
          </w:p>
        </w:tc>
        <w:tc>
          <w:tcPr>
            <w:tcW w:w="1090" w:type="dxa"/>
            <w:tcPrChange w:id="2396" w:author="Lilian Biber" w:date="2018-08-09T11:44:00Z">
              <w:tcPr>
                <w:tcW w:w="1090" w:type="dxa"/>
              </w:tcPr>
            </w:tcPrChange>
          </w:tcPr>
          <w:p w14:paraId="600A6936" w14:textId="77777777" w:rsidR="00E01953" w:rsidRDefault="00E01953" w:rsidP="00FD0821">
            <w:pPr>
              <w:autoSpaceDE w:val="0"/>
              <w:autoSpaceDN w:val="0"/>
              <w:adjustRightInd w:val="0"/>
              <w:rPr>
                <w:ins w:id="2397" w:author="Microsoft Office-gebruiker" w:date="2018-07-30T16:22:00Z"/>
                <w:szCs w:val="22"/>
                <w:lang w:val="en-US"/>
              </w:rPr>
            </w:pPr>
          </w:p>
        </w:tc>
        <w:tc>
          <w:tcPr>
            <w:tcW w:w="1090" w:type="dxa"/>
            <w:tcPrChange w:id="2398" w:author="Lilian Biber" w:date="2018-08-09T11:44:00Z">
              <w:tcPr>
                <w:tcW w:w="1090" w:type="dxa"/>
              </w:tcPr>
            </w:tcPrChange>
          </w:tcPr>
          <w:p w14:paraId="0A731483" w14:textId="77777777" w:rsidR="00E01953" w:rsidRDefault="00E01953" w:rsidP="00FD0821">
            <w:pPr>
              <w:autoSpaceDE w:val="0"/>
              <w:autoSpaceDN w:val="0"/>
              <w:adjustRightInd w:val="0"/>
              <w:rPr>
                <w:ins w:id="2399" w:author="Microsoft Office-gebruiker" w:date="2018-07-31T08:01:00Z"/>
                <w:szCs w:val="22"/>
                <w:lang w:val="en-US"/>
              </w:rPr>
            </w:pPr>
          </w:p>
        </w:tc>
      </w:tr>
      <w:tr w:rsidR="00E01953" w14:paraId="2C793297" w14:textId="77777777" w:rsidTr="00E01953">
        <w:trPr>
          <w:ins w:id="2400" w:author="Microsoft Office-gebruiker" w:date="2018-07-30T16:22:00Z"/>
        </w:trPr>
        <w:tc>
          <w:tcPr>
            <w:tcW w:w="747" w:type="dxa"/>
            <w:tcPrChange w:id="2401" w:author="Lilian Biber" w:date="2018-08-09T11:44:00Z">
              <w:tcPr>
                <w:tcW w:w="747" w:type="dxa"/>
              </w:tcPr>
            </w:tcPrChange>
          </w:tcPr>
          <w:p w14:paraId="58E9CE94" w14:textId="77777777" w:rsidR="00E01953" w:rsidRDefault="00E01953" w:rsidP="00696C29">
            <w:pPr>
              <w:tabs>
                <w:tab w:val="left" w:pos="20"/>
                <w:tab w:val="left" w:pos="360"/>
              </w:tabs>
              <w:autoSpaceDE w:val="0"/>
              <w:autoSpaceDN w:val="0"/>
              <w:adjustRightInd w:val="0"/>
              <w:rPr>
                <w:ins w:id="2402" w:author="Microsoft Office-gebruiker" w:date="2018-07-30T16:39:00Z"/>
                <w:rFonts w:ascii="Avenir Next" w:hAnsi="Avenir Next" w:cs="Avenir Next"/>
                <w:color w:val="000000"/>
                <w:szCs w:val="22"/>
                <w:lang w:val="nl-NL" w:eastAsia="en-GB"/>
              </w:rPr>
            </w:pPr>
            <w:ins w:id="2403" w:author="Microsoft Office-gebruiker" w:date="2018-07-30T17:52:00Z">
              <w:r>
                <w:rPr>
                  <w:rFonts w:ascii="Avenir Next" w:hAnsi="Avenir Next" w:cs="Avenir Next"/>
                  <w:color w:val="000000"/>
                  <w:szCs w:val="22"/>
                  <w:lang w:val="nl-NL" w:eastAsia="en-GB"/>
                </w:rPr>
                <w:t>S</w:t>
              </w:r>
            </w:ins>
          </w:p>
        </w:tc>
        <w:tc>
          <w:tcPr>
            <w:tcW w:w="986" w:type="dxa"/>
            <w:tcPrChange w:id="2404" w:author="Lilian Biber" w:date="2018-08-09T11:44:00Z">
              <w:tcPr>
                <w:tcW w:w="986" w:type="dxa"/>
              </w:tcPr>
            </w:tcPrChange>
          </w:tcPr>
          <w:p w14:paraId="1CA6EEB1" w14:textId="77777777" w:rsidR="00E01953" w:rsidRDefault="00E01953" w:rsidP="00696C29">
            <w:pPr>
              <w:tabs>
                <w:tab w:val="left" w:pos="20"/>
                <w:tab w:val="left" w:pos="360"/>
              </w:tabs>
              <w:autoSpaceDE w:val="0"/>
              <w:autoSpaceDN w:val="0"/>
              <w:adjustRightInd w:val="0"/>
              <w:rPr>
                <w:ins w:id="2405" w:author="Microsoft Office-gebruiker" w:date="2018-07-30T16:42:00Z"/>
                <w:rFonts w:ascii="Avenir Next" w:hAnsi="Avenir Next" w:cs="Avenir Next"/>
                <w:color w:val="000000"/>
                <w:szCs w:val="22"/>
                <w:lang w:val="nl-NL" w:eastAsia="en-GB"/>
              </w:rPr>
            </w:pPr>
            <w:ins w:id="2406" w:author="Microsoft Office-gebruiker" w:date="2018-07-30T17:52:00Z">
              <w:r>
                <w:rPr>
                  <w:rFonts w:ascii="Avenir Next" w:hAnsi="Avenir Next" w:cs="Avenir Next"/>
                  <w:color w:val="000000"/>
                  <w:szCs w:val="22"/>
                  <w:lang w:val="nl-NL" w:eastAsia="en-GB"/>
                </w:rPr>
                <w:t>E</w:t>
              </w:r>
            </w:ins>
          </w:p>
        </w:tc>
        <w:tc>
          <w:tcPr>
            <w:tcW w:w="6365" w:type="dxa"/>
            <w:tcPrChange w:id="2407" w:author="Lilian Biber" w:date="2018-08-09T11:44:00Z">
              <w:tcPr>
                <w:tcW w:w="6365" w:type="dxa"/>
              </w:tcPr>
            </w:tcPrChange>
          </w:tcPr>
          <w:p w14:paraId="4B1FB77E" w14:textId="77777777" w:rsidR="000D7B31" w:rsidRDefault="00E01953">
            <w:pPr>
              <w:tabs>
                <w:tab w:val="left" w:pos="20"/>
                <w:tab w:val="left" w:pos="360"/>
              </w:tabs>
              <w:autoSpaceDE w:val="0"/>
              <w:autoSpaceDN w:val="0"/>
              <w:adjustRightInd w:val="0"/>
              <w:rPr>
                <w:ins w:id="2408" w:author="Microsoft Office-gebruiker" w:date="2018-07-30T16:22:00Z"/>
                <w:rFonts w:ascii="Avenir Next" w:hAnsi="Avenir Next" w:cs="Avenir Next"/>
                <w:color w:val="000000"/>
                <w:szCs w:val="22"/>
                <w:lang w:val="nl-NL" w:eastAsia="en-GB"/>
              </w:rPr>
              <w:pPrChange w:id="2409" w:author="Microsoft Office-gebruiker" w:date="2018-07-30T16:29:00Z">
                <w:pPr>
                  <w:numPr>
                    <w:numId w:val="32"/>
                  </w:numPr>
                  <w:tabs>
                    <w:tab w:val="left" w:pos="20"/>
                    <w:tab w:val="left" w:pos="360"/>
                  </w:tabs>
                  <w:autoSpaceDE w:val="0"/>
                  <w:autoSpaceDN w:val="0"/>
                  <w:adjustRightInd w:val="0"/>
                  <w:ind w:left="360" w:hanging="360"/>
                </w:pPr>
              </w:pPrChange>
            </w:pPr>
            <w:ins w:id="2410" w:author="Microsoft Office-gebruiker" w:date="2018-07-30T16:23:00Z">
              <w:r>
                <w:rPr>
                  <w:rFonts w:ascii="Avenir Next" w:hAnsi="Avenir Next" w:cs="Avenir Next"/>
                  <w:color w:val="000000"/>
                  <w:szCs w:val="22"/>
                  <w:lang w:val="nl-NL" w:eastAsia="en-GB"/>
                </w:rPr>
                <w:t>Develop security policy</w:t>
              </w:r>
            </w:ins>
          </w:p>
        </w:tc>
        <w:tc>
          <w:tcPr>
            <w:tcW w:w="1029" w:type="dxa"/>
            <w:tcPrChange w:id="2411" w:author="Lilian Biber" w:date="2018-08-09T11:44:00Z">
              <w:tcPr>
                <w:tcW w:w="1029" w:type="dxa"/>
              </w:tcPr>
            </w:tcPrChange>
          </w:tcPr>
          <w:p w14:paraId="1ACF49A6" w14:textId="77777777" w:rsidR="00E01953" w:rsidRDefault="00E01953" w:rsidP="00FD0821">
            <w:pPr>
              <w:autoSpaceDE w:val="0"/>
              <w:autoSpaceDN w:val="0"/>
              <w:adjustRightInd w:val="0"/>
              <w:rPr>
                <w:ins w:id="2412" w:author="Microsoft Office-gebruiker" w:date="2018-07-30T16:22:00Z"/>
                <w:szCs w:val="22"/>
                <w:lang w:val="en-US"/>
              </w:rPr>
            </w:pPr>
          </w:p>
        </w:tc>
        <w:tc>
          <w:tcPr>
            <w:tcW w:w="1090" w:type="dxa"/>
            <w:tcPrChange w:id="2413" w:author="Lilian Biber" w:date="2018-08-09T11:44:00Z">
              <w:tcPr>
                <w:tcW w:w="1090" w:type="dxa"/>
              </w:tcPr>
            </w:tcPrChange>
          </w:tcPr>
          <w:p w14:paraId="1D4915DC" w14:textId="77777777" w:rsidR="00E01953" w:rsidRDefault="00E01953" w:rsidP="00FD0821">
            <w:pPr>
              <w:autoSpaceDE w:val="0"/>
              <w:autoSpaceDN w:val="0"/>
              <w:adjustRightInd w:val="0"/>
              <w:rPr>
                <w:ins w:id="2414" w:author="Microsoft Office-gebruiker" w:date="2018-07-30T16:22:00Z"/>
                <w:szCs w:val="22"/>
                <w:lang w:val="en-US"/>
              </w:rPr>
            </w:pPr>
          </w:p>
        </w:tc>
        <w:tc>
          <w:tcPr>
            <w:tcW w:w="1090" w:type="dxa"/>
            <w:tcPrChange w:id="2415" w:author="Lilian Biber" w:date="2018-08-09T11:44:00Z">
              <w:tcPr>
                <w:tcW w:w="1090" w:type="dxa"/>
              </w:tcPr>
            </w:tcPrChange>
          </w:tcPr>
          <w:p w14:paraId="17D86760" w14:textId="77777777" w:rsidR="00E01953" w:rsidRDefault="00E01953" w:rsidP="00FD0821">
            <w:pPr>
              <w:autoSpaceDE w:val="0"/>
              <w:autoSpaceDN w:val="0"/>
              <w:adjustRightInd w:val="0"/>
              <w:rPr>
                <w:ins w:id="2416" w:author="Microsoft Office-gebruiker" w:date="2018-07-30T16:22:00Z"/>
                <w:szCs w:val="22"/>
                <w:lang w:val="en-US"/>
              </w:rPr>
            </w:pPr>
            <w:ins w:id="2417" w:author="Microsoft Office-gebruiker" w:date="2018-07-30T16:32:00Z">
              <w:r>
                <w:rPr>
                  <w:szCs w:val="22"/>
                  <w:lang w:val="en-US"/>
                </w:rPr>
                <w:t>X</w:t>
              </w:r>
            </w:ins>
          </w:p>
        </w:tc>
        <w:tc>
          <w:tcPr>
            <w:tcW w:w="1090" w:type="dxa"/>
            <w:tcPrChange w:id="2418" w:author="Lilian Biber" w:date="2018-08-09T11:44:00Z">
              <w:tcPr>
                <w:tcW w:w="1090" w:type="dxa"/>
              </w:tcPr>
            </w:tcPrChange>
          </w:tcPr>
          <w:p w14:paraId="6402882B" w14:textId="77777777" w:rsidR="00E01953" w:rsidRDefault="00E01953" w:rsidP="00FD0821">
            <w:pPr>
              <w:autoSpaceDE w:val="0"/>
              <w:autoSpaceDN w:val="0"/>
              <w:adjustRightInd w:val="0"/>
              <w:rPr>
                <w:ins w:id="2419" w:author="Microsoft Office-gebruiker" w:date="2018-07-30T16:22:00Z"/>
                <w:szCs w:val="22"/>
                <w:lang w:val="en-US"/>
              </w:rPr>
            </w:pPr>
          </w:p>
        </w:tc>
        <w:tc>
          <w:tcPr>
            <w:tcW w:w="1090" w:type="dxa"/>
            <w:tcPrChange w:id="2420" w:author="Lilian Biber" w:date="2018-08-09T11:44:00Z">
              <w:tcPr>
                <w:tcW w:w="1090" w:type="dxa"/>
              </w:tcPr>
            </w:tcPrChange>
          </w:tcPr>
          <w:p w14:paraId="502EBF99" w14:textId="77777777" w:rsidR="00E01953" w:rsidRDefault="00E01953" w:rsidP="00FD0821">
            <w:pPr>
              <w:autoSpaceDE w:val="0"/>
              <w:autoSpaceDN w:val="0"/>
              <w:adjustRightInd w:val="0"/>
              <w:rPr>
                <w:ins w:id="2421" w:author="Microsoft Office-gebruiker" w:date="2018-07-31T08:01:00Z"/>
                <w:szCs w:val="22"/>
                <w:lang w:val="en-US"/>
              </w:rPr>
            </w:pPr>
          </w:p>
        </w:tc>
      </w:tr>
      <w:tr w:rsidR="00E01953" w14:paraId="13187E24" w14:textId="77777777" w:rsidTr="00E01953">
        <w:trPr>
          <w:ins w:id="2422" w:author="Microsoft Office-gebruiker" w:date="2018-07-30T16:22:00Z"/>
        </w:trPr>
        <w:tc>
          <w:tcPr>
            <w:tcW w:w="747" w:type="dxa"/>
            <w:tcPrChange w:id="2423" w:author="Lilian Biber" w:date="2018-08-09T11:44:00Z">
              <w:tcPr>
                <w:tcW w:w="747" w:type="dxa"/>
              </w:tcPr>
            </w:tcPrChange>
          </w:tcPr>
          <w:p w14:paraId="409694CF" w14:textId="77777777" w:rsidR="00E01953" w:rsidRDefault="00E01953" w:rsidP="00696C29">
            <w:pPr>
              <w:tabs>
                <w:tab w:val="left" w:pos="20"/>
                <w:tab w:val="left" w:pos="360"/>
              </w:tabs>
              <w:autoSpaceDE w:val="0"/>
              <w:autoSpaceDN w:val="0"/>
              <w:adjustRightInd w:val="0"/>
              <w:rPr>
                <w:ins w:id="2424" w:author="Microsoft Office-gebruiker" w:date="2018-07-30T16:39:00Z"/>
                <w:rFonts w:ascii="Avenir Next" w:hAnsi="Avenir Next" w:cs="Avenir Next"/>
                <w:color w:val="000000"/>
                <w:szCs w:val="22"/>
                <w:lang w:val="nl-NL" w:eastAsia="en-GB"/>
              </w:rPr>
            </w:pPr>
            <w:ins w:id="2425" w:author="Microsoft Office-gebruiker" w:date="2018-07-30T17:52:00Z">
              <w:r>
                <w:rPr>
                  <w:rFonts w:ascii="Avenir Next" w:hAnsi="Avenir Next" w:cs="Avenir Next"/>
                  <w:color w:val="000000"/>
                  <w:szCs w:val="22"/>
                  <w:lang w:val="nl-NL" w:eastAsia="en-GB"/>
                </w:rPr>
                <w:t>S</w:t>
              </w:r>
            </w:ins>
          </w:p>
        </w:tc>
        <w:tc>
          <w:tcPr>
            <w:tcW w:w="986" w:type="dxa"/>
            <w:tcPrChange w:id="2426" w:author="Lilian Biber" w:date="2018-08-09T11:44:00Z">
              <w:tcPr>
                <w:tcW w:w="986" w:type="dxa"/>
              </w:tcPr>
            </w:tcPrChange>
          </w:tcPr>
          <w:p w14:paraId="6BD7ADC0" w14:textId="77777777" w:rsidR="00E01953" w:rsidRDefault="00E01953" w:rsidP="00696C29">
            <w:pPr>
              <w:tabs>
                <w:tab w:val="left" w:pos="20"/>
                <w:tab w:val="left" w:pos="360"/>
              </w:tabs>
              <w:autoSpaceDE w:val="0"/>
              <w:autoSpaceDN w:val="0"/>
              <w:adjustRightInd w:val="0"/>
              <w:rPr>
                <w:ins w:id="2427" w:author="Microsoft Office-gebruiker" w:date="2018-07-30T16:42:00Z"/>
                <w:rFonts w:ascii="Avenir Next" w:hAnsi="Avenir Next" w:cs="Avenir Next"/>
                <w:color w:val="000000"/>
                <w:szCs w:val="22"/>
                <w:lang w:val="nl-NL" w:eastAsia="en-GB"/>
              </w:rPr>
            </w:pPr>
            <w:ins w:id="2428" w:author="Microsoft Office-gebruiker" w:date="2018-07-30T17:52:00Z">
              <w:r>
                <w:rPr>
                  <w:rFonts w:ascii="Avenir Next" w:hAnsi="Avenir Next" w:cs="Avenir Next"/>
                  <w:color w:val="000000"/>
                  <w:szCs w:val="22"/>
                  <w:lang w:val="nl-NL" w:eastAsia="en-GB"/>
                </w:rPr>
                <w:t>E</w:t>
              </w:r>
            </w:ins>
          </w:p>
        </w:tc>
        <w:tc>
          <w:tcPr>
            <w:tcW w:w="6365" w:type="dxa"/>
            <w:tcPrChange w:id="2429" w:author="Lilian Biber" w:date="2018-08-09T11:44:00Z">
              <w:tcPr>
                <w:tcW w:w="6365" w:type="dxa"/>
              </w:tcPr>
            </w:tcPrChange>
          </w:tcPr>
          <w:p w14:paraId="4C3195D0" w14:textId="77777777" w:rsidR="000D7B31" w:rsidRDefault="00E01953">
            <w:pPr>
              <w:tabs>
                <w:tab w:val="left" w:pos="20"/>
                <w:tab w:val="left" w:pos="360"/>
              </w:tabs>
              <w:autoSpaceDE w:val="0"/>
              <w:autoSpaceDN w:val="0"/>
              <w:adjustRightInd w:val="0"/>
              <w:rPr>
                <w:ins w:id="2430" w:author="Microsoft Office-gebruiker" w:date="2018-07-30T16:22:00Z"/>
                <w:rFonts w:ascii="Avenir Next" w:hAnsi="Avenir Next" w:cs="Avenir Next"/>
                <w:color w:val="000000"/>
                <w:szCs w:val="22"/>
                <w:lang w:val="nl-NL" w:eastAsia="en-GB"/>
              </w:rPr>
              <w:pPrChange w:id="2431" w:author="Microsoft Office-gebruiker" w:date="2018-07-30T16:29:00Z">
                <w:pPr>
                  <w:numPr>
                    <w:numId w:val="32"/>
                  </w:numPr>
                  <w:tabs>
                    <w:tab w:val="left" w:pos="20"/>
                    <w:tab w:val="left" w:pos="360"/>
                  </w:tabs>
                  <w:autoSpaceDE w:val="0"/>
                  <w:autoSpaceDN w:val="0"/>
                  <w:adjustRightInd w:val="0"/>
                  <w:ind w:left="360" w:hanging="360"/>
                </w:pPr>
              </w:pPrChange>
            </w:pPr>
            <w:ins w:id="2432" w:author="Microsoft Office-gebruiker" w:date="2018-07-30T16:23:00Z">
              <w:r>
                <w:rPr>
                  <w:rFonts w:ascii="Avenir Next" w:hAnsi="Avenir Next" w:cs="Avenir Next"/>
                  <w:color w:val="000000"/>
                  <w:szCs w:val="22"/>
                  <w:lang w:val="nl-NL" w:eastAsia="en-GB"/>
                </w:rPr>
                <w:t>Develop port management strategies</w:t>
              </w:r>
            </w:ins>
          </w:p>
        </w:tc>
        <w:tc>
          <w:tcPr>
            <w:tcW w:w="1029" w:type="dxa"/>
            <w:tcPrChange w:id="2433" w:author="Lilian Biber" w:date="2018-08-09T11:44:00Z">
              <w:tcPr>
                <w:tcW w:w="1029" w:type="dxa"/>
              </w:tcPr>
            </w:tcPrChange>
          </w:tcPr>
          <w:p w14:paraId="254D182B" w14:textId="77777777" w:rsidR="00E01953" w:rsidRDefault="00E01953" w:rsidP="00FD0821">
            <w:pPr>
              <w:autoSpaceDE w:val="0"/>
              <w:autoSpaceDN w:val="0"/>
              <w:adjustRightInd w:val="0"/>
              <w:rPr>
                <w:ins w:id="2434" w:author="Microsoft Office-gebruiker" w:date="2018-07-30T16:22:00Z"/>
                <w:szCs w:val="22"/>
                <w:lang w:val="en-US"/>
              </w:rPr>
            </w:pPr>
          </w:p>
        </w:tc>
        <w:tc>
          <w:tcPr>
            <w:tcW w:w="1090" w:type="dxa"/>
            <w:tcPrChange w:id="2435" w:author="Lilian Biber" w:date="2018-08-09T11:44:00Z">
              <w:tcPr>
                <w:tcW w:w="1090" w:type="dxa"/>
              </w:tcPr>
            </w:tcPrChange>
          </w:tcPr>
          <w:p w14:paraId="19A4E7AA" w14:textId="77777777" w:rsidR="00E01953" w:rsidRDefault="00E01953" w:rsidP="00FD0821">
            <w:pPr>
              <w:autoSpaceDE w:val="0"/>
              <w:autoSpaceDN w:val="0"/>
              <w:adjustRightInd w:val="0"/>
              <w:rPr>
                <w:ins w:id="2436" w:author="Microsoft Office-gebruiker" w:date="2018-07-30T16:22:00Z"/>
                <w:szCs w:val="22"/>
                <w:lang w:val="en-US"/>
              </w:rPr>
            </w:pPr>
          </w:p>
        </w:tc>
        <w:tc>
          <w:tcPr>
            <w:tcW w:w="1090" w:type="dxa"/>
            <w:tcPrChange w:id="2437" w:author="Lilian Biber" w:date="2018-08-09T11:44:00Z">
              <w:tcPr>
                <w:tcW w:w="1090" w:type="dxa"/>
              </w:tcPr>
            </w:tcPrChange>
          </w:tcPr>
          <w:p w14:paraId="66582784" w14:textId="77777777" w:rsidR="00E01953" w:rsidRDefault="00E01953" w:rsidP="00FD0821">
            <w:pPr>
              <w:autoSpaceDE w:val="0"/>
              <w:autoSpaceDN w:val="0"/>
              <w:adjustRightInd w:val="0"/>
              <w:rPr>
                <w:ins w:id="2438" w:author="Microsoft Office-gebruiker" w:date="2018-07-30T16:22:00Z"/>
                <w:szCs w:val="22"/>
                <w:lang w:val="en-US"/>
              </w:rPr>
            </w:pPr>
            <w:ins w:id="2439" w:author="Microsoft Office-gebruiker" w:date="2018-07-30T16:32:00Z">
              <w:r>
                <w:rPr>
                  <w:szCs w:val="22"/>
                  <w:lang w:val="en-US"/>
                </w:rPr>
                <w:t>X</w:t>
              </w:r>
            </w:ins>
          </w:p>
        </w:tc>
        <w:tc>
          <w:tcPr>
            <w:tcW w:w="1090" w:type="dxa"/>
            <w:tcPrChange w:id="2440" w:author="Lilian Biber" w:date="2018-08-09T11:44:00Z">
              <w:tcPr>
                <w:tcW w:w="1090" w:type="dxa"/>
              </w:tcPr>
            </w:tcPrChange>
          </w:tcPr>
          <w:p w14:paraId="5EF0ED16" w14:textId="77777777" w:rsidR="00E01953" w:rsidRDefault="00E01953" w:rsidP="00FD0821">
            <w:pPr>
              <w:autoSpaceDE w:val="0"/>
              <w:autoSpaceDN w:val="0"/>
              <w:adjustRightInd w:val="0"/>
              <w:rPr>
                <w:ins w:id="2441" w:author="Microsoft Office-gebruiker" w:date="2018-07-30T16:22:00Z"/>
                <w:szCs w:val="22"/>
                <w:lang w:val="en-US"/>
              </w:rPr>
            </w:pPr>
          </w:p>
        </w:tc>
        <w:tc>
          <w:tcPr>
            <w:tcW w:w="1090" w:type="dxa"/>
            <w:tcPrChange w:id="2442" w:author="Lilian Biber" w:date="2018-08-09T11:44:00Z">
              <w:tcPr>
                <w:tcW w:w="1090" w:type="dxa"/>
              </w:tcPr>
            </w:tcPrChange>
          </w:tcPr>
          <w:p w14:paraId="5BC441AD" w14:textId="77777777" w:rsidR="00E01953" w:rsidRDefault="00E01953" w:rsidP="00FD0821">
            <w:pPr>
              <w:autoSpaceDE w:val="0"/>
              <w:autoSpaceDN w:val="0"/>
              <w:adjustRightInd w:val="0"/>
              <w:rPr>
                <w:ins w:id="2443" w:author="Microsoft Office-gebruiker" w:date="2018-07-31T08:01:00Z"/>
                <w:szCs w:val="22"/>
                <w:lang w:val="en-US"/>
              </w:rPr>
            </w:pPr>
          </w:p>
        </w:tc>
      </w:tr>
      <w:tr w:rsidR="00E01953" w14:paraId="2E28C5B6" w14:textId="77777777" w:rsidTr="00E01953">
        <w:trPr>
          <w:ins w:id="2444" w:author="Microsoft Office-gebruiker" w:date="2018-07-30T16:22:00Z"/>
        </w:trPr>
        <w:tc>
          <w:tcPr>
            <w:tcW w:w="747" w:type="dxa"/>
            <w:tcPrChange w:id="2445" w:author="Lilian Biber" w:date="2018-08-09T11:44:00Z">
              <w:tcPr>
                <w:tcW w:w="747" w:type="dxa"/>
              </w:tcPr>
            </w:tcPrChange>
          </w:tcPr>
          <w:p w14:paraId="2DABDAF5" w14:textId="77777777" w:rsidR="00E01953" w:rsidRPr="001D432C" w:rsidRDefault="00E01953" w:rsidP="00696C29">
            <w:pPr>
              <w:tabs>
                <w:tab w:val="left" w:pos="20"/>
                <w:tab w:val="left" w:pos="360"/>
              </w:tabs>
              <w:autoSpaceDE w:val="0"/>
              <w:autoSpaceDN w:val="0"/>
              <w:adjustRightInd w:val="0"/>
              <w:rPr>
                <w:ins w:id="2446" w:author="Microsoft Office-gebruiker" w:date="2018-07-30T16:39:00Z"/>
                <w:rFonts w:ascii="Avenir Next" w:hAnsi="Avenir Next" w:cs="Avenir Next"/>
                <w:color w:val="000000"/>
                <w:szCs w:val="22"/>
                <w:lang w:val="en-US" w:eastAsia="en-GB"/>
              </w:rPr>
            </w:pPr>
            <w:ins w:id="2447" w:author="Microsoft Office-gebruiker" w:date="2018-07-30T17:37:00Z">
              <w:r>
                <w:rPr>
                  <w:rFonts w:ascii="Avenir Next" w:hAnsi="Avenir Next" w:cs="Avenir Next"/>
                  <w:color w:val="000000"/>
                  <w:szCs w:val="22"/>
                  <w:lang w:val="en-US" w:eastAsia="en-GB"/>
                </w:rPr>
                <w:t>S</w:t>
              </w:r>
            </w:ins>
          </w:p>
        </w:tc>
        <w:tc>
          <w:tcPr>
            <w:tcW w:w="986" w:type="dxa"/>
            <w:tcPrChange w:id="2448" w:author="Lilian Biber" w:date="2018-08-09T11:44:00Z">
              <w:tcPr>
                <w:tcW w:w="986" w:type="dxa"/>
              </w:tcPr>
            </w:tcPrChange>
          </w:tcPr>
          <w:p w14:paraId="34FBC577" w14:textId="77777777" w:rsidR="00E01953" w:rsidRPr="001D432C" w:rsidRDefault="00E01953" w:rsidP="00696C29">
            <w:pPr>
              <w:tabs>
                <w:tab w:val="left" w:pos="20"/>
                <w:tab w:val="left" w:pos="360"/>
              </w:tabs>
              <w:autoSpaceDE w:val="0"/>
              <w:autoSpaceDN w:val="0"/>
              <w:adjustRightInd w:val="0"/>
              <w:rPr>
                <w:ins w:id="2449" w:author="Microsoft Office-gebruiker" w:date="2018-07-30T16:42:00Z"/>
                <w:rFonts w:ascii="Avenir Next" w:hAnsi="Avenir Next" w:cs="Avenir Next"/>
                <w:color w:val="000000"/>
                <w:szCs w:val="22"/>
                <w:lang w:val="en-US" w:eastAsia="en-GB"/>
              </w:rPr>
            </w:pPr>
            <w:ins w:id="2450" w:author="Microsoft Office-gebruiker" w:date="2018-07-30T17:38:00Z">
              <w:r>
                <w:rPr>
                  <w:rFonts w:ascii="Avenir Next" w:hAnsi="Avenir Next" w:cs="Avenir Next"/>
                  <w:color w:val="000000"/>
                  <w:szCs w:val="22"/>
                  <w:lang w:val="en-US" w:eastAsia="en-GB"/>
                </w:rPr>
                <w:t>L</w:t>
              </w:r>
            </w:ins>
          </w:p>
        </w:tc>
        <w:tc>
          <w:tcPr>
            <w:tcW w:w="6365" w:type="dxa"/>
            <w:tcPrChange w:id="2451" w:author="Lilian Biber" w:date="2018-08-09T11:44:00Z">
              <w:tcPr>
                <w:tcW w:w="6365" w:type="dxa"/>
              </w:tcPr>
            </w:tcPrChange>
          </w:tcPr>
          <w:p w14:paraId="39D3459D" w14:textId="77777777" w:rsidR="000D7B31" w:rsidRDefault="00EF13A5">
            <w:pPr>
              <w:tabs>
                <w:tab w:val="left" w:pos="20"/>
                <w:tab w:val="left" w:pos="360"/>
              </w:tabs>
              <w:autoSpaceDE w:val="0"/>
              <w:autoSpaceDN w:val="0"/>
              <w:adjustRightInd w:val="0"/>
              <w:rPr>
                <w:ins w:id="2452" w:author="Microsoft Office-gebruiker" w:date="2018-07-30T16:22:00Z"/>
                <w:rFonts w:ascii="Avenir Next" w:hAnsi="Avenir Next" w:cs="Avenir Next"/>
                <w:color w:val="000000"/>
                <w:szCs w:val="22"/>
                <w:lang w:val="en-US" w:eastAsia="en-GB"/>
                <w:rPrChange w:id="2453" w:author="Microsoft Office-gebruiker" w:date="2018-07-30T16:24:00Z">
                  <w:rPr>
                    <w:ins w:id="2454" w:author="Microsoft Office-gebruiker" w:date="2018-07-30T16:22:00Z"/>
                    <w:rFonts w:ascii="Avenir Next" w:hAnsi="Avenir Next" w:cs="Avenir Next"/>
                    <w:color w:val="000000"/>
                    <w:szCs w:val="22"/>
                    <w:lang w:val="nl-NL" w:eastAsia="en-GB"/>
                  </w:rPr>
                </w:rPrChange>
              </w:rPr>
              <w:pPrChange w:id="2455" w:author="Microsoft Office-gebruiker" w:date="2018-07-30T16:29:00Z">
                <w:pPr>
                  <w:numPr>
                    <w:numId w:val="32"/>
                  </w:numPr>
                  <w:tabs>
                    <w:tab w:val="left" w:pos="20"/>
                    <w:tab w:val="left" w:pos="360"/>
                  </w:tabs>
                  <w:autoSpaceDE w:val="0"/>
                  <w:autoSpaceDN w:val="0"/>
                  <w:adjustRightInd w:val="0"/>
                  <w:ind w:left="360" w:hanging="360"/>
                </w:pPr>
              </w:pPrChange>
            </w:pPr>
            <w:ins w:id="2456" w:author="Microsoft Office-gebruiker" w:date="2018-07-30T16:23:00Z">
              <w:r w:rsidRPr="00EF13A5">
                <w:rPr>
                  <w:rFonts w:ascii="Avenir Next" w:hAnsi="Avenir Next" w:cs="Avenir Next"/>
                  <w:color w:val="000000"/>
                  <w:szCs w:val="22"/>
                  <w:lang w:val="en-US" w:eastAsia="en-GB"/>
                  <w:rPrChange w:id="2457" w:author="Microsoft Office-gebruiker" w:date="2018-07-30T16:23:00Z">
                    <w:rPr>
                      <w:rFonts w:ascii="Avenir Next" w:hAnsi="Avenir Next" w:cs="Avenir Next"/>
                      <w:color w:val="000000"/>
                      <w:szCs w:val="22"/>
                      <w:lang w:val="nl-NL" w:eastAsia="en-GB"/>
                    </w:rPr>
                  </w:rPrChange>
                </w:rPr>
                <w:t>Choose system for manpower planning</w:t>
              </w:r>
            </w:ins>
          </w:p>
        </w:tc>
        <w:tc>
          <w:tcPr>
            <w:tcW w:w="1029" w:type="dxa"/>
            <w:tcPrChange w:id="2458" w:author="Lilian Biber" w:date="2018-08-09T11:44:00Z">
              <w:tcPr>
                <w:tcW w:w="1029" w:type="dxa"/>
              </w:tcPr>
            </w:tcPrChange>
          </w:tcPr>
          <w:p w14:paraId="79227AA3" w14:textId="77777777" w:rsidR="00E01953" w:rsidRDefault="00E01953" w:rsidP="00FD0821">
            <w:pPr>
              <w:autoSpaceDE w:val="0"/>
              <w:autoSpaceDN w:val="0"/>
              <w:adjustRightInd w:val="0"/>
              <w:rPr>
                <w:ins w:id="2459" w:author="Microsoft Office-gebruiker" w:date="2018-07-30T16:22:00Z"/>
                <w:szCs w:val="22"/>
                <w:lang w:val="en-US"/>
              </w:rPr>
            </w:pPr>
          </w:p>
        </w:tc>
        <w:tc>
          <w:tcPr>
            <w:tcW w:w="1090" w:type="dxa"/>
            <w:tcPrChange w:id="2460" w:author="Lilian Biber" w:date="2018-08-09T11:44:00Z">
              <w:tcPr>
                <w:tcW w:w="1090" w:type="dxa"/>
              </w:tcPr>
            </w:tcPrChange>
          </w:tcPr>
          <w:p w14:paraId="3AC7C0EB" w14:textId="77777777" w:rsidR="00E01953" w:rsidRDefault="00E01953" w:rsidP="00FD0821">
            <w:pPr>
              <w:autoSpaceDE w:val="0"/>
              <w:autoSpaceDN w:val="0"/>
              <w:adjustRightInd w:val="0"/>
              <w:rPr>
                <w:ins w:id="2461" w:author="Microsoft Office-gebruiker" w:date="2018-07-30T16:22:00Z"/>
                <w:szCs w:val="22"/>
                <w:lang w:val="en-US"/>
              </w:rPr>
            </w:pPr>
          </w:p>
        </w:tc>
        <w:tc>
          <w:tcPr>
            <w:tcW w:w="1090" w:type="dxa"/>
            <w:tcPrChange w:id="2462" w:author="Lilian Biber" w:date="2018-08-09T11:44:00Z">
              <w:tcPr>
                <w:tcW w:w="1090" w:type="dxa"/>
              </w:tcPr>
            </w:tcPrChange>
          </w:tcPr>
          <w:p w14:paraId="1C40BB09" w14:textId="77777777" w:rsidR="00E01953" w:rsidRDefault="00E01953" w:rsidP="00FD0821">
            <w:pPr>
              <w:autoSpaceDE w:val="0"/>
              <w:autoSpaceDN w:val="0"/>
              <w:adjustRightInd w:val="0"/>
              <w:rPr>
                <w:ins w:id="2463" w:author="Microsoft Office-gebruiker" w:date="2018-07-30T16:22:00Z"/>
                <w:szCs w:val="22"/>
                <w:lang w:val="en-US"/>
              </w:rPr>
            </w:pPr>
            <w:ins w:id="2464" w:author="Microsoft Office-gebruiker" w:date="2018-07-30T16:32:00Z">
              <w:r>
                <w:rPr>
                  <w:szCs w:val="22"/>
                  <w:lang w:val="en-US"/>
                </w:rPr>
                <w:t>X</w:t>
              </w:r>
            </w:ins>
          </w:p>
        </w:tc>
        <w:tc>
          <w:tcPr>
            <w:tcW w:w="1090" w:type="dxa"/>
            <w:tcPrChange w:id="2465" w:author="Lilian Biber" w:date="2018-08-09T11:44:00Z">
              <w:tcPr>
                <w:tcW w:w="1090" w:type="dxa"/>
              </w:tcPr>
            </w:tcPrChange>
          </w:tcPr>
          <w:p w14:paraId="7A53FC91" w14:textId="77777777" w:rsidR="00E01953" w:rsidRDefault="00E01953" w:rsidP="00FD0821">
            <w:pPr>
              <w:autoSpaceDE w:val="0"/>
              <w:autoSpaceDN w:val="0"/>
              <w:adjustRightInd w:val="0"/>
              <w:rPr>
                <w:ins w:id="2466" w:author="Microsoft Office-gebruiker" w:date="2018-07-30T16:22:00Z"/>
                <w:szCs w:val="22"/>
                <w:lang w:val="en-US"/>
              </w:rPr>
            </w:pPr>
          </w:p>
        </w:tc>
        <w:tc>
          <w:tcPr>
            <w:tcW w:w="1090" w:type="dxa"/>
            <w:tcPrChange w:id="2467" w:author="Lilian Biber" w:date="2018-08-09T11:44:00Z">
              <w:tcPr>
                <w:tcW w:w="1090" w:type="dxa"/>
              </w:tcPr>
            </w:tcPrChange>
          </w:tcPr>
          <w:p w14:paraId="030D3EA4" w14:textId="77777777" w:rsidR="00E01953" w:rsidRDefault="00E01953" w:rsidP="00FD0821">
            <w:pPr>
              <w:autoSpaceDE w:val="0"/>
              <w:autoSpaceDN w:val="0"/>
              <w:adjustRightInd w:val="0"/>
              <w:rPr>
                <w:ins w:id="2468" w:author="Microsoft Office-gebruiker" w:date="2018-07-31T08:01:00Z"/>
                <w:szCs w:val="22"/>
                <w:lang w:val="en-US"/>
              </w:rPr>
            </w:pPr>
          </w:p>
        </w:tc>
      </w:tr>
      <w:tr w:rsidR="00E01953" w14:paraId="69B65D9F" w14:textId="77777777" w:rsidTr="00E01953">
        <w:trPr>
          <w:ins w:id="2469" w:author="Microsoft Office-gebruiker" w:date="2018-07-30T16:22:00Z"/>
        </w:trPr>
        <w:tc>
          <w:tcPr>
            <w:tcW w:w="747" w:type="dxa"/>
            <w:tcPrChange w:id="2470" w:author="Lilian Biber" w:date="2018-08-09T11:44:00Z">
              <w:tcPr>
                <w:tcW w:w="747" w:type="dxa"/>
              </w:tcPr>
            </w:tcPrChange>
          </w:tcPr>
          <w:p w14:paraId="6D35B06E" w14:textId="77777777" w:rsidR="00E01953" w:rsidRDefault="00E01953" w:rsidP="00696C29">
            <w:pPr>
              <w:tabs>
                <w:tab w:val="left" w:pos="20"/>
                <w:tab w:val="left" w:pos="360"/>
              </w:tabs>
              <w:autoSpaceDE w:val="0"/>
              <w:autoSpaceDN w:val="0"/>
              <w:adjustRightInd w:val="0"/>
              <w:rPr>
                <w:ins w:id="2471" w:author="Microsoft Office-gebruiker" w:date="2018-07-30T16:39:00Z"/>
                <w:rFonts w:ascii="Avenir Next" w:hAnsi="Avenir Next" w:cs="Avenir Next"/>
                <w:color w:val="000000"/>
                <w:szCs w:val="22"/>
                <w:lang w:val="nl-NL" w:eastAsia="en-GB"/>
              </w:rPr>
            </w:pPr>
            <w:ins w:id="2472" w:author="Microsoft Office-gebruiker" w:date="2018-07-30T16:43:00Z">
              <w:r>
                <w:rPr>
                  <w:rFonts w:ascii="Avenir Next" w:hAnsi="Avenir Next" w:cs="Avenir Next"/>
                  <w:color w:val="000000"/>
                  <w:szCs w:val="22"/>
                  <w:lang w:val="nl-NL" w:eastAsia="en-GB"/>
                </w:rPr>
                <w:t>O</w:t>
              </w:r>
            </w:ins>
          </w:p>
        </w:tc>
        <w:tc>
          <w:tcPr>
            <w:tcW w:w="986" w:type="dxa"/>
            <w:tcPrChange w:id="2473" w:author="Lilian Biber" w:date="2018-08-09T11:44:00Z">
              <w:tcPr>
                <w:tcW w:w="986" w:type="dxa"/>
              </w:tcPr>
            </w:tcPrChange>
          </w:tcPr>
          <w:p w14:paraId="3FBE7096" w14:textId="77777777" w:rsidR="00E01953" w:rsidRDefault="00E01953" w:rsidP="00696C29">
            <w:pPr>
              <w:tabs>
                <w:tab w:val="left" w:pos="20"/>
                <w:tab w:val="left" w:pos="360"/>
              </w:tabs>
              <w:autoSpaceDE w:val="0"/>
              <w:autoSpaceDN w:val="0"/>
              <w:adjustRightInd w:val="0"/>
              <w:rPr>
                <w:ins w:id="2474" w:author="Microsoft Office-gebruiker" w:date="2018-07-30T16:42:00Z"/>
                <w:rFonts w:ascii="Avenir Next" w:hAnsi="Avenir Next" w:cs="Avenir Next"/>
                <w:color w:val="000000"/>
                <w:szCs w:val="22"/>
                <w:lang w:val="nl-NL" w:eastAsia="en-GB"/>
              </w:rPr>
            </w:pPr>
            <w:ins w:id="2475" w:author="Microsoft Office-gebruiker" w:date="2018-07-30T16:43:00Z">
              <w:r>
                <w:rPr>
                  <w:rFonts w:ascii="Avenir Next" w:hAnsi="Avenir Next" w:cs="Avenir Next"/>
                  <w:color w:val="000000"/>
                  <w:szCs w:val="22"/>
                  <w:lang w:val="nl-NL" w:eastAsia="en-GB"/>
                </w:rPr>
                <w:t>H</w:t>
              </w:r>
            </w:ins>
          </w:p>
        </w:tc>
        <w:tc>
          <w:tcPr>
            <w:tcW w:w="6365" w:type="dxa"/>
            <w:tcPrChange w:id="2476" w:author="Lilian Biber" w:date="2018-08-09T11:44:00Z">
              <w:tcPr>
                <w:tcW w:w="6365" w:type="dxa"/>
              </w:tcPr>
            </w:tcPrChange>
          </w:tcPr>
          <w:p w14:paraId="07F1F174" w14:textId="77777777" w:rsidR="000D7B31" w:rsidRDefault="00E01953">
            <w:pPr>
              <w:tabs>
                <w:tab w:val="left" w:pos="20"/>
                <w:tab w:val="left" w:pos="360"/>
              </w:tabs>
              <w:autoSpaceDE w:val="0"/>
              <w:autoSpaceDN w:val="0"/>
              <w:adjustRightInd w:val="0"/>
              <w:rPr>
                <w:ins w:id="2477" w:author="Microsoft Office-gebruiker" w:date="2018-07-30T16:22:00Z"/>
                <w:rFonts w:ascii="Avenir Next" w:hAnsi="Avenir Next" w:cs="Avenir Next"/>
                <w:color w:val="000000"/>
                <w:szCs w:val="22"/>
                <w:lang w:val="nl-NL" w:eastAsia="en-GB"/>
              </w:rPr>
              <w:pPrChange w:id="2478" w:author="Microsoft Office-gebruiker" w:date="2018-07-30T16:29:00Z">
                <w:pPr>
                  <w:numPr>
                    <w:numId w:val="32"/>
                  </w:numPr>
                  <w:tabs>
                    <w:tab w:val="left" w:pos="20"/>
                    <w:tab w:val="left" w:pos="360"/>
                  </w:tabs>
                  <w:autoSpaceDE w:val="0"/>
                  <w:autoSpaceDN w:val="0"/>
                  <w:adjustRightInd w:val="0"/>
                  <w:ind w:left="360" w:hanging="360"/>
                </w:pPr>
              </w:pPrChange>
            </w:pPr>
            <w:ins w:id="2479" w:author="Microsoft Office-gebruiker" w:date="2018-07-30T16:22:00Z">
              <w:r>
                <w:rPr>
                  <w:rFonts w:ascii="Avenir Next" w:hAnsi="Avenir Next" w:cs="Avenir Next"/>
                  <w:color w:val="000000"/>
                  <w:szCs w:val="22"/>
                  <w:lang w:val="nl-NL" w:eastAsia="en-GB"/>
                </w:rPr>
                <w:t>Gather safety data</w:t>
              </w:r>
            </w:ins>
          </w:p>
        </w:tc>
        <w:tc>
          <w:tcPr>
            <w:tcW w:w="1029" w:type="dxa"/>
            <w:tcPrChange w:id="2480" w:author="Lilian Biber" w:date="2018-08-09T11:44:00Z">
              <w:tcPr>
                <w:tcW w:w="1029" w:type="dxa"/>
              </w:tcPr>
            </w:tcPrChange>
          </w:tcPr>
          <w:p w14:paraId="67C8A324" w14:textId="77777777" w:rsidR="00E01953" w:rsidRDefault="00E01953" w:rsidP="00FD0821">
            <w:pPr>
              <w:autoSpaceDE w:val="0"/>
              <w:autoSpaceDN w:val="0"/>
              <w:adjustRightInd w:val="0"/>
              <w:rPr>
                <w:ins w:id="2481" w:author="Microsoft Office-gebruiker" w:date="2018-07-30T16:22:00Z"/>
                <w:szCs w:val="22"/>
                <w:lang w:val="en-US"/>
              </w:rPr>
            </w:pPr>
          </w:p>
        </w:tc>
        <w:tc>
          <w:tcPr>
            <w:tcW w:w="1090" w:type="dxa"/>
            <w:tcPrChange w:id="2482" w:author="Lilian Biber" w:date="2018-08-09T11:44:00Z">
              <w:tcPr>
                <w:tcW w:w="1090" w:type="dxa"/>
              </w:tcPr>
            </w:tcPrChange>
          </w:tcPr>
          <w:p w14:paraId="1727782B" w14:textId="77777777" w:rsidR="00E01953" w:rsidRDefault="00E01953" w:rsidP="00FD0821">
            <w:pPr>
              <w:autoSpaceDE w:val="0"/>
              <w:autoSpaceDN w:val="0"/>
              <w:adjustRightInd w:val="0"/>
              <w:rPr>
                <w:ins w:id="2483" w:author="Microsoft Office-gebruiker" w:date="2018-07-30T16:22:00Z"/>
                <w:szCs w:val="22"/>
                <w:lang w:val="en-US"/>
              </w:rPr>
            </w:pPr>
          </w:p>
        </w:tc>
        <w:tc>
          <w:tcPr>
            <w:tcW w:w="1090" w:type="dxa"/>
            <w:tcPrChange w:id="2484" w:author="Lilian Biber" w:date="2018-08-09T11:44:00Z">
              <w:tcPr>
                <w:tcW w:w="1090" w:type="dxa"/>
              </w:tcPr>
            </w:tcPrChange>
          </w:tcPr>
          <w:p w14:paraId="6039C629" w14:textId="77777777" w:rsidR="00E01953" w:rsidRDefault="00E01953" w:rsidP="00FD0821">
            <w:pPr>
              <w:autoSpaceDE w:val="0"/>
              <w:autoSpaceDN w:val="0"/>
              <w:adjustRightInd w:val="0"/>
              <w:rPr>
                <w:ins w:id="2485" w:author="Microsoft Office-gebruiker" w:date="2018-07-30T16:22:00Z"/>
                <w:szCs w:val="22"/>
                <w:lang w:val="en-US"/>
              </w:rPr>
            </w:pPr>
            <w:ins w:id="2486" w:author="Microsoft Office-gebruiker" w:date="2018-07-30T16:32:00Z">
              <w:r>
                <w:rPr>
                  <w:szCs w:val="22"/>
                  <w:lang w:val="en-US"/>
                </w:rPr>
                <w:t>X</w:t>
              </w:r>
            </w:ins>
          </w:p>
        </w:tc>
        <w:tc>
          <w:tcPr>
            <w:tcW w:w="1090" w:type="dxa"/>
            <w:tcPrChange w:id="2487" w:author="Lilian Biber" w:date="2018-08-09T11:44:00Z">
              <w:tcPr>
                <w:tcW w:w="1090" w:type="dxa"/>
              </w:tcPr>
            </w:tcPrChange>
          </w:tcPr>
          <w:p w14:paraId="23740A1C" w14:textId="77777777" w:rsidR="00E01953" w:rsidRDefault="00E01953" w:rsidP="00FD0821">
            <w:pPr>
              <w:autoSpaceDE w:val="0"/>
              <w:autoSpaceDN w:val="0"/>
              <w:adjustRightInd w:val="0"/>
              <w:rPr>
                <w:ins w:id="2488" w:author="Microsoft Office-gebruiker" w:date="2018-07-30T16:22:00Z"/>
                <w:szCs w:val="22"/>
                <w:lang w:val="en-US"/>
              </w:rPr>
            </w:pPr>
          </w:p>
        </w:tc>
        <w:tc>
          <w:tcPr>
            <w:tcW w:w="1090" w:type="dxa"/>
            <w:tcPrChange w:id="2489" w:author="Lilian Biber" w:date="2018-08-09T11:44:00Z">
              <w:tcPr>
                <w:tcW w:w="1090" w:type="dxa"/>
              </w:tcPr>
            </w:tcPrChange>
          </w:tcPr>
          <w:p w14:paraId="35B48746" w14:textId="77777777" w:rsidR="00E01953" w:rsidRDefault="00E01953" w:rsidP="00FD0821">
            <w:pPr>
              <w:autoSpaceDE w:val="0"/>
              <w:autoSpaceDN w:val="0"/>
              <w:adjustRightInd w:val="0"/>
              <w:rPr>
                <w:ins w:id="2490" w:author="Microsoft Office-gebruiker" w:date="2018-07-31T08:01:00Z"/>
                <w:szCs w:val="22"/>
                <w:lang w:val="en-US"/>
              </w:rPr>
            </w:pPr>
          </w:p>
        </w:tc>
      </w:tr>
      <w:tr w:rsidR="00E01953" w14:paraId="3013B299" w14:textId="77777777" w:rsidTr="00E01953">
        <w:trPr>
          <w:ins w:id="2491" w:author="Microsoft Office-gebruiker" w:date="2018-07-30T16:22:00Z"/>
        </w:trPr>
        <w:tc>
          <w:tcPr>
            <w:tcW w:w="747" w:type="dxa"/>
            <w:tcPrChange w:id="2492" w:author="Lilian Biber" w:date="2018-08-09T11:44:00Z">
              <w:tcPr>
                <w:tcW w:w="747" w:type="dxa"/>
              </w:tcPr>
            </w:tcPrChange>
          </w:tcPr>
          <w:p w14:paraId="14328AC2" w14:textId="77777777" w:rsidR="00E01953" w:rsidRDefault="00E01953" w:rsidP="00696C29">
            <w:pPr>
              <w:tabs>
                <w:tab w:val="left" w:pos="20"/>
                <w:tab w:val="left" w:pos="360"/>
              </w:tabs>
              <w:autoSpaceDE w:val="0"/>
              <w:autoSpaceDN w:val="0"/>
              <w:adjustRightInd w:val="0"/>
              <w:rPr>
                <w:ins w:id="2493" w:author="Microsoft Office-gebruiker" w:date="2018-07-30T16:39:00Z"/>
                <w:rFonts w:ascii="Avenir Next" w:hAnsi="Avenir Next" w:cs="Avenir Next"/>
                <w:color w:val="000000"/>
                <w:szCs w:val="22"/>
                <w:lang w:val="nl-NL" w:eastAsia="en-GB"/>
              </w:rPr>
            </w:pPr>
            <w:ins w:id="2494" w:author="Microsoft Office-gebruiker" w:date="2018-07-30T17:57:00Z">
              <w:r>
                <w:rPr>
                  <w:rFonts w:ascii="Avenir Next" w:hAnsi="Avenir Next" w:cs="Avenir Next"/>
                  <w:color w:val="000000"/>
                  <w:szCs w:val="22"/>
                  <w:lang w:val="nl-NL" w:eastAsia="en-GB"/>
                </w:rPr>
                <w:t>O</w:t>
              </w:r>
            </w:ins>
          </w:p>
        </w:tc>
        <w:tc>
          <w:tcPr>
            <w:tcW w:w="986" w:type="dxa"/>
            <w:tcPrChange w:id="2495" w:author="Lilian Biber" w:date="2018-08-09T11:44:00Z">
              <w:tcPr>
                <w:tcW w:w="986" w:type="dxa"/>
              </w:tcPr>
            </w:tcPrChange>
          </w:tcPr>
          <w:p w14:paraId="720200D3" w14:textId="77777777" w:rsidR="00E01953" w:rsidRDefault="00E01953" w:rsidP="00696C29">
            <w:pPr>
              <w:tabs>
                <w:tab w:val="left" w:pos="20"/>
                <w:tab w:val="left" w:pos="360"/>
              </w:tabs>
              <w:autoSpaceDE w:val="0"/>
              <w:autoSpaceDN w:val="0"/>
              <w:adjustRightInd w:val="0"/>
              <w:rPr>
                <w:ins w:id="2496" w:author="Microsoft Office-gebruiker" w:date="2018-07-30T16:42:00Z"/>
                <w:rFonts w:ascii="Avenir Next" w:hAnsi="Avenir Next" w:cs="Avenir Next"/>
                <w:color w:val="000000"/>
                <w:szCs w:val="22"/>
                <w:lang w:val="nl-NL" w:eastAsia="en-GB"/>
              </w:rPr>
            </w:pPr>
            <w:ins w:id="2497" w:author="Microsoft Office-gebruiker" w:date="2018-07-30T17:57:00Z">
              <w:r>
                <w:rPr>
                  <w:rFonts w:ascii="Avenir Next" w:hAnsi="Avenir Next" w:cs="Avenir Next"/>
                  <w:color w:val="000000"/>
                  <w:szCs w:val="22"/>
                  <w:lang w:val="nl-NL" w:eastAsia="en-GB"/>
                </w:rPr>
                <w:t>H</w:t>
              </w:r>
            </w:ins>
          </w:p>
        </w:tc>
        <w:tc>
          <w:tcPr>
            <w:tcW w:w="6365" w:type="dxa"/>
            <w:tcPrChange w:id="2498" w:author="Lilian Biber" w:date="2018-08-09T11:44:00Z">
              <w:tcPr>
                <w:tcW w:w="6365" w:type="dxa"/>
              </w:tcPr>
            </w:tcPrChange>
          </w:tcPr>
          <w:p w14:paraId="51E6A260" w14:textId="77777777" w:rsidR="000D7B31" w:rsidRDefault="00E01953">
            <w:pPr>
              <w:tabs>
                <w:tab w:val="left" w:pos="20"/>
                <w:tab w:val="left" w:pos="360"/>
              </w:tabs>
              <w:autoSpaceDE w:val="0"/>
              <w:autoSpaceDN w:val="0"/>
              <w:adjustRightInd w:val="0"/>
              <w:rPr>
                <w:ins w:id="2499" w:author="Microsoft Office-gebruiker" w:date="2018-07-30T16:22:00Z"/>
                <w:rFonts w:ascii="Avenir Next" w:hAnsi="Avenir Next" w:cs="Avenir Next"/>
                <w:color w:val="000000"/>
                <w:szCs w:val="22"/>
                <w:lang w:val="nl-NL" w:eastAsia="en-GB"/>
              </w:rPr>
              <w:pPrChange w:id="2500" w:author="Microsoft Office-gebruiker" w:date="2018-07-30T16:29:00Z">
                <w:pPr>
                  <w:numPr>
                    <w:numId w:val="32"/>
                  </w:numPr>
                  <w:tabs>
                    <w:tab w:val="left" w:pos="20"/>
                    <w:tab w:val="left" w:pos="360"/>
                  </w:tabs>
                  <w:autoSpaceDE w:val="0"/>
                  <w:autoSpaceDN w:val="0"/>
                  <w:adjustRightInd w:val="0"/>
                  <w:ind w:left="360" w:hanging="360"/>
                </w:pPr>
              </w:pPrChange>
            </w:pPr>
            <w:ins w:id="2501" w:author="Microsoft Office-gebruiker" w:date="2018-07-30T16:22:00Z">
              <w:r>
                <w:rPr>
                  <w:rFonts w:ascii="Avenir Next" w:hAnsi="Avenir Next" w:cs="Avenir Next"/>
                  <w:color w:val="000000"/>
                  <w:szCs w:val="22"/>
                  <w:lang w:val="nl-NL" w:eastAsia="en-GB"/>
                </w:rPr>
                <w:t>Plan periodic maintenance</w:t>
              </w:r>
            </w:ins>
          </w:p>
        </w:tc>
        <w:tc>
          <w:tcPr>
            <w:tcW w:w="1029" w:type="dxa"/>
            <w:tcPrChange w:id="2502" w:author="Lilian Biber" w:date="2018-08-09T11:44:00Z">
              <w:tcPr>
                <w:tcW w:w="1029" w:type="dxa"/>
              </w:tcPr>
            </w:tcPrChange>
          </w:tcPr>
          <w:p w14:paraId="17F0234E" w14:textId="77777777" w:rsidR="00E01953" w:rsidRDefault="00E01953" w:rsidP="00FD0821">
            <w:pPr>
              <w:autoSpaceDE w:val="0"/>
              <w:autoSpaceDN w:val="0"/>
              <w:adjustRightInd w:val="0"/>
              <w:rPr>
                <w:ins w:id="2503" w:author="Microsoft Office-gebruiker" w:date="2018-07-30T16:22:00Z"/>
                <w:szCs w:val="22"/>
                <w:lang w:val="en-US"/>
              </w:rPr>
            </w:pPr>
          </w:p>
        </w:tc>
        <w:tc>
          <w:tcPr>
            <w:tcW w:w="1090" w:type="dxa"/>
            <w:tcPrChange w:id="2504" w:author="Lilian Biber" w:date="2018-08-09T11:44:00Z">
              <w:tcPr>
                <w:tcW w:w="1090" w:type="dxa"/>
              </w:tcPr>
            </w:tcPrChange>
          </w:tcPr>
          <w:p w14:paraId="7287266C" w14:textId="77777777" w:rsidR="00E01953" w:rsidRDefault="00E01953" w:rsidP="00FD0821">
            <w:pPr>
              <w:autoSpaceDE w:val="0"/>
              <w:autoSpaceDN w:val="0"/>
              <w:adjustRightInd w:val="0"/>
              <w:rPr>
                <w:ins w:id="2505" w:author="Microsoft Office-gebruiker" w:date="2018-07-30T16:22:00Z"/>
                <w:szCs w:val="22"/>
                <w:lang w:val="en-US"/>
              </w:rPr>
            </w:pPr>
          </w:p>
        </w:tc>
        <w:tc>
          <w:tcPr>
            <w:tcW w:w="1090" w:type="dxa"/>
            <w:tcPrChange w:id="2506" w:author="Lilian Biber" w:date="2018-08-09T11:44:00Z">
              <w:tcPr>
                <w:tcW w:w="1090" w:type="dxa"/>
              </w:tcPr>
            </w:tcPrChange>
          </w:tcPr>
          <w:p w14:paraId="45D9FB30" w14:textId="77777777" w:rsidR="00E01953" w:rsidRDefault="00E01953" w:rsidP="00FD0821">
            <w:pPr>
              <w:autoSpaceDE w:val="0"/>
              <w:autoSpaceDN w:val="0"/>
              <w:adjustRightInd w:val="0"/>
              <w:rPr>
                <w:ins w:id="2507" w:author="Microsoft Office-gebruiker" w:date="2018-07-30T16:22:00Z"/>
                <w:szCs w:val="22"/>
                <w:lang w:val="en-US"/>
              </w:rPr>
            </w:pPr>
            <w:ins w:id="2508" w:author="Microsoft Office-gebruiker" w:date="2018-07-30T16:32:00Z">
              <w:r>
                <w:rPr>
                  <w:szCs w:val="22"/>
                  <w:lang w:val="en-US"/>
                </w:rPr>
                <w:t>X</w:t>
              </w:r>
            </w:ins>
          </w:p>
        </w:tc>
        <w:tc>
          <w:tcPr>
            <w:tcW w:w="1090" w:type="dxa"/>
            <w:tcPrChange w:id="2509" w:author="Lilian Biber" w:date="2018-08-09T11:44:00Z">
              <w:tcPr>
                <w:tcW w:w="1090" w:type="dxa"/>
              </w:tcPr>
            </w:tcPrChange>
          </w:tcPr>
          <w:p w14:paraId="56864750" w14:textId="77777777" w:rsidR="00E01953" w:rsidRDefault="00E01953" w:rsidP="00FD0821">
            <w:pPr>
              <w:autoSpaceDE w:val="0"/>
              <w:autoSpaceDN w:val="0"/>
              <w:adjustRightInd w:val="0"/>
              <w:rPr>
                <w:ins w:id="2510" w:author="Microsoft Office-gebruiker" w:date="2018-07-30T16:22:00Z"/>
                <w:szCs w:val="22"/>
                <w:lang w:val="en-US"/>
              </w:rPr>
            </w:pPr>
          </w:p>
        </w:tc>
        <w:tc>
          <w:tcPr>
            <w:tcW w:w="1090" w:type="dxa"/>
            <w:tcPrChange w:id="2511" w:author="Lilian Biber" w:date="2018-08-09T11:44:00Z">
              <w:tcPr>
                <w:tcW w:w="1090" w:type="dxa"/>
              </w:tcPr>
            </w:tcPrChange>
          </w:tcPr>
          <w:p w14:paraId="786AB0F6" w14:textId="77777777" w:rsidR="00E01953" w:rsidRDefault="00E01953" w:rsidP="00FD0821">
            <w:pPr>
              <w:autoSpaceDE w:val="0"/>
              <w:autoSpaceDN w:val="0"/>
              <w:adjustRightInd w:val="0"/>
              <w:rPr>
                <w:ins w:id="2512" w:author="Microsoft Office-gebruiker" w:date="2018-07-31T08:01:00Z"/>
                <w:szCs w:val="22"/>
                <w:lang w:val="en-US"/>
              </w:rPr>
            </w:pPr>
          </w:p>
        </w:tc>
      </w:tr>
      <w:tr w:rsidR="00E01953" w14:paraId="100D3FED" w14:textId="77777777" w:rsidTr="00E01953">
        <w:trPr>
          <w:ins w:id="2513" w:author="Microsoft Office-gebruiker" w:date="2018-07-30T16:22:00Z"/>
        </w:trPr>
        <w:tc>
          <w:tcPr>
            <w:tcW w:w="747" w:type="dxa"/>
            <w:tcPrChange w:id="2514" w:author="Lilian Biber" w:date="2018-08-09T11:44:00Z">
              <w:tcPr>
                <w:tcW w:w="747" w:type="dxa"/>
              </w:tcPr>
            </w:tcPrChange>
          </w:tcPr>
          <w:p w14:paraId="7EB75A57" w14:textId="77777777" w:rsidR="00E01953" w:rsidRPr="001D432C" w:rsidRDefault="00E01953" w:rsidP="00696C29">
            <w:pPr>
              <w:tabs>
                <w:tab w:val="left" w:pos="20"/>
                <w:tab w:val="left" w:pos="360"/>
              </w:tabs>
              <w:autoSpaceDE w:val="0"/>
              <w:autoSpaceDN w:val="0"/>
              <w:adjustRightInd w:val="0"/>
              <w:rPr>
                <w:ins w:id="2515" w:author="Microsoft Office-gebruiker" w:date="2018-07-30T16:39:00Z"/>
                <w:rFonts w:ascii="Avenir Next" w:hAnsi="Avenir Next" w:cs="Avenir Next"/>
                <w:color w:val="000000"/>
                <w:szCs w:val="22"/>
                <w:lang w:val="en-US" w:eastAsia="en-GB"/>
              </w:rPr>
            </w:pPr>
            <w:ins w:id="2516" w:author="Microsoft Office-gebruiker" w:date="2018-07-30T17:54:00Z">
              <w:r>
                <w:rPr>
                  <w:rFonts w:ascii="Avenir Next" w:hAnsi="Avenir Next" w:cs="Avenir Next"/>
                  <w:color w:val="000000"/>
                  <w:szCs w:val="22"/>
                  <w:lang w:val="en-US" w:eastAsia="en-GB"/>
                </w:rPr>
                <w:t>T</w:t>
              </w:r>
            </w:ins>
          </w:p>
        </w:tc>
        <w:tc>
          <w:tcPr>
            <w:tcW w:w="986" w:type="dxa"/>
            <w:tcPrChange w:id="2517" w:author="Lilian Biber" w:date="2018-08-09T11:44:00Z">
              <w:tcPr>
                <w:tcW w:w="986" w:type="dxa"/>
              </w:tcPr>
            </w:tcPrChange>
          </w:tcPr>
          <w:p w14:paraId="5B11B5BD" w14:textId="77777777" w:rsidR="00E01953" w:rsidRPr="001D432C" w:rsidRDefault="00E01953" w:rsidP="00696C29">
            <w:pPr>
              <w:tabs>
                <w:tab w:val="left" w:pos="20"/>
                <w:tab w:val="left" w:pos="360"/>
              </w:tabs>
              <w:autoSpaceDE w:val="0"/>
              <w:autoSpaceDN w:val="0"/>
              <w:adjustRightInd w:val="0"/>
              <w:rPr>
                <w:ins w:id="2518" w:author="Microsoft Office-gebruiker" w:date="2018-07-30T16:42:00Z"/>
                <w:rFonts w:ascii="Avenir Next" w:hAnsi="Avenir Next" w:cs="Avenir Next"/>
                <w:color w:val="000000"/>
                <w:szCs w:val="22"/>
                <w:lang w:val="en-US" w:eastAsia="en-GB"/>
              </w:rPr>
            </w:pPr>
            <w:ins w:id="2519" w:author="Microsoft Office-gebruiker" w:date="2018-07-30T17:54:00Z">
              <w:r>
                <w:rPr>
                  <w:rFonts w:ascii="Avenir Next" w:hAnsi="Avenir Next" w:cs="Avenir Next"/>
                  <w:color w:val="000000"/>
                  <w:szCs w:val="22"/>
                  <w:lang w:val="en-US" w:eastAsia="en-GB"/>
                </w:rPr>
                <w:t>E</w:t>
              </w:r>
            </w:ins>
          </w:p>
        </w:tc>
        <w:tc>
          <w:tcPr>
            <w:tcW w:w="6365" w:type="dxa"/>
            <w:tcPrChange w:id="2520" w:author="Lilian Biber" w:date="2018-08-09T11:44:00Z">
              <w:tcPr>
                <w:tcW w:w="6365" w:type="dxa"/>
              </w:tcPr>
            </w:tcPrChange>
          </w:tcPr>
          <w:p w14:paraId="5175F07F" w14:textId="77777777" w:rsidR="000D7B31" w:rsidRDefault="00EF13A5">
            <w:pPr>
              <w:tabs>
                <w:tab w:val="left" w:pos="20"/>
                <w:tab w:val="left" w:pos="360"/>
              </w:tabs>
              <w:autoSpaceDE w:val="0"/>
              <w:autoSpaceDN w:val="0"/>
              <w:adjustRightInd w:val="0"/>
              <w:rPr>
                <w:ins w:id="2521" w:author="Microsoft Office-gebruiker" w:date="2018-07-30T16:22:00Z"/>
                <w:rFonts w:ascii="Avenir Next" w:hAnsi="Avenir Next" w:cs="Avenir Next"/>
                <w:color w:val="000000"/>
                <w:szCs w:val="22"/>
                <w:lang w:val="en-US" w:eastAsia="en-GB"/>
                <w:rPrChange w:id="2522" w:author="Microsoft Office-gebruiker" w:date="2018-07-30T16:22:00Z">
                  <w:rPr>
                    <w:ins w:id="2523" w:author="Microsoft Office-gebruiker" w:date="2018-07-30T16:22:00Z"/>
                    <w:rFonts w:ascii="Avenir Next" w:hAnsi="Avenir Next" w:cs="Avenir Next"/>
                    <w:color w:val="000000"/>
                    <w:szCs w:val="22"/>
                    <w:lang w:val="nl-NL" w:eastAsia="en-GB"/>
                  </w:rPr>
                </w:rPrChange>
              </w:rPr>
              <w:pPrChange w:id="2524" w:author="Microsoft Office-gebruiker" w:date="2018-07-30T16:29:00Z">
                <w:pPr>
                  <w:numPr>
                    <w:numId w:val="32"/>
                  </w:numPr>
                  <w:tabs>
                    <w:tab w:val="left" w:pos="20"/>
                    <w:tab w:val="left" w:pos="360"/>
                  </w:tabs>
                  <w:autoSpaceDE w:val="0"/>
                  <w:autoSpaceDN w:val="0"/>
                  <w:adjustRightInd w:val="0"/>
                  <w:ind w:left="360" w:hanging="360"/>
                </w:pPr>
              </w:pPrChange>
            </w:pPr>
            <w:ins w:id="2525" w:author="Microsoft Office-gebruiker" w:date="2018-07-30T16:22:00Z">
              <w:r w:rsidRPr="00EF13A5">
                <w:rPr>
                  <w:rFonts w:ascii="Avenir Next" w:hAnsi="Avenir Next" w:cs="Avenir Next"/>
                  <w:color w:val="000000"/>
                  <w:szCs w:val="22"/>
                  <w:lang w:val="en-US" w:eastAsia="en-GB"/>
                  <w:rPrChange w:id="2526" w:author="Microsoft Office-gebruiker" w:date="2018-07-30T16:22:00Z">
                    <w:rPr>
                      <w:rFonts w:ascii="Avenir Next" w:hAnsi="Avenir Next" w:cs="Avenir Next"/>
                      <w:color w:val="000000"/>
                      <w:szCs w:val="22"/>
                      <w:lang w:val="nl-NL" w:eastAsia="en-GB"/>
                    </w:rPr>
                  </w:rPrChange>
                </w:rPr>
                <w:t>Evaluate and monitor security policy</w:t>
              </w:r>
            </w:ins>
          </w:p>
        </w:tc>
        <w:tc>
          <w:tcPr>
            <w:tcW w:w="1029" w:type="dxa"/>
            <w:tcPrChange w:id="2527" w:author="Lilian Biber" w:date="2018-08-09T11:44:00Z">
              <w:tcPr>
                <w:tcW w:w="1029" w:type="dxa"/>
              </w:tcPr>
            </w:tcPrChange>
          </w:tcPr>
          <w:p w14:paraId="34981400" w14:textId="77777777" w:rsidR="00E01953" w:rsidRDefault="00E01953" w:rsidP="00FD0821">
            <w:pPr>
              <w:autoSpaceDE w:val="0"/>
              <w:autoSpaceDN w:val="0"/>
              <w:adjustRightInd w:val="0"/>
              <w:rPr>
                <w:ins w:id="2528" w:author="Microsoft Office-gebruiker" w:date="2018-07-30T16:22:00Z"/>
                <w:szCs w:val="22"/>
                <w:lang w:val="en-US"/>
              </w:rPr>
            </w:pPr>
          </w:p>
        </w:tc>
        <w:tc>
          <w:tcPr>
            <w:tcW w:w="1090" w:type="dxa"/>
            <w:tcPrChange w:id="2529" w:author="Lilian Biber" w:date="2018-08-09T11:44:00Z">
              <w:tcPr>
                <w:tcW w:w="1090" w:type="dxa"/>
              </w:tcPr>
            </w:tcPrChange>
          </w:tcPr>
          <w:p w14:paraId="49441200" w14:textId="77777777" w:rsidR="00E01953" w:rsidRDefault="00E01953" w:rsidP="00FD0821">
            <w:pPr>
              <w:autoSpaceDE w:val="0"/>
              <w:autoSpaceDN w:val="0"/>
              <w:adjustRightInd w:val="0"/>
              <w:rPr>
                <w:ins w:id="2530" w:author="Microsoft Office-gebruiker" w:date="2018-07-30T16:22:00Z"/>
                <w:szCs w:val="22"/>
                <w:lang w:val="en-US"/>
              </w:rPr>
            </w:pPr>
          </w:p>
        </w:tc>
        <w:tc>
          <w:tcPr>
            <w:tcW w:w="1090" w:type="dxa"/>
            <w:tcPrChange w:id="2531" w:author="Lilian Biber" w:date="2018-08-09T11:44:00Z">
              <w:tcPr>
                <w:tcW w:w="1090" w:type="dxa"/>
              </w:tcPr>
            </w:tcPrChange>
          </w:tcPr>
          <w:p w14:paraId="53736736" w14:textId="77777777" w:rsidR="00E01953" w:rsidRDefault="00E01953" w:rsidP="00FD0821">
            <w:pPr>
              <w:autoSpaceDE w:val="0"/>
              <w:autoSpaceDN w:val="0"/>
              <w:adjustRightInd w:val="0"/>
              <w:rPr>
                <w:ins w:id="2532" w:author="Microsoft Office-gebruiker" w:date="2018-07-30T16:22:00Z"/>
                <w:szCs w:val="22"/>
                <w:lang w:val="en-US"/>
              </w:rPr>
            </w:pPr>
            <w:ins w:id="2533" w:author="Microsoft Office-gebruiker" w:date="2018-07-30T16:32:00Z">
              <w:r>
                <w:rPr>
                  <w:szCs w:val="22"/>
                  <w:lang w:val="en-US"/>
                </w:rPr>
                <w:t>X</w:t>
              </w:r>
            </w:ins>
          </w:p>
        </w:tc>
        <w:tc>
          <w:tcPr>
            <w:tcW w:w="1090" w:type="dxa"/>
            <w:tcPrChange w:id="2534" w:author="Lilian Biber" w:date="2018-08-09T11:44:00Z">
              <w:tcPr>
                <w:tcW w:w="1090" w:type="dxa"/>
              </w:tcPr>
            </w:tcPrChange>
          </w:tcPr>
          <w:p w14:paraId="0D4B5AF6" w14:textId="77777777" w:rsidR="00E01953" w:rsidRDefault="00E01953" w:rsidP="00FD0821">
            <w:pPr>
              <w:autoSpaceDE w:val="0"/>
              <w:autoSpaceDN w:val="0"/>
              <w:adjustRightInd w:val="0"/>
              <w:rPr>
                <w:ins w:id="2535" w:author="Microsoft Office-gebruiker" w:date="2018-07-30T16:22:00Z"/>
                <w:szCs w:val="22"/>
                <w:lang w:val="en-US"/>
              </w:rPr>
            </w:pPr>
          </w:p>
        </w:tc>
        <w:tc>
          <w:tcPr>
            <w:tcW w:w="1090" w:type="dxa"/>
            <w:tcPrChange w:id="2536" w:author="Lilian Biber" w:date="2018-08-09T11:44:00Z">
              <w:tcPr>
                <w:tcW w:w="1090" w:type="dxa"/>
              </w:tcPr>
            </w:tcPrChange>
          </w:tcPr>
          <w:p w14:paraId="1EED48C4" w14:textId="77777777" w:rsidR="00E01953" w:rsidRDefault="00E01953" w:rsidP="00FD0821">
            <w:pPr>
              <w:autoSpaceDE w:val="0"/>
              <w:autoSpaceDN w:val="0"/>
              <w:adjustRightInd w:val="0"/>
              <w:rPr>
                <w:ins w:id="2537" w:author="Microsoft Office-gebruiker" w:date="2018-07-31T08:01:00Z"/>
                <w:szCs w:val="22"/>
                <w:lang w:val="en-US"/>
              </w:rPr>
            </w:pPr>
          </w:p>
        </w:tc>
      </w:tr>
      <w:tr w:rsidR="00E01953" w14:paraId="737F34FD" w14:textId="77777777" w:rsidTr="00E01953">
        <w:trPr>
          <w:ins w:id="2538" w:author="Microsoft Office-gebruiker" w:date="2018-07-30T16:22:00Z"/>
        </w:trPr>
        <w:tc>
          <w:tcPr>
            <w:tcW w:w="747" w:type="dxa"/>
            <w:tcPrChange w:id="2539" w:author="Lilian Biber" w:date="2018-08-09T11:44:00Z">
              <w:tcPr>
                <w:tcW w:w="747" w:type="dxa"/>
              </w:tcPr>
            </w:tcPrChange>
          </w:tcPr>
          <w:p w14:paraId="675A2DD4" w14:textId="77777777" w:rsidR="00E01953" w:rsidRPr="00D8692A" w:rsidRDefault="00E01953" w:rsidP="00696C29">
            <w:pPr>
              <w:tabs>
                <w:tab w:val="left" w:pos="20"/>
                <w:tab w:val="left" w:pos="360"/>
              </w:tabs>
              <w:autoSpaceDE w:val="0"/>
              <w:autoSpaceDN w:val="0"/>
              <w:adjustRightInd w:val="0"/>
              <w:rPr>
                <w:ins w:id="2540" w:author="Microsoft Office-gebruiker" w:date="2018-07-30T16:39:00Z"/>
                <w:rFonts w:ascii="Avenir Next" w:hAnsi="Avenir Next" w:cs="Avenir Next"/>
                <w:color w:val="000000"/>
                <w:szCs w:val="22"/>
                <w:lang w:val="en-US" w:eastAsia="en-GB"/>
              </w:rPr>
            </w:pPr>
            <w:ins w:id="2541" w:author="Microsoft Office-gebruiker" w:date="2018-07-30T17:54:00Z">
              <w:r>
                <w:rPr>
                  <w:rFonts w:ascii="Avenir Next" w:hAnsi="Avenir Next" w:cs="Avenir Next"/>
                  <w:color w:val="000000"/>
                  <w:szCs w:val="22"/>
                  <w:lang w:val="en-US" w:eastAsia="en-GB"/>
                </w:rPr>
                <w:t>T</w:t>
              </w:r>
            </w:ins>
          </w:p>
        </w:tc>
        <w:tc>
          <w:tcPr>
            <w:tcW w:w="986" w:type="dxa"/>
            <w:tcPrChange w:id="2542" w:author="Lilian Biber" w:date="2018-08-09T11:44:00Z">
              <w:tcPr>
                <w:tcW w:w="986" w:type="dxa"/>
              </w:tcPr>
            </w:tcPrChange>
          </w:tcPr>
          <w:p w14:paraId="099D09D7" w14:textId="77777777" w:rsidR="00E01953" w:rsidRPr="00D8692A" w:rsidRDefault="00E01953" w:rsidP="00696C29">
            <w:pPr>
              <w:tabs>
                <w:tab w:val="left" w:pos="20"/>
                <w:tab w:val="left" w:pos="360"/>
              </w:tabs>
              <w:autoSpaceDE w:val="0"/>
              <w:autoSpaceDN w:val="0"/>
              <w:adjustRightInd w:val="0"/>
              <w:rPr>
                <w:ins w:id="2543" w:author="Microsoft Office-gebruiker" w:date="2018-07-30T16:42:00Z"/>
                <w:rFonts w:ascii="Avenir Next" w:hAnsi="Avenir Next" w:cs="Avenir Next"/>
                <w:color w:val="000000"/>
                <w:szCs w:val="22"/>
                <w:lang w:val="en-US" w:eastAsia="en-GB"/>
              </w:rPr>
            </w:pPr>
            <w:ins w:id="2544" w:author="Microsoft Office-gebruiker" w:date="2018-07-30T17:54:00Z">
              <w:r>
                <w:rPr>
                  <w:rFonts w:ascii="Avenir Next" w:hAnsi="Avenir Next" w:cs="Avenir Next"/>
                  <w:color w:val="000000"/>
                  <w:szCs w:val="22"/>
                  <w:lang w:val="en-US" w:eastAsia="en-GB"/>
                </w:rPr>
                <w:t>E</w:t>
              </w:r>
            </w:ins>
          </w:p>
        </w:tc>
        <w:tc>
          <w:tcPr>
            <w:tcW w:w="6365" w:type="dxa"/>
            <w:tcPrChange w:id="2545" w:author="Lilian Biber" w:date="2018-08-09T11:44:00Z">
              <w:tcPr>
                <w:tcW w:w="6365" w:type="dxa"/>
              </w:tcPr>
            </w:tcPrChange>
          </w:tcPr>
          <w:p w14:paraId="688F3F31" w14:textId="77777777" w:rsidR="000D7B31" w:rsidRDefault="00E01953">
            <w:pPr>
              <w:tabs>
                <w:tab w:val="left" w:pos="20"/>
                <w:tab w:val="left" w:pos="360"/>
              </w:tabs>
              <w:autoSpaceDE w:val="0"/>
              <w:autoSpaceDN w:val="0"/>
              <w:adjustRightInd w:val="0"/>
              <w:rPr>
                <w:ins w:id="2546" w:author="Microsoft Office-gebruiker" w:date="2018-07-30T16:22:00Z"/>
                <w:rFonts w:ascii="Avenir Next" w:hAnsi="Avenir Next" w:cs="Avenir Next"/>
                <w:color w:val="000000"/>
                <w:szCs w:val="22"/>
                <w:lang w:val="en-US" w:eastAsia="en-GB"/>
                <w:rPrChange w:id="2547" w:author="Microsoft Office-gebruiker" w:date="2018-07-30T16:22:00Z">
                  <w:rPr>
                    <w:ins w:id="2548" w:author="Microsoft Office-gebruiker" w:date="2018-07-30T16:22:00Z"/>
                    <w:rFonts w:ascii="Avenir Next" w:hAnsi="Avenir Next" w:cs="Avenir Next"/>
                    <w:color w:val="000000"/>
                    <w:szCs w:val="22"/>
                    <w:lang w:val="nl-NL" w:eastAsia="en-GB"/>
                  </w:rPr>
                </w:rPrChange>
              </w:rPr>
              <w:pPrChange w:id="2549" w:author="Microsoft Office-gebruiker" w:date="2018-07-30T16:29:00Z">
                <w:pPr>
                  <w:numPr>
                    <w:numId w:val="32"/>
                  </w:numPr>
                  <w:tabs>
                    <w:tab w:val="left" w:pos="20"/>
                    <w:tab w:val="left" w:pos="360"/>
                  </w:tabs>
                  <w:autoSpaceDE w:val="0"/>
                  <w:autoSpaceDN w:val="0"/>
                  <w:adjustRightInd w:val="0"/>
                  <w:ind w:left="360" w:hanging="360"/>
                </w:pPr>
              </w:pPrChange>
            </w:pPr>
            <w:ins w:id="2550" w:author="Microsoft Office-gebruiker" w:date="2018-07-30T16:22:00Z">
              <w:r w:rsidRPr="00D8692A">
                <w:rPr>
                  <w:rFonts w:ascii="Avenir Next" w:hAnsi="Avenir Next" w:cs="Avenir Next"/>
                  <w:color w:val="000000"/>
                  <w:szCs w:val="22"/>
                  <w:lang w:val="en-US" w:eastAsia="en-GB"/>
                </w:rPr>
                <w:t>Implementation of dangerous cargo policy and pollution control policy</w:t>
              </w:r>
            </w:ins>
          </w:p>
        </w:tc>
        <w:tc>
          <w:tcPr>
            <w:tcW w:w="1029" w:type="dxa"/>
            <w:tcPrChange w:id="2551" w:author="Lilian Biber" w:date="2018-08-09T11:44:00Z">
              <w:tcPr>
                <w:tcW w:w="1029" w:type="dxa"/>
              </w:tcPr>
            </w:tcPrChange>
          </w:tcPr>
          <w:p w14:paraId="5A781C95" w14:textId="77777777" w:rsidR="00E01953" w:rsidRDefault="00E01953" w:rsidP="00FD0821">
            <w:pPr>
              <w:autoSpaceDE w:val="0"/>
              <w:autoSpaceDN w:val="0"/>
              <w:adjustRightInd w:val="0"/>
              <w:rPr>
                <w:ins w:id="2552" w:author="Microsoft Office-gebruiker" w:date="2018-07-30T16:22:00Z"/>
                <w:szCs w:val="22"/>
                <w:lang w:val="en-US"/>
              </w:rPr>
            </w:pPr>
          </w:p>
        </w:tc>
        <w:tc>
          <w:tcPr>
            <w:tcW w:w="1090" w:type="dxa"/>
            <w:tcPrChange w:id="2553" w:author="Lilian Biber" w:date="2018-08-09T11:44:00Z">
              <w:tcPr>
                <w:tcW w:w="1090" w:type="dxa"/>
              </w:tcPr>
            </w:tcPrChange>
          </w:tcPr>
          <w:p w14:paraId="4CED5B8A" w14:textId="77777777" w:rsidR="00E01953" w:rsidRDefault="00E01953" w:rsidP="00FD0821">
            <w:pPr>
              <w:autoSpaceDE w:val="0"/>
              <w:autoSpaceDN w:val="0"/>
              <w:adjustRightInd w:val="0"/>
              <w:rPr>
                <w:ins w:id="2554" w:author="Microsoft Office-gebruiker" w:date="2018-07-30T16:22:00Z"/>
                <w:szCs w:val="22"/>
                <w:lang w:val="en-US"/>
              </w:rPr>
            </w:pPr>
          </w:p>
        </w:tc>
        <w:tc>
          <w:tcPr>
            <w:tcW w:w="1090" w:type="dxa"/>
            <w:tcPrChange w:id="2555" w:author="Lilian Biber" w:date="2018-08-09T11:44:00Z">
              <w:tcPr>
                <w:tcW w:w="1090" w:type="dxa"/>
              </w:tcPr>
            </w:tcPrChange>
          </w:tcPr>
          <w:p w14:paraId="48DDAE0D" w14:textId="77777777" w:rsidR="00E01953" w:rsidRDefault="00E01953" w:rsidP="00FD0821">
            <w:pPr>
              <w:autoSpaceDE w:val="0"/>
              <w:autoSpaceDN w:val="0"/>
              <w:adjustRightInd w:val="0"/>
              <w:rPr>
                <w:ins w:id="2556" w:author="Microsoft Office-gebruiker" w:date="2018-07-30T16:22:00Z"/>
                <w:szCs w:val="22"/>
                <w:lang w:val="en-US"/>
              </w:rPr>
            </w:pPr>
            <w:ins w:id="2557" w:author="Microsoft Office-gebruiker" w:date="2018-07-30T16:33:00Z">
              <w:r>
                <w:rPr>
                  <w:szCs w:val="22"/>
                  <w:lang w:val="en-US"/>
                </w:rPr>
                <w:t>X</w:t>
              </w:r>
            </w:ins>
          </w:p>
        </w:tc>
        <w:tc>
          <w:tcPr>
            <w:tcW w:w="1090" w:type="dxa"/>
            <w:tcPrChange w:id="2558" w:author="Lilian Biber" w:date="2018-08-09T11:44:00Z">
              <w:tcPr>
                <w:tcW w:w="1090" w:type="dxa"/>
              </w:tcPr>
            </w:tcPrChange>
          </w:tcPr>
          <w:p w14:paraId="7B6AF84B" w14:textId="77777777" w:rsidR="00E01953" w:rsidRDefault="00E01953" w:rsidP="00FD0821">
            <w:pPr>
              <w:autoSpaceDE w:val="0"/>
              <w:autoSpaceDN w:val="0"/>
              <w:adjustRightInd w:val="0"/>
              <w:rPr>
                <w:ins w:id="2559" w:author="Microsoft Office-gebruiker" w:date="2018-07-30T16:22:00Z"/>
                <w:szCs w:val="22"/>
                <w:lang w:val="en-US"/>
              </w:rPr>
            </w:pPr>
          </w:p>
        </w:tc>
        <w:tc>
          <w:tcPr>
            <w:tcW w:w="1090" w:type="dxa"/>
            <w:tcPrChange w:id="2560" w:author="Lilian Biber" w:date="2018-08-09T11:44:00Z">
              <w:tcPr>
                <w:tcW w:w="1090" w:type="dxa"/>
              </w:tcPr>
            </w:tcPrChange>
          </w:tcPr>
          <w:p w14:paraId="51C451B4" w14:textId="77777777" w:rsidR="00E01953" w:rsidRDefault="00E01953" w:rsidP="00FD0821">
            <w:pPr>
              <w:autoSpaceDE w:val="0"/>
              <w:autoSpaceDN w:val="0"/>
              <w:adjustRightInd w:val="0"/>
              <w:rPr>
                <w:ins w:id="2561" w:author="Microsoft Office-gebruiker" w:date="2018-07-31T08:01:00Z"/>
                <w:szCs w:val="22"/>
                <w:lang w:val="en-US"/>
              </w:rPr>
            </w:pPr>
          </w:p>
        </w:tc>
      </w:tr>
      <w:tr w:rsidR="00E01953" w14:paraId="73DDED3B" w14:textId="77777777" w:rsidTr="00E01953">
        <w:trPr>
          <w:ins w:id="2562" w:author="Microsoft Office-gebruiker" w:date="2018-07-30T16:22:00Z"/>
        </w:trPr>
        <w:tc>
          <w:tcPr>
            <w:tcW w:w="747" w:type="dxa"/>
            <w:tcPrChange w:id="2563" w:author="Lilian Biber" w:date="2018-08-09T11:44:00Z">
              <w:tcPr>
                <w:tcW w:w="747" w:type="dxa"/>
              </w:tcPr>
            </w:tcPrChange>
          </w:tcPr>
          <w:p w14:paraId="7220BC80" w14:textId="77777777" w:rsidR="00E01953" w:rsidRPr="007D527F" w:rsidRDefault="00E01953" w:rsidP="00696C29">
            <w:pPr>
              <w:tabs>
                <w:tab w:val="left" w:pos="20"/>
                <w:tab w:val="left" w:pos="360"/>
              </w:tabs>
              <w:autoSpaceDE w:val="0"/>
              <w:autoSpaceDN w:val="0"/>
              <w:adjustRightInd w:val="0"/>
              <w:rPr>
                <w:ins w:id="2564" w:author="Microsoft Office-gebruiker" w:date="2018-07-30T16:39:00Z"/>
                <w:rFonts w:ascii="Avenir Next" w:hAnsi="Avenir Next" w:cs="Avenir Next"/>
                <w:color w:val="000000"/>
                <w:szCs w:val="22"/>
                <w:lang w:val="en-US" w:eastAsia="en-GB"/>
              </w:rPr>
            </w:pPr>
            <w:ins w:id="2565" w:author="Microsoft Office-gebruiker" w:date="2018-07-30T17:53:00Z">
              <w:r>
                <w:rPr>
                  <w:rFonts w:ascii="Avenir Next" w:hAnsi="Avenir Next" w:cs="Avenir Next"/>
                  <w:color w:val="000000"/>
                  <w:szCs w:val="22"/>
                  <w:lang w:val="en-US" w:eastAsia="en-GB"/>
                </w:rPr>
                <w:t>T</w:t>
              </w:r>
            </w:ins>
          </w:p>
        </w:tc>
        <w:tc>
          <w:tcPr>
            <w:tcW w:w="986" w:type="dxa"/>
            <w:tcPrChange w:id="2566" w:author="Lilian Biber" w:date="2018-08-09T11:44:00Z">
              <w:tcPr>
                <w:tcW w:w="986" w:type="dxa"/>
              </w:tcPr>
            </w:tcPrChange>
          </w:tcPr>
          <w:p w14:paraId="6CEC7E99" w14:textId="77777777" w:rsidR="00E01953" w:rsidRPr="007D527F" w:rsidRDefault="00E01953" w:rsidP="00696C29">
            <w:pPr>
              <w:tabs>
                <w:tab w:val="left" w:pos="20"/>
                <w:tab w:val="left" w:pos="360"/>
              </w:tabs>
              <w:autoSpaceDE w:val="0"/>
              <w:autoSpaceDN w:val="0"/>
              <w:adjustRightInd w:val="0"/>
              <w:rPr>
                <w:ins w:id="2567" w:author="Microsoft Office-gebruiker" w:date="2018-07-30T16:42:00Z"/>
                <w:rFonts w:ascii="Avenir Next" w:hAnsi="Avenir Next" w:cs="Avenir Next"/>
                <w:color w:val="000000"/>
                <w:szCs w:val="22"/>
                <w:lang w:val="en-US" w:eastAsia="en-GB"/>
              </w:rPr>
            </w:pPr>
            <w:ins w:id="2568" w:author="Microsoft Office-gebruiker" w:date="2018-07-30T17:53:00Z">
              <w:r>
                <w:rPr>
                  <w:rFonts w:ascii="Avenir Next" w:hAnsi="Avenir Next" w:cs="Avenir Next"/>
                  <w:color w:val="000000"/>
                  <w:szCs w:val="22"/>
                  <w:lang w:val="en-US" w:eastAsia="en-GB"/>
                </w:rPr>
                <w:t>L</w:t>
              </w:r>
            </w:ins>
          </w:p>
        </w:tc>
        <w:tc>
          <w:tcPr>
            <w:tcW w:w="6365" w:type="dxa"/>
            <w:tcPrChange w:id="2569" w:author="Lilian Biber" w:date="2018-08-09T11:44:00Z">
              <w:tcPr>
                <w:tcW w:w="6365" w:type="dxa"/>
              </w:tcPr>
            </w:tcPrChange>
          </w:tcPr>
          <w:p w14:paraId="47C1966A" w14:textId="77777777" w:rsidR="000D7B31" w:rsidRDefault="00E01953">
            <w:pPr>
              <w:tabs>
                <w:tab w:val="left" w:pos="20"/>
                <w:tab w:val="left" w:pos="360"/>
              </w:tabs>
              <w:autoSpaceDE w:val="0"/>
              <w:autoSpaceDN w:val="0"/>
              <w:adjustRightInd w:val="0"/>
              <w:rPr>
                <w:ins w:id="2570" w:author="Microsoft Office-gebruiker" w:date="2018-07-30T16:22:00Z"/>
                <w:rFonts w:ascii="Avenir Next" w:hAnsi="Avenir Next" w:cs="Avenir Next"/>
                <w:color w:val="000000"/>
                <w:szCs w:val="22"/>
                <w:lang w:val="en-US" w:eastAsia="en-GB"/>
                <w:rPrChange w:id="2571" w:author="Microsoft Office-gebruiker" w:date="2018-07-30T16:22:00Z">
                  <w:rPr>
                    <w:ins w:id="2572" w:author="Microsoft Office-gebruiker" w:date="2018-07-30T16:22:00Z"/>
                    <w:rFonts w:ascii="Avenir Next" w:hAnsi="Avenir Next" w:cs="Avenir Next"/>
                    <w:color w:val="000000"/>
                    <w:szCs w:val="22"/>
                    <w:lang w:val="nl-NL" w:eastAsia="en-GB"/>
                  </w:rPr>
                </w:rPrChange>
              </w:rPr>
              <w:pPrChange w:id="2573" w:author="Microsoft Office-gebruiker" w:date="2018-07-30T16:29:00Z">
                <w:pPr>
                  <w:numPr>
                    <w:numId w:val="32"/>
                  </w:numPr>
                  <w:tabs>
                    <w:tab w:val="left" w:pos="20"/>
                    <w:tab w:val="left" w:pos="360"/>
                  </w:tabs>
                  <w:autoSpaceDE w:val="0"/>
                  <w:autoSpaceDN w:val="0"/>
                  <w:adjustRightInd w:val="0"/>
                  <w:ind w:left="360" w:hanging="360"/>
                </w:pPr>
              </w:pPrChange>
            </w:pPr>
            <w:ins w:id="2574" w:author="Microsoft Office-gebruiker" w:date="2018-07-30T16:22:00Z">
              <w:r w:rsidRPr="007D527F">
                <w:rPr>
                  <w:rFonts w:ascii="Avenir Next" w:hAnsi="Avenir Next" w:cs="Avenir Next"/>
                  <w:color w:val="000000"/>
                  <w:szCs w:val="22"/>
                  <w:lang w:val="en-US" w:eastAsia="en-GB"/>
                </w:rPr>
                <w:t>Communication of aggression protocol and evaluation of effectiveness</w:t>
              </w:r>
            </w:ins>
          </w:p>
        </w:tc>
        <w:tc>
          <w:tcPr>
            <w:tcW w:w="1029" w:type="dxa"/>
            <w:tcPrChange w:id="2575" w:author="Lilian Biber" w:date="2018-08-09T11:44:00Z">
              <w:tcPr>
                <w:tcW w:w="1029" w:type="dxa"/>
              </w:tcPr>
            </w:tcPrChange>
          </w:tcPr>
          <w:p w14:paraId="68B42A76" w14:textId="77777777" w:rsidR="00E01953" w:rsidRDefault="00E01953" w:rsidP="00FD0821">
            <w:pPr>
              <w:autoSpaceDE w:val="0"/>
              <w:autoSpaceDN w:val="0"/>
              <w:adjustRightInd w:val="0"/>
              <w:rPr>
                <w:ins w:id="2576" w:author="Microsoft Office-gebruiker" w:date="2018-07-30T16:22:00Z"/>
                <w:szCs w:val="22"/>
                <w:lang w:val="en-US"/>
              </w:rPr>
            </w:pPr>
          </w:p>
        </w:tc>
        <w:tc>
          <w:tcPr>
            <w:tcW w:w="1090" w:type="dxa"/>
            <w:tcPrChange w:id="2577" w:author="Lilian Biber" w:date="2018-08-09T11:44:00Z">
              <w:tcPr>
                <w:tcW w:w="1090" w:type="dxa"/>
              </w:tcPr>
            </w:tcPrChange>
          </w:tcPr>
          <w:p w14:paraId="62CDD56B" w14:textId="77777777" w:rsidR="00E01953" w:rsidRDefault="00E01953" w:rsidP="00FD0821">
            <w:pPr>
              <w:autoSpaceDE w:val="0"/>
              <w:autoSpaceDN w:val="0"/>
              <w:adjustRightInd w:val="0"/>
              <w:rPr>
                <w:ins w:id="2578" w:author="Microsoft Office-gebruiker" w:date="2018-07-30T16:22:00Z"/>
                <w:szCs w:val="22"/>
                <w:lang w:val="en-US"/>
              </w:rPr>
            </w:pPr>
          </w:p>
        </w:tc>
        <w:tc>
          <w:tcPr>
            <w:tcW w:w="1090" w:type="dxa"/>
            <w:tcPrChange w:id="2579" w:author="Lilian Biber" w:date="2018-08-09T11:44:00Z">
              <w:tcPr>
                <w:tcW w:w="1090" w:type="dxa"/>
              </w:tcPr>
            </w:tcPrChange>
          </w:tcPr>
          <w:p w14:paraId="0D8160F0" w14:textId="77777777" w:rsidR="00E01953" w:rsidRDefault="00E01953" w:rsidP="00FD0821">
            <w:pPr>
              <w:autoSpaceDE w:val="0"/>
              <w:autoSpaceDN w:val="0"/>
              <w:adjustRightInd w:val="0"/>
              <w:rPr>
                <w:ins w:id="2580" w:author="Microsoft Office-gebruiker" w:date="2018-07-30T16:22:00Z"/>
                <w:szCs w:val="22"/>
                <w:lang w:val="en-US"/>
              </w:rPr>
            </w:pPr>
            <w:ins w:id="2581" w:author="Microsoft Office-gebruiker" w:date="2018-07-30T16:33:00Z">
              <w:r>
                <w:rPr>
                  <w:szCs w:val="22"/>
                  <w:lang w:val="en-US"/>
                </w:rPr>
                <w:t>X</w:t>
              </w:r>
            </w:ins>
          </w:p>
        </w:tc>
        <w:tc>
          <w:tcPr>
            <w:tcW w:w="1090" w:type="dxa"/>
            <w:tcPrChange w:id="2582" w:author="Lilian Biber" w:date="2018-08-09T11:44:00Z">
              <w:tcPr>
                <w:tcW w:w="1090" w:type="dxa"/>
              </w:tcPr>
            </w:tcPrChange>
          </w:tcPr>
          <w:p w14:paraId="37707C5A" w14:textId="77777777" w:rsidR="00E01953" w:rsidRDefault="00E01953" w:rsidP="00FD0821">
            <w:pPr>
              <w:autoSpaceDE w:val="0"/>
              <w:autoSpaceDN w:val="0"/>
              <w:adjustRightInd w:val="0"/>
              <w:rPr>
                <w:ins w:id="2583" w:author="Microsoft Office-gebruiker" w:date="2018-07-30T16:22:00Z"/>
                <w:szCs w:val="22"/>
                <w:lang w:val="en-US"/>
              </w:rPr>
            </w:pPr>
          </w:p>
        </w:tc>
        <w:tc>
          <w:tcPr>
            <w:tcW w:w="1090" w:type="dxa"/>
            <w:tcPrChange w:id="2584" w:author="Lilian Biber" w:date="2018-08-09T11:44:00Z">
              <w:tcPr>
                <w:tcW w:w="1090" w:type="dxa"/>
              </w:tcPr>
            </w:tcPrChange>
          </w:tcPr>
          <w:p w14:paraId="715F6621" w14:textId="77777777" w:rsidR="00E01953" w:rsidRDefault="00E01953" w:rsidP="00FD0821">
            <w:pPr>
              <w:autoSpaceDE w:val="0"/>
              <w:autoSpaceDN w:val="0"/>
              <w:adjustRightInd w:val="0"/>
              <w:rPr>
                <w:ins w:id="2585" w:author="Microsoft Office-gebruiker" w:date="2018-07-31T08:01:00Z"/>
                <w:szCs w:val="22"/>
                <w:lang w:val="en-US"/>
              </w:rPr>
            </w:pPr>
          </w:p>
        </w:tc>
      </w:tr>
      <w:tr w:rsidR="00E01953" w14:paraId="2D12A896" w14:textId="77777777" w:rsidTr="00E01953">
        <w:trPr>
          <w:ins w:id="2586" w:author="Microsoft Office-gebruiker" w:date="2018-07-30T16:21:00Z"/>
        </w:trPr>
        <w:tc>
          <w:tcPr>
            <w:tcW w:w="747" w:type="dxa"/>
            <w:tcPrChange w:id="2587" w:author="Lilian Biber" w:date="2018-08-09T11:44:00Z">
              <w:tcPr>
                <w:tcW w:w="747" w:type="dxa"/>
              </w:tcPr>
            </w:tcPrChange>
          </w:tcPr>
          <w:p w14:paraId="23E2EA58" w14:textId="77777777" w:rsidR="00E01953" w:rsidRDefault="00E01953" w:rsidP="00696C29">
            <w:pPr>
              <w:tabs>
                <w:tab w:val="left" w:pos="20"/>
                <w:tab w:val="left" w:pos="360"/>
              </w:tabs>
              <w:autoSpaceDE w:val="0"/>
              <w:autoSpaceDN w:val="0"/>
              <w:adjustRightInd w:val="0"/>
              <w:rPr>
                <w:ins w:id="2588" w:author="Microsoft Office-gebruiker" w:date="2018-07-30T16:39:00Z"/>
                <w:rFonts w:ascii="Avenir Next" w:hAnsi="Avenir Next" w:cs="Avenir Next"/>
                <w:color w:val="000000"/>
                <w:szCs w:val="22"/>
                <w:lang w:val="nl-NL" w:eastAsia="en-GB"/>
              </w:rPr>
            </w:pPr>
            <w:ins w:id="2589" w:author="Microsoft Office-gebruiker" w:date="2018-07-30T17:53:00Z">
              <w:r>
                <w:rPr>
                  <w:rFonts w:ascii="Avenir Next" w:hAnsi="Avenir Next" w:cs="Avenir Next"/>
                  <w:color w:val="000000"/>
                  <w:szCs w:val="22"/>
                  <w:lang w:val="nl-NL" w:eastAsia="en-GB"/>
                </w:rPr>
                <w:t>T</w:t>
              </w:r>
            </w:ins>
          </w:p>
        </w:tc>
        <w:tc>
          <w:tcPr>
            <w:tcW w:w="986" w:type="dxa"/>
            <w:tcPrChange w:id="2590" w:author="Lilian Biber" w:date="2018-08-09T11:44:00Z">
              <w:tcPr>
                <w:tcW w:w="986" w:type="dxa"/>
              </w:tcPr>
            </w:tcPrChange>
          </w:tcPr>
          <w:p w14:paraId="5344F9D3" w14:textId="77777777" w:rsidR="00E01953" w:rsidRDefault="00E01953" w:rsidP="00696C29">
            <w:pPr>
              <w:tabs>
                <w:tab w:val="left" w:pos="20"/>
                <w:tab w:val="left" w:pos="360"/>
              </w:tabs>
              <w:autoSpaceDE w:val="0"/>
              <w:autoSpaceDN w:val="0"/>
              <w:adjustRightInd w:val="0"/>
              <w:rPr>
                <w:ins w:id="2591" w:author="Microsoft Office-gebruiker" w:date="2018-07-30T16:42:00Z"/>
                <w:rFonts w:ascii="Avenir Next" w:hAnsi="Avenir Next" w:cs="Avenir Next"/>
                <w:color w:val="000000"/>
                <w:szCs w:val="22"/>
                <w:lang w:val="nl-NL" w:eastAsia="en-GB"/>
              </w:rPr>
            </w:pPr>
            <w:ins w:id="2592" w:author="Microsoft Office-gebruiker" w:date="2018-07-30T17:53:00Z">
              <w:r>
                <w:rPr>
                  <w:rFonts w:ascii="Avenir Next" w:hAnsi="Avenir Next" w:cs="Avenir Next"/>
                  <w:color w:val="000000"/>
                  <w:szCs w:val="22"/>
                  <w:lang w:val="nl-NL" w:eastAsia="en-GB"/>
                </w:rPr>
                <w:t>E</w:t>
              </w:r>
            </w:ins>
          </w:p>
        </w:tc>
        <w:tc>
          <w:tcPr>
            <w:tcW w:w="6365" w:type="dxa"/>
            <w:tcPrChange w:id="2593" w:author="Lilian Biber" w:date="2018-08-09T11:44:00Z">
              <w:tcPr>
                <w:tcW w:w="6365" w:type="dxa"/>
              </w:tcPr>
            </w:tcPrChange>
          </w:tcPr>
          <w:p w14:paraId="1830F4E9" w14:textId="77777777" w:rsidR="000D7B31" w:rsidRDefault="00E01953">
            <w:pPr>
              <w:tabs>
                <w:tab w:val="left" w:pos="20"/>
                <w:tab w:val="left" w:pos="360"/>
              </w:tabs>
              <w:autoSpaceDE w:val="0"/>
              <w:autoSpaceDN w:val="0"/>
              <w:adjustRightInd w:val="0"/>
              <w:rPr>
                <w:ins w:id="2594" w:author="Microsoft Office-gebruiker" w:date="2018-07-30T16:21:00Z"/>
                <w:rFonts w:ascii="Avenir Next" w:hAnsi="Avenir Next" w:cs="Avenir Next"/>
                <w:color w:val="000000"/>
                <w:szCs w:val="22"/>
                <w:lang w:val="nl-NL" w:eastAsia="en-GB"/>
                <w:rPrChange w:id="2595" w:author="Microsoft Office-gebruiker" w:date="2018-07-30T16:21:00Z">
                  <w:rPr>
                    <w:ins w:id="2596" w:author="Microsoft Office-gebruiker" w:date="2018-07-30T16:21:00Z"/>
                    <w:rFonts w:ascii="Avenir Next" w:hAnsi="Avenir Next" w:cs="Avenir Next"/>
                    <w:color w:val="000000"/>
                    <w:szCs w:val="22"/>
                    <w:lang w:val="en-US" w:eastAsia="en-GB"/>
                  </w:rPr>
                </w:rPrChange>
              </w:rPr>
              <w:pPrChange w:id="2597" w:author="Microsoft Office-gebruiker" w:date="2018-07-30T16:29:00Z">
                <w:pPr>
                  <w:numPr>
                    <w:numId w:val="32"/>
                  </w:numPr>
                  <w:tabs>
                    <w:tab w:val="left" w:pos="20"/>
                    <w:tab w:val="left" w:pos="360"/>
                  </w:tabs>
                  <w:autoSpaceDE w:val="0"/>
                  <w:autoSpaceDN w:val="0"/>
                  <w:adjustRightInd w:val="0"/>
                  <w:ind w:left="360" w:hanging="360"/>
                </w:pPr>
              </w:pPrChange>
            </w:pPr>
            <w:ins w:id="2598" w:author="Microsoft Office-gebruiker" w:date="2018-07-30T16:21:00Z">
              <w:r>
                <w:rPr>
                  <w:rFonts w:ascii="Avenir Next" w:hAnsi="Avenir Next" w:cs="Avenir Next"/>
                  <w:color w:val="000000"/>
                  <w:szCs w:val="22"/>
                  <w:lang w:val="nl-NL" w:eastAsia="en-GB"/>
                </w:rPr>
                <w:t>Implementation of green policy</w:t>
              </w:r>
            </w:ins>
          </w:p>
        </w:tc>
        <w:tc>
          <w:tcPr>
            <w:tcW w:w="1029" w:type="dxa"/>
            <w:tcPrChange w:id="2599" w:author="Lilian Biber" w:date="2018-08-09T11:44:00Z">
              <w:tcPr>
                <w:tcW w:w="1029" w:type="dxa"/>
              </w:tcPr>
            </w:tcPrChange>
          </w:tcPr>
          <w:p w14:paraId="29305FA5" w14:textId="77777777" w:rsidR="00E01953" w:rsidRDefault="00E01953" w:rsidP="00FD0821">
            <w:pPr>
              <w:autoSpaceDE w:val="0"/>
              <w:autoSpaceDN w:val="0"/>
              <w:adjustRightInd w:val="0"/>
              <w:rPr>
                <w:ins w:id="2600" w:author="Microsoft Office-gebruiker" w:date="2018-07-30T16:21:00Z"/>
                <w:szCs w:val="22"/>
                <w:lang w:val="en-US"/>
              </w:rPr>
            </w:pPr>
          </w:p>
        </w:tc>
        <w:tc>
          <w:tcPr>
            <w:tcW w:w="1090" w:type="dxa"/>
            <w:tcPrChange w:id="2601" w:author="Lilian Biber" w:date="2018-08-09T11:44:00Z">
              <w:tcPr>
                <w:tcW w:w="1090" w:type="dxa"/>
              </w:tcPr>
            </w:tcPrChange>
          </w:tcPr>
          <w:p w14:paraId="3FD1FDFB" w14:textId="77777777" w:rsidR="00E01953" w:rsidRDefault="00E01953" w:rsidP="00FD0821">
            <w:pPr>
              <w:autoSpaceDE w:val="0"/>
              <w:autoSpaceDN w:val="0"/>
              <w:adjustRightInd w:val="0"/>
              <w:rPr>
                <w:ins w:id="2602" w:author="Microsoft Office-gebruiker" w:date="2018-07-30T16:21:00Z"/>
                <w:szCs w:val="22"/>
                <w:lang w:val="en-US"/>
              </w:rPr>
            </w:pPr>
          </w:p>
        </w:tc>
        <w:tc>
          <w:tcPr>
            <w:tcW w:w="1090" w:type="dxa"/>
            <w:tcPrChange w:id="2603" w:author="Lilian Biber" w:date="2018-08-09T11:44:00Z">
              <w:tcPr>
                <w:tcW w:w="1090" w:type="dxa"/>
              </w:tcPr>
            </w:tcPrChange>
          </w:tcPr>
          <w:p w14:paraId="76095322" w14:textId="77777777" w:rsidR="00E01953" w:rsidRDefault="00E01953" w:rsidP="00FD0821">
            <w:pPr>
              <w:autoSpaceDE w:val="0"/>
              <w:autoSpaceDN w:val="0"/>
              <w:adjustRightInd w:val="0"/>
              <w:rPr>
                <w:ins w:id="2604" w:author="Microsoft Office-gebruiker" w:date="2018-07-30T16:21:00Z"/>
                <w:szCs w:val="22"/>
                <w:lang w:val="en-US"/>
              </w:rPr>
            </w:pPr>
            <w:ins w:id="2605" w:author="Microsoft Office-gebruiker" w:date="2018-07-30T16:33:00Z">
              <w:r>
                <w:rPr>
                  <w:szCs w:val="22"/>
                  <w:lang w:val="en-US"/>
                </w:rPr>
                <w:t>X</w:t>
              </w:r>
            </w:ins>
          </w:p>
        </w:tc>
        <w:tc>
          <w:tcPr>
            <w:tcW w:w="1090" w:type="dxa"/>
            <w:tcPrChange w:id="2606" w:author="Lilian Biber" w:date="2018-08-09T11:44:00Z">
              <w:tcPr>
                <w:tcW w:w="1090" w:type="dxa"/>
              </w:tcPr>
            </w:tcPrChange>
          </w:tcPr>
          <w:p w14:paraId="5EC72E18" w14:textId="77777777" w:rsidR="00E01953" w:rsidRDefault="00E01953" w:rsidP="00FD0821">
            <w:pPr>
              <w:autoSpaceDE w:val="0"/>
              <w:autoSpaceDN w:val="0"/>
              <w:adjustRightInd w:val="0"/>
              <w:rPr>
                <w:ins w:id="2607" w:author="Microsoft Office-gebruiker" w:date="2018-07-30T16:21:00Z"/>
                <w:szCs w:val="22"/>
                <w:lang w:val="en-US"/>
              </w:rPr>
            </w:pPr>
          </w:p>
        </w:tc>
        <w:tc>
          <w:tcPr>
            <w:tcW w:w="1090" w:type="dxa"/>
            <w:tcPrChange w:id="2608" w:author="Lilian Biber" w:date="2018-08-09T11:44:00Z">
              <w:tcPr>
                <w:tcW w:w="1090" w:type="dxa"/>
              </w:tcPr>
            </w:tcPrChange>
          </w:tcPr>
          <w:p w14:paraId="1A403A8B" w14:textId="77777777" w:rsidR="00E01953" w:rsidRDefault="00E01953" w:rsidP="00FD0821">
            <w:pPr>
              <w:autoSpaceDE w:val="0"/>
              <w:autoSpaceDN w:val="0"/>
              <w:adjustRightInd w:val="0"/>
              <w:rPr>
                <w:ins w:id="2609" w:author="Microsoft Office-gebruiker" w:date="2018-07-31T08:01:00Z"/>
                <w:szCs w:val="22"/>
                <w:lang w:val="en-US"/>
              </w:rPr>
            </w:pPr>
          </w:p>
        </w:tc>
      </w:tr>
      <w:tr w:rsidR="00E01953" w14:paraId="157F1BF7" w14:textId="77777777" w:rsidTr="00E01953">
        <w:trPr>
          <w:ins w:id="2610" w:author="Microsoft Office-gebruiker" w:date="2018-07-30T16:21:00Z"/>
        </w:trPr>
        <w:tc>
          <w:tcPr>
            <w:tcW w:w="747" w:type="dxa"/>
            <w:tcPrChange w:id="2611" w:author="Lilian Biber" w:date="2018-08-09T11:44:00Z">
              <w:tcPr>
                <w:tcW w:w="747" w:type="dxa"/>
              </w:tcPr>
            </w:tcPrChange>
          </w:tcPr>
          <w:p w14:paraId="3FDA3DE9" w14:textId="77777777" w:rsidR="00E01953" w:rsidRPr="00213582" w:rsidRDefault="00E01953" w:rsidP="00696C29">
            <w:pPr>
              <w:tabs>
                <w:tab w:val="left" w:pos="20"/>
                <w:tab w:val="left" w:pos="360"/>
              </w:tabs>
              <w:autoSpaceDE w:val="0"/>
              <w:autoSpaceDN w:val="0"/>
              <w:adjustRightInd w:val="0"/>
              <w:rPr>
                <w:ins w:id="2612" w:author="Microsoft Office-gebruiker" w:date="2018-07-30T16:39:00Z"/>
                <w:rFonts w:ascii="Avenir Next" w:hAnsi="Avenir Next" w:cs="Avenir Next"/>
                <w:color w:val="000000"/>
                <w:szCs w:val="22"/>
                <w:lang w:val="en-US" w:eastAsia="en-GB"/>
              </w:rPr>
            </w:pPr>
            <w:ins w:id="2613" w:author="Microsoft Office-gebruiker" w:date="2018-07-30T17:53:00Z">
              <w:r>
                <w:rPr>
                  <w:rFonts w:ascii="Avenir Next" w:hAnsi="Avenir Next" w:cs="Avenir Next"/>
                  <w:color w:val="000000"/>
                  <w:szCs w:val="22"/>
                  <w:lang w:val="en-US" w:eastAsia="en-GB"/>
                </w:rPr>
                <w:t>T</w:t>
              </w:r>
            </w:ins>
          </w:p>
        </w:tc>
        <w:tc>
          <w:tcPr>
            <w:tcW w:w="986" w:type="dxa"/>
            <w:tcPrChange w:id="2614" w:author="Lilian Biber" w:date="2018-08-09T11:44:00Z">
              <w:tcPr>
                <w:tcW w:w="986" w:type="dxa"/>
              </w:tcPr>
            </w:tcPrChange>
          </w:tcPr>
          <w:p w14:paraId="3285EF0F" w14:textId="77777777" w:rsidR="00E01953" w:rsidRPr="00213582" w:rsidRDefault="00E01953" w:rsidP="00696C29">
            <w:pPr>
              <w:tabs>
                <w:tab w:val="left" w:pos="20"/>
                <w:tab w:val="left" w:pos="360"/>
              </w:tabs>
              <w:autoSpaceDE w:val="0"/>
              <w:autoSpaceDN w:val="0"/>
              <w:adjustRightInd w:val="0"/>
              <w:rPr>
                <w:ins w:id="2615" w:author="Microsoft Office-gebruiker" w:date="2018-07-30T16:42:00Z"/>
                <w:rFonts w:ascii="Avenir Next" w:hAnsi="Avenir Next" w:cs="Avenir Next"/>
                <w:color w:val="000000"/>
                <w:szCs w:val="22"/>
                <w:lang w:val="en-US" w:eastAsia="en-GB"/>
              </w:rPr>
            </w:pPr>
            <w:ins w:id="2616" w:author="Microsoft Office-gebruiker" w:date="2018-07-30T17:53:00Z">
              <w:r>
                <w:rPr>
                  <w:rFonts w:ascii="Avenir Next" w:hAnsi="Avenir Next" w:cs="Avenir Next"/>
                  <w:color w:val="000000"/>
                  <w:szCs w:val="22"/>
                  <w:lang w:val="en-US" w:eastAsia="en-GB"/>
                </w:rPr>
                <w:t>E</w:t>
              </w:r>
            </w:ins>
          </w:p>
        </w:tc>
        <w:tc>
          <w:tcPr>
            <w:tcW w:w="6365" w:type="dxa"/>
            <w:tcPrChange w:id="2617" w:author="Lilian Biber" w:date="2018-08-09T11:44:00Z">
              <w:tcPr>
                <w:tcW w:w="6365" w:type="dxa"/>
              </w:tcPr>
            </w:tcPrChange>
          </w:tcPr>
          <w:p w14:paraId="5730DD00" w14:textId="77777777" w:rsidR="000D7B31" w:rsidRDefault="00E01953">
            <w:pPr>
              <w:tabs>
                <w:tab w:val="left" w:pos="20"/>
                <w:tab w:val="left" w:pos="360"/>
              </w:tabs>
              <w:autoSpaceDE w:val="0"/>
              <w:autoSpaceDN w:val="0"/>
              <w:adjustRightInd w:val="0"/>
              <w:rPr>
                <w:ins w:id="2618" w:author="Microsoft Office-gebruiker" w:date="2018-07-30T16:21:00Z"/>
                <w:rFonts w:ascii="Avenir Next" w:hAnsi="Avenir Next" w:cs="Avenir Next"/>
                <w:color w:val="000000"/>
                <w:szCs w:val="22"/>
                <w:lang w:val="en-US" w:eastAsia="en-GB"/>
              </w:rPr>
              <w:pPrChange w:id="2619" w:author="Microsoft Office-gebruiker" w:date="2018-07-30T16:29:00Z">
                <w:pPr>
                  <w:numPr>
                    <w:numId w:val="32"/>
                  </w:numPr>
                  <w:tabs>
                    <w:tab w:val="left" w:pos="20"/>
                    <w:tab w:val="left" w:pos="360"/>
                  </w:tabs>
                  <w:autoSpaceDE w:val="0"/>
                  <w:autoSpaceDN w:val="0"/>
                  <w:adjustRightInd w:val="0"/>
                  <w:ind w:left="360" w:hanging="360"/>
                </w:pPr>
              </w:pPrChange>
            </w:pPr>
            <w:ins w:id="2620" w:author="Microsoft Office-gebruiker" w:date="2018-07-30T16:21:00Z">
              <w:r w:rsidRPr="00213582">
                <w:rPr>
                  <w:rFonts w:ascii="Avenir Next" w:hAnsi="Avenir Next" w:cs="Avenir Next"/>
                  <w:color w:val="000000"/>
                  <w:szCs w:val="22"/>
                  <w:lang w:val="en-US" w:eastAsia="en-GB"/>
                </w:rPr>
                <w:t>Presentation of organization on a tactical level</w:t>
              </w:r>
            </w:ins>
          </w:p>
        </w:tc>
        <w:tc>
          <w:tcPr>
            <w:tcW w:w="1029" w:type="dxa"/>
            <w:tcPrChange w:id="2621" w:author="Lilian Biber" w:date="2018-08-09T11:44:00Z">
              <w:tcPr>
                <w:tcW w:w="1029" w:type="dxa"/>
              </w:tcPr>
            </w:tcPrChange>
          </w:tcPr>
          <w:p w14:paraId="089B3EF1" w14:textId="77777777" w:rsidR="00E01953" w:rsidRDefault="00E01953" w:rsidP="00FD0821">
            <w:pPr>
              <w:autoSpaceDE w:val="0"/>
              <w:autoSpaceDN w:val="0"/>
              <w:adjustRightInd w:val="0"/>
              <w:rPr>
                <w:ins w:id="2622" w:author="Microsoft Office-gebruiker" w:date="2018-07-30T16:21:00Z"/>
                <w:szCs w:val="22"/>
                <w:lang w:val="en-US"/>
              </w:rPr>
            </w:pPr>
          </w:p>
        </w:tc>
        <w:tc>
          <w:tcPr>
            <w:tcW w:w="1090" w:type="dxa"/>
            <w:tcPrChange w:id="2623" w:author="Lilian Biber" w:date="2018-08-09T11:44:00Z">
              <w:tcPr>
                <w:tcW w:w="1090" w:type="dxa"/>
              </w:tcPr>
            </w:tcPrChange>
          </w:tcPr>
          <w:p w14:paraId="46CA5348" w14:textId="77777777" w:rsidR="00E01953" w:rsidRDefault="00E01953" w:rsidP="00FD0821">
            <w:pPr>
              <w:autoSpaceDE w:val="0"/>
              <w:autoSpaceDN w:val="0"/>
              <w:adjustRightInd w:val="0"/>
              <w:rPr>
                <w:ins w:id="2624" w:author="Microsoft Office-gebruiker" w:date="2018-07-30T16:21:00Z"/>
                <w:szCs w:val="22"/>
                <w:lang w:val="en-US"/>
              </w:rPr>
            </w:pPr>
          </w:p>
        </w:tc>
        <w:tc>
          <w:tcPr>
            <w:tcW w:w="1090" w:type="dxa"/>
            <w:tcPrChange w:id="2625" w:author="Lilian Biber" w:date="2018-08-09T11:44:00Z">
              <w:tcPr>
                <w:tcW w:w="1090" w:type="dxa"/>
              </w:tcPr>
            </w:tcPrChange>
          </w:tcPr>
          <w:p w14:paraId="5AE9BFAE" w14:textId="77777777" w:rsidR="00E01953" w:rsidRDefault="00E01953" w:rsidP="00FD0821">
            <w:pPr>
              <w:autoSpaceDE w:val="0"/>
              <w:autoSpaceDN w:val="0"/>
              <w:adjustRightInd w:val="0"/>
              <w:rPr>
                <w:ins w:id="2626" w:author="Microsoft Office-gebruiker" w:date="2018-07-30T16:21:00Z"/>
                <w:szCs w:val="22"/>
                <w:lang w:val="en-US"/>
              </w:rPr>
            </w:pPr>
            <w:ins w:id="2627" w:author="Microsoft Office-gebruiker" w:date="2018-07-30T16:33:00Z">
              <w:r>
                <w:rPr>
                  <w:szCs w:val="22"/>
                  <w:lang w:val="en-US"/>
                </w:rPr>
                <w:t>X</w:t>
              </w:r>
            </w:ins>
          </w:p>
        </w:tc>
        <w:tc>
          <w:tcPr>
            <w:tcW w:w="1090" w:type="dxa"/>
            <w:tcPrChange w:id="2628" w:author="Lilian Biber" w:date="2018-08-09T11:44:00Z">
              <w:tcPr>
                <w:tcW w:w="1090" w:type="dxa"/>
              </w:tcPr>
            </w:tcPrChange>
          </w:tcPr>
          <w:p w14:paraId="546B5DD6" w14:textId="77777777" w:rsidR="00E01953" w:rsidRDefault="00E01953" w:rsidP="00FD0821">
            <w:pPr>
              <w:autoSpaceDE w:val="0"/>
              <w:autoSpaceDN w:val="0"/>
              <w:adjustRightInd w:val="0"/>
              <w:rPr>
                <w:ins w:id="2629" w:author="Microsoft Office-gebruiker" w:date="2018-07-30T16:21:00Z"/>
                <w:szCs w:val="22"/>
                <w:lang w:val="en-US"/>
              </w:rPr>
            </w:pPr>
          </w:p>
        </w:tc>
        <w:tc>
          <w:tcPr>
            <w:tcW w:w="1090" w:type="dxa"/>
            <w:tcPrChange w:id="2630" w:author="Lilian Biber" w:date="2018-08-09T11:44:00Z">
              <w:tcPr>
                <w:tcW w:w="1090" w:type="dxa"/>
              </w:tcPr>
            </w:tcPrChange>
          </w:tcPr>
          <w:p w14:paraId="35FBBC99" w14:textId="77777777" w:rsidR="00E01953" w:rsidRDefault="00E01953" w:rsidP="00FD0821">
            <w:pPr>
              <w:autoSpaceDE w:val="0"/>
              <w:autoSpaceDN w:val="0"/>
              <w:adjustRightInd w:val="0"/>
              <w:rPr>
                <w:ins w:id="2631" w:author="Microsoft Office-gebruiker" w:date="2018-07-31T08:01:00Z"/>
                <w:szCs w:val="22"/>
                <w:lang w:val="en-US"/>
              </w:rPr>
            </w:pPr>
          </w:p>
        </w:tc>
      </w:tr>
      <w:tr w:rsidR="00E01953" w14:paraId="7981485D" w14:textId="77777777" w:rsidTr="00E01953">
        <w:trPr>
          <w:ins w:id="2632" w:author="Microsoft Office-gebruiker" w:date="2018-07-30T16:21:00Z"/>
        </w:trPr>
        <w:tc>
          <w:tcPr>
            <w:tcW w:w="747" w:type="dxa"/>
            <w:tcPrChange w:id="2633" w:author="Lilian Biber" w:date="2018-08-09T11:44:00Z">
              <w:tcPr>
                <w:tcW w:w="747" w:type="dxa"/>
              </w:tcPr>
            </w:tcPrChange>
          </w:tcPr>
          <w:p w14:paraId="4860992A" w14:textId="77777777" w:rsidR="00E01953" w:rsidRPr="00921ACF" w:rsidRDefault="00E01953" w:rsidP="00696C29">
            <w:pPr>
              <w:tabs>
                <w:tab w:val="left" w:pos="20"/>
                <w:tab w:val="left" w:pos="360"/>
              </w:tabs>
              <w:autoSpaceDE w:val="0"/>
              <w:autoSpaceDN w:val="0"/>
              <w:adjustRightInd w:val="0"/>
              <w:rPr>
                <w:ins w:id="2634" w:author="Microsoft Office-gebruiker" w:date="2018-07-30T16:39:00Z"/>
                <w:rFonts w:ascii="Avenir Next" w:hAnsi="Avenir Next" w:cs="Avenir Next"/>
                <w:color w:val="000000"/>
                <w:szCs w:val="22"/>
                <w:lang w:val="en-US" w:eastAsia="en-GB"/>
              </w:rPr>
            </w:pPr>
            <w:ins w:id="2635" w:author="Microsoft Office-gebruiker" w:date="2018-07-30T17:46:00Z">
              <w:r>
                <w:rPr>
                  <w:rFonts w:ascii="Avenir Next" w:hAnsi="Avenir Next" w:cs="Avenir Next"/>
                  <w:color w:val="000000"/>
                  <w:szCs w:val="22"/>
                  <w:lang w:val="en-US" w:eastAsia="en-GB"/>
                </w:rPr>
                <w:t>S</w:t>
              </w:r>
            </w:ins>
          </w:p>
        </w:tc>
        <w:tc>
          <w:tcPr>
            <w:tcW w:w="986" w:type="dxa"/>
            <w:tcPrChange w:id="2636" w:author="Lilian Biber" w:date="2018-08-09T11:44:00Z">
              <w:tcPr>
                <w:tcW w:w="986" w:type="dxa"/>
              </w:tcPr>
            </w:tcPrChange>
          </w:tcPr>
          <w:p w14:paraId="3CE0B035" w14:textId="77777777" w:rsidR="00E01953" w:rsidRPr="00921ACF" w:rsidRDefault="00E01953" w:rsidP="00696C29">
            <w:pPr>
              <w:tabs>
                <w:tab w:val="left" w:pos="20"/>
                <w:tab w:val="left" w:pos="360"/>
              </w:tabs>
              <w:autoSpaceDE w:val="0"/>
              <w:autoSpaceDN w:val="0"/>
              <w:adjustRightInd w:val="0"/>
              <w:rPr>
                <w:ins w:id="2637" w:author="Microsoft Office-gebruiker" w:date="2018-07-30T16:42:00Z"/>
                <w:rFonts w:ascii="Avenir Next" w:hAnsi="Avenir Next" w:cs="Avenir Next"/>
                <w:color w:val="000000"/>
                <w:szCs w:val="22"/>
                <w:lang w:val="en-US" w:eastAsia="en-GB"/>
              </w:rPr>
            </w:pPr>
            <w:ins w:id="2638" w:author="Microsoft Office-gebruiker" w:date="2018-07-30T17:46:00Z">
              <w:r>
                <w:rPr>
                  <w:rFonts w:ascii="Avenir Next" w:hAnsi="Avenir Next" w:cs="Avenir Next"/>
                  <w:color w:val="000000"/>
                  <w:szCs w:val="22"/>
                  <w:lang w:val="en-US" w:eastAsia="en-GB"/>
                </w:rPr>
                <w:t>E</w:t>
              </w:r>
            </w:ins>
          </w:p>
        </w:tc>
        <w:tc>
          <w:tcPr>
            <w:tcW w:w="6365" w:type="dxa"/>
            <w:tcPrChange w:id="2639" w:author="Lilian Biber" w:date="2018-08-09T11:44:00Z">
              <w:tcPr>
                <w:tcW w:w="6365" w:type="dxa"/>
              </w:tcPr>
            </w:tcPrChange>
          </w:tcPr>
          <w:p w14:paraId="12D4B3D4" w14:textId="77777777" w:rsidR="000D7B31" w:rsidRDefault="00E01953">
            <w:pPr>
              <w:tabs>
                <w:tab w:val="left" w:pos="20"/>
                <w:tab w:val="left" w:pos="360"/>
              </w:tabs>
              <w:autoSpaceDE w:val="0"/>
              <w:autoSpaceDN w:val="0"/>
              <w:adjustRightInd w:val="0"/>
              <w:rPr>
                <w:ins w:id="2640" w:author="Microsoft Office-gebruiker" w:date="2018-07-30T16:21:00Z"/>
                <w:rFonts w:ascii="Avenir Next" w:hAnsi="Avenir Next" w:cs="Avenir Next"/>
                <w:color w:val="000000"/>
                <w:szCs w:val="22"/>
                <w:lang w:val="en-US" w:eastAsia="en-GB"/>
              </w:rPr>
              <w:pPrChange w:id="2641" w:author="Microsoft Office-gebruiker" w:date="2018-07-30T16:29:00Z">
                <w:pPr>
                  <w:numPr>
                    <w:numId w:val="32"/>
                  </w:numPr>
                  <w:tabs>
                    <w:tab w:val="left" w:pos="20"/>
                    <w:tab w:val="left" w:pos="360"/>
                  </w:tabs>
                  <w:autoSpaceDE w:val="0"/>
                  <w:autoSpaceDN w:val="0"/>
                  <w:adjustRightInd w:val="0"/>
                  <w:ind w:left="360" w:hanging="360"/>
                </w:pPr>
              </w:pPrChange>
            </w:pPr>
            <w:ins w:id="2642" w:author="Microsoft Office-gebruiker" w:date="2018-07-30T16:21:00Z">
              <w:r w:rsidRPr="00921ACF">
                <w:rPr>
                  <w:rFonts w:ascii="Avenir Next" w:hAnsi="Avenir Next" w:cs="Avenir Next"/>
                  <w:color w:val="000000"/>
                  <w:szCs w:val="22"/>
                  <w:lang w:val="en-US" w:eastAsia="en-GB"/>
                </w:rPr>
                <w:t>Executing and evaluating liaison policy with other organizations</w:t>
              </w:r>
            </w:ins>
          </w:p>
        </w:tc>
        <w:tc>
          <w:tcPr>
            <w:tcW w:w="1029" w:type="dxa"/>
            <w:tcPrChange w:id="2643" w:author="Lilian Biber" w:date="2018-08-09T11:44:00Z">
              <w:tcPr>
                <w:tcW w:w="1029" w:type="dxa"/>
              </w:tcPr>
            </w:tcPrChange>
          </w:tcPr>
          <w:p w14:paraId="050385F0" w14:textId="77777777" w:rsidR="00E01953" w:rsidRDefault="00E01953" w:rsidP="00FD0821">
            <w:pPr>
              <w:autoSpaceDE w:val="0"/>
              <w:autoSpaceDN w:val="0"/>
              <w:adjustRightInd w:val="0"/>
              <w:rPr>
                <w:ins w:id="2644" w:author="Microsoft Office-gebruiker" w:date="2018-07-30T16:21:00Z"/>
                <w:szCs w:val="22"/>
                <w:lang w:val="en-US"/>
              </w:rPr>
            </w:pPr>
          </w:p>
        </w:tc>
        <w:tc>
          <w:tcPr>
            <w:tcW w:w="1090" w:type="dxa"/>
            <w:tcPrChange w:id="2645" w:author="Lilian Biber" w:date="2018-08-09T11:44:00Z">
              <w:tcPr>
                <w:tcW w:w="1090" w:type="dxa"/>
              </w:tcPr>
            </w:tcPrChange>
          </w:tcPr>
          <w:p w14:paraId="73360B52" w14:textId="77777777" w:rsidR="00E01953" w:rsidRDefault="00E01953" w:rsidP="00FD0821">
            <w:pPr>
              <w:autoSpaceDE w:val="0"/>
              <w:autoSpaceDN w:val="0"/>
              <w:adjustRightInd w:val="0"/>
              <w:rPr>
                <w:ins w:id="2646" w:author="Microsoft Office-gebruiker" w:date="2018-07-30T16:21:00Z"/>
                <w:szCs w:val="22"/>
                <w:lang w:val="en-US"/>
              </w:rPr>
            </w:pPr>
          </w:p>
        </w:tc>
        <w:tc>
          <w:tcPr>
            <w:tcW w:w="1090" w:type="dxa"/>
            <w:tcPrChange w:id="2647" w:author="Lilian Biber" w:date="2018-08-09T11:44:00Z">
              <w:tcPr>
                <w:tcW w:w="1090" w:type="dxa"/>
              </w:tcPr>
            </w:tcPrChange>
          </w:tcPr>
          <w:p w14:paraId="7B5D3F66" w14:textId="77777777" w:rsidR="00E01953" w:rsidRDefault="00E01953" w:rsidP="00FD0821">
            <w:pPr>
              <w:autoSpaceDE w:val="0"/>
              <w:autoSpaceDN w:val="0"/>
              <w:adjustRightInd w:val="0"/>
              <w:rPr>
                <w:ins w:id="2648" w:author="Microsoft Office-gebruiker" w:date="2018-07-30T16:21:00Z"/>
                <w:szCs w:val="22"/>
                <w:lang w:val="en-US"/>
              </w:rPr>
            </w:pPr>
            <w:ins w:id="2649" w:author="Microsoft Office-gebruiker" w:date="2018-07-30T16:33:00Z">
              <w:r>
                <w:rPr>
                  <w:szCs w:val="22"/>
                  <w:lang w:val="en-US"/>
                </w:rPr>
                <w:t>X</w:t>
              </w:r>
            </w:ins>
          </w:p>
        </w:tc>
        <w:tc>
          <w:tcPr>
            <w:tcW w:w="1090" w:type="dxa"/>
            <w:tcPrChange w:id="2650" w:author="Lilian Biber" w:date="2018-08-09T11:44:00Z">
              <w:tcPr>
                <w:tcW w:w="1090" w:type="dxa"/>
              </w:tcPr>
            </w:tcPrChange>
          </w:tcPr>
          <w:p w14:paraId="43561A93" w14:textId="77777777" w:rsidR="00E01953" w:rsidRDefault="00E01953" w:rsidP="00FD0821">
            <w:pPr>
              <w:autoSpaceDE w:val="0"/>
              <w:autoSpaceDN w:val="0"/>
              <w:adjustRightInd w:val="0"/>
              <w:rPr>
                <w:ins w:id="2651" w:author="Microsoft Office-gebruiker" w:date="2018-07-30T16:21:00Z"/>
                <w:szCs w:val="22"/>
                <w:lang w:val="en-US"/>
              </w:rPr>
            </w:pPr>
          </w:p>
        </w:tc>
        <w:tc>
          <w:tcPr>
            <w:tcW w:w="1090" w:type="dxa"/>
            <w:tcPrChange w:id="2652" w:author="Lilian Biber" w:date="2018-08-09T11:44:00Z">
              <w:tcPr>
                <w:tcW w:w="1090" w:type="dxa"/>
              </w:tcPr>
            </w:tcPrChange>
          </w:tcPr>
          <w:p w14:paraId="5946503E" w14:textId="77777777" w:rsidR="00E01953" w:rsidRDefault="00E01953" w:rsidP="00FD0821">
            <w:pPr>
              <w:autoSpaceDE w:val="0"/>
              <w:autoSpaceDN w:val="0"/>
              <w:adjustRightInd w:val="0"/>
              <w:rPr>
                <w:ins w:id="2653" w:author="Microsoft Office-gebruiker" w:date="2018-07-31T08:01:00Z"/>
                <w:szCs w:val="22"/>
                <w:lang w:val="en-US"/>
              </w:rPr>
            </w:pPr>
          </w:p>
        </w:tc>
      </w:tr>
      <w:tr w:rsidR="00E01953" w14:paraId="206DCE1A" w14:textId="77777777" w:rsidTr="00E01953">
        <w:trPr>
          <w:ins w:id="2654" w:author="Microsoft Office-gebruiker" w:date="2018-07-30T16:21:00Z"/>
        </w:trPr>
        <w:tc>
          <w:tcPr>
            <w:tcW w:w="747" w:type="dxa"/>
            <w:tcPrChange w:id="2655" w:author="Lilian Biber" w:date="2018-08-09T11:44:00Z">
              <w:tcPr>
                <w:tcW w:w="747" w:type="dxa"/>
              </w:tcPr>
            </w:tcPrChange>
          </w:tcPr>
          <w:p w14:paraId="6FC222ED" w14:textId="77777777" w:rsidR="00E01953" w:rsidRDefault="00E01953" w:rsidP="00696C29">
            <w:pPr>
              <w:tabs>
                <w:tab w:val="left" w:pos="20"/>
                <w:tab w:val="left" w:pos="360"/>
              </w:tabs>
              <w:autoSpaceDE w:val="0"/>
              <w:autoSpaceDN w:val="0"/>
              <w:adjustRightInd w:val="0"/>
              <w:rPr>
                <w:ins w:id="2656" w:author="Microsoft Office-gebruiker" w:date="2018-07-30T16:39:00Z"/>
                <w:rFonts w:ascii="Avenir Next" w:hAnsi="Avenir Next" w:cs="Avenir Next"/>
                <w:color w:val="000000"/>
                <w:szCs w:val="22"/>
                <w:lang w:val="nl-NL" w:eastAsia="en-GB"/>
              </w:rPr>
            </w:pPr>
            <w:ins w:id="2657" w:author="Microsoft Office-gebruiker" w:date="2018-07-30T16:42:00Z">
              <w:r>
                <w:rPr>
                  <w:rFonts w:ascii="Avenir Next" w:hAnsi="Avenir Next" w:cs="Avenir Next"/>
                  <w:color w:val="000000"/>
                  <w:szCs w:val="22"/>
                  <w:lang w:val="nl-NL" w:eastAsia="en-GB"/>
                </w:rPr>
                <w:t>O</w:t>
              </w:r>
            </w:ins>
          </w:p>
        </w:tc>
        <w:tc>
          <w:tcPr>
            <w:tcW w:w="986" w:type="dxa"/>
            <w:tcPrChange w:id="2658" w:author="Lilian Biber" w:date="2018-08-09T11:44:00Z">
              <w:tcPr>
                <w:tcW w:w="986" w:type="dxa"/>
              </w:tcPr>
            </w:tcPrChange>
          </w:tcPr>
          <w:p w14:paraId="05C2C3C7" w14:textId="77777777" w:rsidR="00E01953" w:rsidRDefault="00E01953" w:rsidP="00696C29">
            <w:pPr>
              <w:tabs>
                <w:tab w:val="left" w:pos="20"/>
                <w:tab w:val="left" w:pos="360"/>
              </w:tabs>
              <w:autoSpaceDE w:val="0"/>
              <w:autoSpaceDN w:val="0"/>
              <w:adjustRightInd w:val="0"/>
              <w:rPr>
                <w:ins w:id="2659" w:author="Microsoft Office-gebruiker" w:date="2018-07-30T16:42:00Z"/>
                <w:rFonts w:ascii="Avenir Next" w:hAnsi="Avenir Next" w:cs="Avenir Next"/>
                <w:color w:val="000000"/>
                <w:szCs w:val="22"/>
                <w:lang w:val="nl-NL" w:eastAsia="en-GB"/>
              </w:rPr>
            </w:pPr>
            <w:ins w:id="2660" w:author="Microsoft Office-gebruiker" w:date="2018-07-30T16:42:00Z">
              <w:r>
                <w:rPr>
                  <w:rFonts w:ascii="Avenir Next" w:hAnsi="Avenir Next" w:cs="Avenir Next"/>
                  <w:color w:val="000000"/>
                  <w:szCs w:val="22"/>
                  <w:lang w:val="nl-NL" w:eastAsia="en-GB"/>
                </w:rPr>
                <w:t>H</w:t>
              </w:r>
            </w:ins>
          </w:p>
        </w:tc>
        <w:tc>
          <w:tcPr>
            <w:tcW w:w="6365" w:type="dxa"/>
            <w:tcPrChange w:id="2661" w:author="Lilian Biber" w:date="2018-08-09T11:44:00Z">
              <w:tcPr>
                <w:tcW w:w="6365" w:type="dxa"/>
              </w:tcPr>
            </w:tcPrChange>
          </w:tcPr>
          <w:p w14:paraId="1BDD6F81" w14:textId="77777777" w:rsidR="000D7B31" w:rsidRDefault="00E01953">
            <w:pPr>
              <w:tabs>
                <w:tab w:val="left" w:pos="20"/>
                <w:tab w:val="left" w:pos="360"/>
              </w:tabs>
              <w:autoSpaceDE w:val="0"/>
              <w:autoSpaceDN w:val="0"/>
              <w:adjustRightInd w:val="0"/>
              <w:rPr>
                <w:ins w:id="2662" w:author="Microsoft Office-gebruiker" w:date="2018-07-30T16:21:00Z"/>
                <w:rFonts w:ascii="Avenir Next" w:hAnsi="Avenir Next" w:cs="Avenir Next"/>
                <w:color w:val="000000"/>
                <w:szCs w:val="22"/>
                <w:lang w:val="nl-NL" w:eastAsia="en-GB"/>
                <w:rPrChange w:id="2663" w:author="Microsoft Office-gebruiker" w:date="2018-07-30T16:21:00Z">
                  <w:rPr>
                    <w:ins w:id="2664" w:author="Microsoft Office-gebruiker" w:date="2018-07-30T16:21:00Z"/>
                    <w:rFonts w:ascii="Avenir Next" w:hAnsi="Avenir Next" w:cs="Avenir Next"/>
                    <w:color w:val="000000"/>
                    <w:szCs w:val="22"/>
                    <w:lang w:val="en-US" w:eastAsia="en-GB"/>
                  </w:rPr>
                </w:rPrChange>
              </w:rPr>
              <w:pPrChange w:id="2665" w:author="Microsoft Office-gebruiker" w:date="2018-07-30T16:29:00Z">
                <w:pPr>
                  <w:numPr>
                    <w:numId w:val="32"/>
                  </w:numPr>
                  <w:tabs>
                    <w:tab w:val="left" w:pos="20"/>
                    <w:tab w:val="left" w:pos="360"/>
                  </w:tabs>
                  <w:autoSpaceDE w:val="0"/>
                  <w:autoSpaceDN w:val="0"/>
                  <w:adjustRightInd w:val="0"/>
                  <w:ind w:left="360" w:hanging="360"/>
                </w:pPr>
              </w:pPrChange>
            </w:pPr>
            <w:ins w:id="2666" w:author="Microsoft Office-gebruiker" w:date="2018-07-30T16:21:00Z">
              <w:r>
                <w:rPr>
                  <w:rFonts w:ascii="Avenir Next" w:hAnsi="Avenir Next" w:cs="Avenir Next"/>
                  <w:color w:val="000000"/>
                  <w:szCs w:val="22"/>
                  <w:lang w:val="nl-NL" w:eastAsia="en-GB"/>
                </w:rPr>
                <w:t>Operate equipment</w:t>
              </w:r>
            </w:ins>
          </w:p>
        </w:tc>
        <w:tc>
          <w:tcPr>
            <w:tcW w:w="1029" w:type="dxa"/>
            <w:tcPrChange w:id="2667" w:author="Lilian Biber" w:date="2018-08-09T11:44:00Z">
              <w:tcPr>
                <w:tcW w:w="1029" w:type="dxa"/>
              </w:tcPr>
            </w:tcPrChange>
          </w:tcPr>
          <w:p w14:paraId="190B62E9" w14:textId="77777777" w:rsidR="00E01953" w:rsidRDefault="00E01953" w:rsidP="00FD0821">
            <w:pPr>
              <w:autoSpaceDE w:val="0"/>
              <w:autoSpaceDN w:val="0"/>
              <w:adjustRightInd w:val="0"/>
              <w:rPr>
                <w:ins w:id="2668" w:author="Microsoft Office-gebruiker" w:date="2018-07-30T16:21:00Z"/>
                <w:szCs w:val="22"/>
                <w:lang w:val="en-US"/>
              </w:rPr>
            </w:pPr>
          </w:p>
        </w:tc>
        <w:tc>
          <w:tcPr>
            <w:tcW w:w="1090" w:type="dxa"/>
            <w:tcPrChange w:id="2669" w:author="Lilian Biber" w:date="2018-08-09T11:44:00Z">
              <w:tcPr>
                <w:tcW w:w="1090" w:type="dxa"/>
              </w:tcPr>
            </w:tcPrChange>
          </w:tcPr>
          <w:p w14:paraId="64DE3D37" w14:textId="77777777" w:rsidR="00E01953" w:rsidRDefault="00E01953" w:rsidP="00FD0821">
            <w:pPr>
              <w:autoSpaceDE w:val="0"/>
              <w:autoSpaceDN w:val="0"/>
              <w:adjustRightInd w:val="0"/>
              <w:rPr>
                <w:ins w:id="2670" w:author="Microsoft Office-gebruiker" w:date="2018-07-30T16:21:00Z"/>
                <w:szCs w:val="22"/>
                <w:lang w:val="en-US"/>
              </w:rPr>
            </w:pPr>
          </w:p>
        </w:tc>
        <w:tc>
          <w:tcPr>
            <w:tcW w:w="1090" w:type="dxa"/>
            <w:tcPrChange w:id="2671" w:author="Lilian Biber" w:date="2018-08-09T11:44:00Z">
              <w:tcPr>
                <w:tcW w:w="1090" w:type="dxa"/>
              </w:tcPr>
            </w:tcPrChange>
          </w:tcPr>
          <w:p w14:paraId="3CDF4624" w14:textId="77777777" w:rsidR="00E01953" w:rsidRDefault="00E01953" w:rsidP="00FD0821">
            <w:pPr>
              <w:autoSpaceDE w:val="0"/>
              <w:autoSpaceDN w:val="0"/>
              <w:adjustRightInd w:val="0"/>
              <w:rPr>
                <w:ins w:id="2672" w:author="Microsoft Office-gebruiker" w:date="2018-07-30T16:21:00Z"/>
                <w:szCs w:val="22"/>
                <w:lang w:val="en-US"/>
              </w:rPr>
            </w:pPr>
            <w:ins w:id="2673" w:author="Microsoft Office-gebruiker" w:date="2018-07-30T16:33:00Z">
              <w:r>
                <w:rPr>
                  <w:szCs w:val="22"/>
                  <w:lang w:val="en-US"/>
                </w:rPr>
                <w:t>X</w:t>
              </w:r>
            </w:ins>
          </w:p>
        </w:tc>
        <w:tc>
          <w:tcPr>
            <w:tcW w:w="1090" w:type="dxa"/>
            <w:tcPrChange w:id="2674" w:author="Lilian Biber" w:date="2018-08-09T11:44:00Z">
              <w:tcPr>
                <w:tcW w:w="1090" w:type="dxa"/>
              </w:tcPr>
            </w:tcPrChange>
          </w:tcPr>
          <w:p w14:paraId="5C92A0C7" w14:textId="77777777" w:rsidR="00E01953" w:rsidRDefault="00E01953" w:rsidP="00FD0821">
            <w:pPr>
              <w:autoSpaceDE w:val="0"/>
              <w:autoSpaceDN w:val="0"/>
              <w:adjustRightInd w:val="0"/>
              <w:rPr>
                <w:ins w:id="2675" w:author="Microsoft Office-gebruiker" w:date="2018-07-30T16:21:00Z"/>
                <w:szCs w:val="22"/>
                <w:lang w:val="en-US"/>
              </w:rPr>
            </w:pPr>
          </w:p>
        </w:tc>
        <w:tc>
          <w:tcPr>
            <w:tcW w:w="1090" w:type="dxa"/>
            <w:tcPrChange w:id="2676" w:author="Lilian Biber" w:date="2018-08-09T11:44:00Z">
              <w:tcPr>
                <w:tcW w:w="1090" w:type="dxa"/>
              </w:tcPr>
            </w:tcPrChange>
          </w:tcPr>
          <w:p w14:paraId="002ED9FF" w14:textId="77777777" w:rsidR="00E01953" w:rsidRDefault="00E01953" w:rsidP="00FD0821">
            <w:pPr>
              <w:autoSpaceDE w:val="0"/>
              <w:autoSpaceDN w:val="0"/>
              <w:adjustRightInd w:val="0"/>
              <w:rPr>
                <w:ins w:id="2677" w:author="Microsoft Office-gebruiker" w:date="2018-07-31T08:01:00Z"/>
                <w:szCs w:val="22"/>
                <w:lang w:val="en-US"/>
              </w:rPr>
            </w:pPr>
          </w:p>
        </w:tc>
      </w:tr>
      <w:tr w:rsidR="00E01953" w14:paraId="7DA64E27" w14:textId="77777777" w:rsidTr="00E01953">
        <w:trPr>
          <w:ins w:id="2678" w:author="Microsoft Office-gebruiker" w:date="2018-07-30T16:20:00Z"/>
        </w:trPr>
        <w:tc>
          <w:tcPr>
            <w:tcW w:w="747" w:type="dxa"/>
            <w:tcPrChange w:id="2679" w:author="Lilian Biber" w:date="2018-08-09T11:44:00Z">
              <w:tcPr>
                <w:tcW w:w="747" w:type="dxa"/>
              </w:tcPr>
            </w:tcPrChange>
          </w:tcPr>
          <w:p w14:paraId="2F887358" w14:textId="77777777" w:rsidR="00E01953" w:rsidRPr="009B19B3" w:rsidRDefault="00E01953" w:rsidP="00696C29">
            <w:pPr>
              <w:tabs>
                <w:tab w:val="left" w:pos="20"/>
                <w:tab w:val="left" w:pos="360"/>
              </w:tabs>
              <w:autoSpaceDE w:val="0"/>
              <w:autoSpaceDN w:val="0"/>
              <w:adjustRightInd w:val="0"/>
              <w:rPr>
                <w:ins w:id="2680" w:author="Microsoft Office-gebruiker" w:date="2018-07-30T16:39:00Z"/>
                <w:rFonts w:ascii="Avenir Next" w:hAnsi="Avenir Next" w:cs="Avenir Next"/>
                <w:color w:val="000000"/>
                <w:szCs w:val="22"/>
                <w:lang w:val="en-US" w:eastAsia="en-GB"/>
              </w:rPr>
            </w:pPr>
            <w:ins w:id="2681" w:author="Microsoft Office-gebruiker" w:date="2018-07-30T17:54:00Z">
              <w:r>
                <w:rPr>
                  <w:rFonts w:ascii="Avenir Next" w:hAnsi="Avenir Next" w:cs="Avenir Next"/>
                  <w:color w:val="000000"/>
                  <w:szCs w:val="22"/>
                  <w:lang w:val="en-US" w:eastAsia="en-GB"/>
                </w:rPr>
                <w:t>O</w:t>
              </w:r>
            </w:ins>
          </w:p>
        </w:tc>
        <w:tc>
          <w:tcPr>
            <w:tcW w:w="986" w:type="dxa"/>
            <w:tcPrChange w:id="2682" w:author="Lilian Biber" w:date="2018-08-09T11:44:00Z">
              <w:tcPr>
                <w:tcW w:w="986" w:type="dxa"/>
              </w:tcPr>
            </w:tcPrChange>
          </w:tcPr>
          <w:p w14:paraId="20BDCC2A" w14:textId="77777777" w:rsidR="00E01953" w:rsidRPr="009B19B3" w:rsidRDefault="00E01953" w:rsidP="00696C29">
            <w:pPr>
              <w:tabs>
                <w:tab w:val="left" w:pos="20"/>
                <w:tab w:val="left" w:pos="360"/>
              </w:tabs>
              <w:autoSpaceDE w:val="0"/>
              <w:autoSpaceDN w:val="0"/>
              <w:adjustRightInd w:val="0"/>
              <w:rPr>
                <w:ins w:id="2683" w:author="Microsoft Office-gebruiker" w:date="2018-07-30T16:42:00Z"/>
                <w:rFonts w:ascii="Avenir Next" w:hAnsi="Avenir Next" w:cs="Avenir Next"/>
                <w:color w:val="000000"/>
                <w:szCs w:val="22"/>
                <w:lang w:val="en-US" w:eastAsia="en-GB"/>
              </w:rPr>
            </w:pPr>
            <w:ins w:id="2684" w:author="Microsoft Office-gebruiker" w:date="2018-07-30T17:54:00Z">
              <w:r>
                <w:rPr>
                  <w:rFonts w:ascii="Avenir Next" w:hAnsi="Avenir Next" w:cs="Avenir Next"/>
                  <w:color w:val="000000"/>
                  <w:szCs w:val="22"/>
                  <w:lang w:val="en-US" w:eastAsia="en-GB"/>
                </w:rPr>
                <w:t>L</w:t>
              </w:r>
            </w:ins>
          </w:p>
        </w:tc>
        <w:tc>
          <w:tcPr>
            <w:tcW w:w="6365" w:type="dxa"/>
            <w:tcPrChange w:id="2685" w:author="Lilian Biber" w:date="2018-08-09T11:44:00Z">
              <w:tcPr>
                <w:tcW w:w="6365" w:type="dxa"/>
              </w:tcPr>
            </w:tcPrChange>
          </w:tcPr>
          <w:p w14:paraId="2C4E2EE4" w14:textId="77777777" w:rsidR="000D7B31" w:rsidRDefault="00E01953">
            <w:pPr>
              <w:tabs>
                <w:tab w:val="left" w:pos="20"/>
                <w:tab w:val="left" w:pos="360"/>
              </w:tabs>
              <w:autoSpaceDE w:val="0"/>
              <w:autoSpaceDN w:val="0"/>
              <w:adjustRightInd w:val="0"/>
              <w:rPr>
                <w:ins w:id="2686" w:author="Microsoft Office-gebruiker" w:date="2018-07-30T16:20:00Z"/>
                <w:rFonts w:ascii="Avenir Next" w:hAnsi="Avenir Next" w:cs="Avenir Next"/>
                <w:color w:val="000000"/>
                <w:szCs w:val="22"/>
                <w:lang w:val="en-US" w:eastAsia="en-GB"/>
                <w:rPrChange w:id="2687" w:author="Microsoft Office-gebruiker" w:date="2018-07-30T16:20:00Z">
                  <w:rPr>
                    <w:ins w:id="2688" w:author="Microsoft Office-gebruiker" w:date="2018-07-30T16:20:00Z"/>
                    <w:rFonts w:ascii="Avenir Next" w:hAnsi="Avenir Next" w:cs="Avenir Next"/>
                    <w:b/>
                    <w:color w:val="000000"/>
                    <w:szCs w:val="22"/>
                    <w:lang w:val="nl-NL" w:eastAsia="en-GB"/>
                  </w:rPr>
                </w:rPrChange>
              </w:rPr>
              <w:pPrChange w:id="2689" w:author="Microsoft Office-gebruiker" w:date="2018-07-30T16:29:00Z">
                <w:pPr>
                  <w:numPr>
                    <w:numId w:val="32"/>
                  </w:numPr>
                  <w:tabs>
                    <w:tab w:val="left" w:pos="20"/>
                    <w:tab w:val="left" w:pos="360"/>
                    <w:tab w:val="left" w:pos="1985"/>
                  </w:tabs>
                  <w:autoSpaceDE w:val="0"/>
                  <w:autoSpaceDN w:val="0"/>
                  <w:adjustRightInd w:val="0"/>
                  <w:spacing w:after="240"/>
                  <w:ind w:left="360" w:hanging="360"/>
                </w:pPr>
              </w:pPrChange>
            </w:pPr>
            <w:ins w:id="2690" w:author="Microsoft Office-gebruiker" w:date="2018-07-30T16:20:00Z">
              <w:r w:rsidRPr="009B19B3">
                <w:rPr>
                  <w:rFonts w:ascii="Avenir Next" w:hAnsi="Avenir Next" w:cs="Avenir Next"/>
                  <w:color w:val="000000"/>
                  <w:szCs w:val="22"/>
                  <w:lang w:val="en-US" w:eastAsia="en-GB"/>
                </w:rPr>
                <w:t>Execution of drugs and alcohol policy</w:t>
              </w:r>
            </w:ins>
          </w:p>
        </w:tc>
        <w:tc>
          <w:tcPr>
            <w:tcW w:w="1029" w:type="dxa"/>
            <w:tcPrChange w:id="2691" w:author="Lilian Biber" w:date="2018-08-09T11:44:00Z">
              <w:tcPr>
                <w:tcW w:w="1029" w:type="dxa"/>
              </w:tcPr>
            </w:tcPrChange>
          </w:tcPr>
          <w:p w14:paraId="4E69AD2E" w14:textId="77777777" w:rsidR="00E01953" w:rsidRDefault="00E01953" w:rsidP="00FD0821">
            <w:pPr>
              <w:autoSpaceDE w:val="0"/>
              <w:autoSpaceDN w:val="0"/>
              <w:adjustRightInd w:val="0"/>
              <w:rPr>
                <w:ins w:id="2692" w:author="Microsoft Office-gebruiker" w:date="2018-07-30T16:20:00Z"/>
                <w:szCs w:val="22"/>
                <w:lang w:val="en-US"/>
              </w:rPr>
            </w:pPr>
          </w:p>
        </w:tc>
        <w:tc>
          <w:tcPr>
            <w:tcW w:w="1090" w:type="dxa"/>
            <w:tcPrChange w:id="2693" w:author="Lilian Biber" w:date="2018-08-09T11:44:00Z">
              <w:tcPr>
                <w:tcW w:w="1090" w:type="dxa"/>
              </w:tcPr>
            </w:tcPrChange>
          </w:tcPr>
          <w:p w14:paraId="47259B12" w14:textId="77777777" w:rsidR="00E01953" w:rsidRDefault="00E01953" w:rsidP="00FD0821">
            <w:pPr>
              <w:autoSpaceDE w:val="0"/>
              <w:autoSpaceDN w:val="0"/>
              <w:adjustRightInd w:val="0"/>
              <w:rPr>
                <w:ins w:id="2694" w:author="Microsoft Office-gebruiker" w:date="2018-07-30T16:20:00Z"/>
                <w:szCs w:val="22"/>
                <w:lang w:val="en-US"/>
              </w:rPr>
            </w:pPr>
          </w:p>
        </w:tc>
        <w:tc>
          <w:tcPr>
            <w:tcW w:w="1090" w:type="dxa"/>
            <w:tcPrChange w:id="2695" w:author="Lilian Biber" w:date="2018-08-09T11:44:00Z">
              <w:tcPr>
                <w:tcW w:w="1090" w:type="dxa"/>
              </w:tcPr>
            </w:tcPrChange>
          </w:tcPr>
          <w:p w14:paraId="08BAE7D2" w14:textId="77777777" w:rsidR="00E01953" w:rsidRDefault="00E01953" w:rsidP="00FD0821">
            <w:pPr>
              <w:autoSpaceDE w:val="0"/>
              <w:autoSpaceDN w:val="0"/>
              <w:adjustRightInd w:val="0"/>
              <w:rPr>
                <w:ins w:id="2696" w:author="Microsoft Office-gebruiker" w:date="2018-07-30T16:20:00Z"/>
                <w:szCs w:val="22"/>
                <w:lang w:val="en-US"/>
              </w:rPr>
            </w:pPr>
            <w:ins w:id="2697" w:author="Microsoft Office-gebruiker" w:date="2018-07-30T16:33:00Z">
              <w:r>
                <w:rPr>
                  <w:szCs w:val="22"/>
                  <w:lang w:val="en-US"/>
                </w:rPr>
                <w:t>X</w:t>
              </w:r>
            </w:ins>
          </w:p>
        </w:tc>
        <w:tc>
          <w:tcPr>
            <w:tcW w:w="1090" w:type="dxa"/>
            <w:tcPrChange w:id="2698" w:author="Lilian Biber" w:date="2018-08-09T11:44:00Z">
              <w:tcPr>
                <w:tcW w:w="1090" w:type="dxa"/>
              </w:tcPr>
            </w:tcPrChange>
          </w:tcPr>
          <w:p w14:paraId="055C1472" w14:textId="77777777" w:rsidR="00E01953" w:rsidRDefault="00E01953" w:rsidP="00FD0821">
            <w:pPr>
              <w:autoSpaceDE w:val="0"/>
              <w:autoSpaceDN w:val="0"/>
              <w:adjustRightInd w:val="0"/>
              <w:rPr>
                <w:ins w:id="2699" w:author="Microsoft Office-gebruiker" w:date="2018-07-30T16:20:00Z"/>
                <w:szCs w:val="22"/>
                <w:lang w:val="en-US"/>
              </w:rPr>
            </w:pPr>
          </w:p>
        </w:tc>
        <w:tc>
          <w:tcPr>
            <w:tcW w:w="1090" w:type="dxa"/>
            <w:tcPrChange w:id="2700" w:author="Lilian Biber" w:date="2018-08-09T11:44:00Z">
              <w:tcPr>
                <w:tcW w:w="1090" w:type="dxa"/>
              </w:tcPr>
            </w:tcPrChange>
          </w:tcPr>
          <w:p w14:paraId="388912E3" w14:textId="77777777" w:rsidR="00E01953" w:rsidRDefault="00E01953" w:rsidP="00FD0821">
            <w:pPr>
              <w:autoSpaceDE w:val="0"/>
              <w:autoSpaceDN w:val="0"/>
              <w:adjustRightInd w:val="0"/>
              <w:rPr>
                <w:ins w:id="2701" w:author="Microsoft Office-gebruiker" w:date="2018-07-31T08:01:00Z"/>
                <w:szCs w:val="22"/>
                <w:lang w:val="en-US"/>
              </w:rPr>
            </w:pPr>
          </w:p>
        </w:tc>
      </w:tr>
      <w:tr w:rsidR="00E01953" w14:paraId="4DA63DEC" w14:textId="77777777" w:rsidTr="00E01953">
        <w:trPr>
          <w:ins w:id="2702" w:author="Microsoft Office-gebruiker" w:date="2018-07-30T16:20:00Z"/>
        </w:trPr>
        <w:tc>
          <w:tcPr>
            <w:tcW w:w="747" w:type="dxa"/>
            <w:tcPrChange w:id="2703" w:author="Lilian Biber" w:date="2018-08-09T11:44:00Z">
              <w:tcPr>
                <w:tcW w:w="747" w:type="dxa"/>
              </w:tcPr>
            </w:tcPrChange>
          </w:tcPr>
          <w:p w14:paraId="70111724" w14:textId="77777777" w:rsidR="00E01953" w:rsidRDefault="00E01953" w:rsidP="00696C29">
            <w:pPr>
              <w:tabs>
                <w:tab w:val="left" w:pos="20"/>
                <w:tab w:val="left" w:pos="360"/>
              </w:tabs>
              <w:autoSpaceDE w:val="0"/>
              <w:autoSpaceDN w:val="0"/>
              <w:adjustRightInd w:val="0"/>
              <w:rPr>
                <w:ins w:id="2704" w:author="Microsoft Office-gebruiker" w:date="2018-07-30T16:39:00Z"/>
                <w:rFonts w:ascii="Avenir Next" w:hAnsi="Avenir Next" w:cs="Avenir Next"/>
                <w:color w:val="000000"/>
                <w:szCs w:val="22"/>
                <w:lang w:val="nl-NL" w:eastAsia="en-GB"/>
              </w:rPr>
            </w:pPr>
            <w:ins w:id="2705" w:author="Microsoft Office-gebruiker" w:date="2018-07-30T17:54:00Z">
              <w:r>
                <w:rPr>
                  <w:rFonts w:ascii="Avenir Next" w:hAnsi="Avenir Next" w:cs="Avenir Next"/>
                  <w:color w:val="000000"/>
                  <w:szCs w:val="22"/>
                  <w:lang w:val="nl-NL" w:eastAsia="en-GB"/>
                </w:rPr>
                <w:t>O</w:t>
              </w:r>
            </w:ins>
          </w:p>
        </w:tc>
        <w:tc>
          <w:tcPr>
            <w:tcW w:w="986" w:type="dxa"/>
            <w:tcPrChange w:id="2706" w:author="Lilian Biber" w:date="2018-08-09T11:44:00Z">
              <w:tcPr>
                <w:tcW w:w="986" w:type="dxa"/>
              </w:tcPr>
            </w:tcPrChange>
          </w:tcPr>
          <w:p w14:paraId="5AB1AC59" w14:textId="77777777" w:rsidR="00E01953" w:rsidRDefault="00E01953" w:rsidP="00696C29">
            <w:pPr>
              <w:tabs>
                <w:tab w:val="left" w:pos="20"/>
                <w:tab w:val="left" w:pos="360"/>
              </w:tabs>
              <w:autoSpaceDE w:val="0"/>
              <w:autoSpaceDN w:val="0"/>
              <w:adjustRightInd w:val="0"/>
              <w:rPr>
                <w:ins w:id="2707" w:author="Microsoft Office-gebruiker" w:date="2018-07-30T16:42:00Z"/>
                <w:rFonts w:ascii="Avenir Next" w:hAnsi="Avenir Next" w:cs="Avenir Next"/>
                <w:color w:val="000000"/>
                <w:szCs w:val="22"/>
                <w:lang w:val="nl-NL" w:eastAsia="en-GB"/>
              </w:rPr>
            </w:pPr>
            <w:ins w:id="2708" w:author="Microsoft Office-gebruiker" w:date="2018-07-30T17:54:00Z">
              <w:r>
                <w:rPr>
                  <w:rFonts w:ascii="Avenir Next" w:hAnsi="Avenir Next" w:cs="Avenir Next"/>
                  <w:color w:val="000000"/>
                  <w:szCs w:val="22"/>
                  <w:lang w:val="nl-NL" w:eastAsia="en-GB"/>
                </w:rPr>
                <w:t>L</w:t>
              </w:r>
            </w:ins>
          </w:p>
        </w:tc>
        <w:tc>
          <w:tcPr>
            <w:tcW w:w="6365" w:type="dxa"/>
            <w:tcPrChange w:id="2709" w:author="Lilian Biber" w:date="2018-08-09T11:44:00Z">
              <w:tcPr>
                <w:tcW w:w="6365" w:type="dxa"/>
              </w:tcPr>
            </w:tcPrChange>
          </w:tcPr>
          <w:p w14:paraId="6D2DBE4D" w14:textId="77777777" w:rsidR="000D7B31" w:rsidRDefault="00E01953">
            <w:pPr>
              <w:tabs>
                <w:tab w:val="left" w:pos="20"/>
                <w:tab w:val="left" w:pos="360"/>
              </w:tabs>
              <w:autoSpaceDE w:val="0"/>
              <w:autoSpaceDN w:val="0"/>
              <w:adjustRightInd w:val="0"/>
              <w:rPr>
                <w:ins w:id="2710" w:author="Microsoft Office-gebruiker" w:date="2018-07-30T16:20:00Z"/>
                <w:rFonts w:ascii="Avenir Next" w:hAnsi="Avenir Next" w:cs="Avenir Next"/>
                <w:color w:val="000000"/>
                <w:szCs w:val="22"/>
                <w:lang w:val="nl-NL" w:eastAsia="en-GB"/>
              </w:rPr>
              <w:pPrChange w:id="2711" w:author="Microsoft Office-gebruiker" w:date="2018-07-30T16:29:00Z">
                <w:pPr>
                  <w:numPr>
                    <w:numId w:val="32"/>
                  </w:numPr>
                  <w:tabs>
                    <w:tab w:val="left" w:pos="20"/>
                    <w:tab w:val="left" w:pos="360"/>
                  </w:tabs>
                  <w:autoSpaceDE w:val="0"/>
                  <w:autoSpaceDN w:val="0"/>
                  <w:adjustRightInd w:val="0"/>
                  <w:ind w:left="360" w:hanging="360"/>
                </w:pPr>
              </w:pPrChange>
            </w:pPr>
            <w:ins w:id="2712" w:author="Microsoft Office-gebruiker" w:date="2018-07-30T16:20:00Z">
              <w:r>
                <w:rPr>
                  <w:rFonts w:ascii="Avenir Next" w:hAnsi="Avenir Next" w:cs="Avenir Next"/>
                  <w:color w:val="000000"/>
                  <w:szCs w:val="22"/>
                  <w:lang w:val="nl-NL" w:eastAsia="en-GB"/>
                </w:rPr>
                <w:t>Execution of privacy policy</w:t>
              </w:r>
            </w:ins>
          </w:p>
        </w:tc>
        <w:tc>
          <w:tcPr>
            <w:tcW w:w="1029" w:type="dxa"/>
            <w:tcPrChange w:id="2713" w:author="Lilian Biber" w:date="2018-08-09T11:44:00Z">
              <w:tcPr>
                <w:tcW w:w="1029" w:type="dxa"/>
              </w:tcPr>
            </w:tcPrChange>
          </w:tcPr>
          <w:p w14:paraId="0EEA865D" w14:textId="77777777" w:rsidR="00E01953" w:rsidRDefault="00E01953" w:rsidP="00FD0821">
            <w:pPr>
              <w:autoSpaceDE w:val="0"/>
              <w:autoSpaceDN w:val="0"/>
              <w:adjustRightInd w:val="0"/>
              <w:rPr>
                <w:ins w:id="2714" w:author="Microsoft Office-gebruiker" w:date="2018-07-30T16:20:00Z"/>
                <w:szCs w:val="22"/>
                <w:lang w:val="en-US"/>
              </w:rPr>
            </w:pPr>
          </w:p>
        </w:tc>
        <w:tc>
          <w:tcPr>
            <w:tcW w:w="1090" w:type="dxa"/>
            <w:tcPrChange w:id="2715" w:author="Lilian Biber" w:date="2018-08-09T11:44:00Z">
              <w:tcPr>
                <w:tcW w:w="1090" w:type="dxa"/>
              </w:tcPr>
            </w:tcPrChange>
          </w:tcPr>
          <w:p w14:paraId="563150F6" w14:textId="77777777" w:rsidR="00E01953" w:rsidRDefault="00E01953" w:rsidP="00FD0821">
            <w:pPr>
              <w:autoSpaceDE w:val="0"/>
              <w:autoSpaceDN w:val="0"/>
              <w:adjustRightInd w:val="0"/>
              <w:rPr>
                <w:ins w:id="2716" w:author="Microsoft Office-gebruiker" w:date="2018-07-30T16:20:00Z"/>
                <w:szCs w:val="22"/>
                <w:lang w:val="en-US"/>
              </w:rPr>
            </w:pPr>
          </w:p>
        </w:tc>
        <w:tc>
          <w:tcPr>
            <w:tcW w:w="1090" w:type="dxa"/>
            <w:tcPrChange w:id="2717" w:author="Lilian Biber" w:date="2018-08-09T11:44:00Z">
              <w:tcPr>
                <w:tcW w:w="1090" w:type="dxa"/>
              </w:tcPr>
            </w:tcPrChange>
          </w:tcPr>
          <w:p w14:paraId="3CFBC988" w14:textId="77777777" w:rsidR="00E01953" w:rsidRDefault="00E01953" w:rsidP="00FD0821">
            <w:pPr>
              <w:autoSpaceDE w:val="0"/>
              <w:autoSpaceDN w:val="0"/>
              <w:adjustRightInd w:val="0"/>
              <w:rPr>
                <w:ins w:id="2718" w:author="Microsoft Office-gebruiker" w:date="2018-07-30T16:20:00Z"/>
                <w:szCs w:val="22"/>
                <w:lang w:val="en-US"/>
              </w:rPr>
            </w:pPr>
            <w:ins w:id="2719" w:author="Microsoft Office-gebruiker" w:date="2018-07-30T16:33:00Z">
              <w:r>
                <w:rPr>
                  <w:szCs w:val="22"/>
                  <w:lang w:val="en-US"/>
                </w:rPr>
                <w:t>X</w:t>
              </w:r>
            </w:ins>
          </w:p>
        </w:tc>
        <w:tc>
          <w:tcPr>
            <w:tcW w:w="1090" w:type="dxa"/>
            <w:tcPrChange w:id="2720" w:author="Lilian Biber" w:date="2018-08-09T11:44:00Z">
              <w:tcPr>
                <w:tcW w:w="1090" w:type="dxa"/>
              </w:tcPr>
            </w:tcPrChange>
          </w:tcPr>
          <w:p w14:paraId="226F29EB" w14:textId="77777777" w:rsidR="00E01953" w:rsidRDefault="00E01953" w:rsidP="00FD0821">
            <w:pPr>
              <w:autoSpaceDE w:val="0"/>
              <w:autoSpaceDN w:val="0"/>
              <w:adjustRightInd w:val="0"/>
              <w:rPr>
                <w:ins w:id="2721" w:author="Microsoft Office-gebruiker" w:date="2018-07-30T16:20:00Z"/>
                <w:szCs w:val="22"/>
                <w:lang w:val="en-US"/>
              </w:rPr>
            </w:pPr>
          </w:p>
        </w:tc>
        <w:tc>
          <w:tcPr>
            <w:tcW w:w="1090" w:type="dxa"/>
            <w:tcPrChange w:id="2722" w:author="Lilian Biber" w:date="2018-08-09T11:44:00Z">
              <w:tcPr>
                <w:tcW w:w="1090" w:type="dxa"/>
              </w:tcPr>
            </w:tcPrChange>
          </w:tcPr>
          <w:p w14:paraId="1DA7E91A" w14:textId="77777777" w:rsidR="00E01953" w:rsidRDefault="00E01953" w:rsidP="00FD0821">
            <w:pPr>
              <w:autoSpaceDE w:val="0"/>
              <w:autoSpaceDN w:val="0"/>
              <w:adjustRightInd w:val="0"/>
              <w:rPr>
                <w:ins w:id="2723" w:author="Microsoft Office-gebruiker" w:date="2018-07-31T08:01:00Z"/>
                <w:szCs w:val="22"/>
                <w:lang w:val="en-US"/>
              </w:rPr>
            </w:pPr>
          </w:p>
        </w:tc>
      </w:tr>
      <w:tr w:rsidR="00E01953" w14:paraId="6E477110" w14:textId="77777777" w:rsidTr="00E01953">
        <w:trPr>
          <w:ins w:id="2724" w:author="Microsoft Office-gebruiker" w:date="2018-07-30T16:20:00Z"/>
        </w:trPr>
        <w:tc>
          <w:tcPr>
            <w:tcW w:w="747" w:type="dxa"/>
            <w:tcPrChange w:id="2725" w:author="Lilian Biber" w:date="2018-08-09T11:44:00Z">
              <w:tcPr>
                <w:tcW w:w="747" w:type="dxa"/>
              </w:tcPr>
            </w:tcPrChange>
          </w:tcPr>
          <w:p w14:paraId="7DA25867" w14:textId="77777777" w:rsidR="00E01953" w:rsidRDefault="00E01953" w:rsidP="00696C29">
            <w:pPr>
              <w:tabs>
                <w:tab w:val="left" w:pos="20"/>
                <w:tab w:val="left" w:pos="360"/>
              </w:tabs>
              <w:autoSpaceDE w:val="0"/>
              <w:autoSpaceDN w:val="0"/>
              <w:adjustRightInd w:val="0"/>
              <w:rPr>
                <w:ins w:id="2726" w:author="Microsoft Office-gebruiker" w:date="2018-07-30T16:39:00Z"/>
                <w:rFonts w:ascii="Avenir Next" w:hAnsi="Avenir Next" w:cs="Avenir Next"/>
                <w:color w:val="000000"/>
                <w:szCs w:val="22"/>
                <w:lang w:val="nl-NL" w:eastAsia="en-GB"/>
              </w:rPr>
            </w:pPr>
            <w:ins w:id="2727" w:author="Microsoft Office-gebruiker" w:date="2018-07-30T16:44:00Z">
              <w:r>
                <w:rPr>
                  <w:rFonts w:ascii="Avenir Next" w:hAnsi="Avenir Next" w:cs="Avenir Next"/>
                  <w:color w:val="000000"/>
                  <w:szCs w:val="22"/>
                  <w:lang w:val="nl-NL" w:eastAsia="en-GB"/>
                </w:rPr>
                <w:t>O</w:t>
              </w:r>
            </w:ins>
          </w:p>
        </w:tc>
        <w:tc>
          <w:tcPr>
            <w:tcW w:w="986" w:type="dxa"/>
            <w:tcPrChange w:id="2728" w:author="Lilian Biber" w:date="2018-08-09T11:44:00Z">
              <w:tcPr>
                <w:tcW w:w="986" w:type="dxa"/>
              </w:tcPr>
            </w:tcPrChange>
          </w:tcPr>
          <w:p w14:paraId="5826672B" w14:textId="77777777" w:rsidR="00E01953" w:rsidRDefault="00E01953" w:rsidP="00696C29">
            <w:pPr>
              <w:tabs>
                <w:tab w:val="left" w:pos="20"/>
                <w:tab w:val="left" w:pos="360"/>
              </w:tabs>
              <w:autoSpaceDE w:val="0"/>
              <w:autoSpaceDN w:val="0"/>
              <w:adjustRightInd w:val="0"/>
              <w:rPr>
                <w:ins w:id="2729" w:author="Microsoft Office-gebruiker" w:date="2018-07-30T16:42:00Z"/>
                <w:rFonts w:ascii="Avenir Next" w:hAnsi="Avenir Next" w:cs="Avenir Next"/>
                <w:color w:val="000000"/>
                <w:szCs w:val="22"/>
                <w:lang w:val="nl-NL" w:eastAsia="en-GB"/>
              </w:rPr>
            </w:pPr>
            <w:ins w:id="2730" w:author="Microsoft Office-gebruiker" w:date="2018-07-30T16:44:00Z">
              <w:r>
                <w:rPr>
                  <w:rFonts w:ascii="Avenir Next" w:hAnsi="Avenir Next" w:cs="Avenir Next"/>
                  <w:color w:val="000000"/>
                  <w:szCs w:val="22"/>
                  <w:lang w:val="nl-NL" w:eastAsia="en-GB"/>
                </w:rPr>
                <w:t>H</w:t>
              </w:r>
            </w:ins>
          </w:p>
        </w:tc>
        <w:tc>
          <w:tcPr>
            <w:tcW w:w="6365" w:type="dxa"/>
            <w:tcPrChange w:id="2731" w:author="Lilian Biber" w:date="2018-08-09T11:44:00Z">
              <w:tcPr>
                <w:tcW w:w="6365" w:type="dxa"/>
              </w:tcPr>
            </w:tcPrChange>
          </w:tcPr>
          <w:p w14:paraId="5450D149" w14:textId="77777777" w:rsidR="000D7B31" w:rsidRDefault="00E01953">
            <w:pPr>
              <w:tabs>
                <w:tab w:val="left" w:pos="20"/>
                <w:tab w:val="left" w:pos="360"/>
              </w:tabs>
              <w:autoSpaceDE w:val="0"/>
              <w:autoSpaceDN w:val="0"/>
              <w:adjustRightInd w:val="0"/>
              <w:rPr>
                <w:ins w:id="2732" w:author="Microsoft Office-gebruiker" w:date="2018-07-30T16:20:00Z"/>
                <w:rFonts w:ascii="Avenir Next" w:hAnsi="Avenir Next" w:cs="Avenir Next"/>
                <w:color w:val="000000"/>
                <w:szCs w:val="22"/>
                <w:lang w:val="nl-NL" w:eastAsia="en-GB"/>
              </w:rPr>
              <w:pPrChange w:id="2733" w:author="Microsoft Office-gebruiker" w:date="2018-07-30T16:29:00Z">
                <w:pPr>
                  <w:numPr>
                    <w:numId w:val="32"/>
                  </w:numPr>
                  <w:tabs>
                    <w:tab w:val="left" w:pos="20"/>
                    <w:tab w:val="left" w:pos="360"/>
                  </w:tabs>
                  <w:autoSpaceDE w:val="0"/>
                  <w:autoSpaceDN w:val="0"/>
                  <w:adjustRightInd w:val="0"/>
                  <w:ind w:left="360" w:hanging="360"/>
                </w:pPr>
              </w:pPrChange>
            </w:pPr>
            <w:ins w:id="2734" w:author="Microsoft Office-gebruiker" w:date="2018-07-30T16:20:00Z">
              <w:r>
                <w:rPr>
                  <w:rFonts w:ascii="Avenir Next" w:hAnsi="Avenir Next" w:cs="Avenir Next"/>
                  <w:color w:val="000000"/>
                  <w:szCs w:val="22"/>
                  <w:lang w:val="nl-NL" w:eastAsia="en-GB"/>
                </w:rPr>
                <w:t>Update charts, information systems</w:t>
              </w:r>
            </w:ins>
          </w:p>
        </w:tc>
        <w:tc>
          <w:tcPr>
            <w:tcW w:w="1029" w:type="dxa"/>
            <w:tcPrChange w:id="2735" w:author="Lilian Biber" w:date="2018-08-09T11:44:00Z">
              <w:tcPr>
                <w:tcW w:w="1029" w:type="dxa"/>
              </w:tcPr>
            </w:tcPrChange>
          </w:tcPr>
          <w:p w14:paraId="3B79B03E" w14:textId="77777777" w:rsidR="00E01953" w:rsidRDefault="00E01953" w:rsidP="00FD0821">
            <w:pPr>
              <w:autoSpaceDE w:val="0"/>
              <w:autoSpaceDN w:val="0"/>
              <w:adjustRightInd w:val="0"/>
              <w:rPr>
                <w:ins w:id="2736" w:author="Microsoft Office-gebruiker" w:date="2018-07-30T16:20:00Z"/>
                <w:szCs w:val="22"/>
                <w:lang w:val="en-US"/>
              </w:rPr>
            </w:pPr>
          </w:p>
        </w:tc>
        <w:tc>
          <w:tcPr>
            <w:tcW w:w="1090" w:type="dxa"/>
            <w:tcPrChange w:id="2737" w:author="Lilian Biber" w:date="2018-08-09T11:44:00Z">
              <w:tcPr>
                <w:tcW w:w="1090" w:type="dxa"/>
              </w:tcPr>
            </w:tcPrChange>
          </w:tcPr>
          <w:p w14:paraId="466B0261" w14:textId="77777777" w:rsidR="00E01953" w:rsidRDefault="00E01953" w:rsidP="00FD0821">
            <w:pPr>
              <w:autoSpaceDE w:val="0"/>
              <w:autoSpaceDN w:val="0"/>
              <w:adjustRightInd w:val="0"/>
              <w:rPr>
                <w:ins w:id="2738" w:author="Microsoft Office-gebruiker" w:date="2018-07-30T16:20:00Z"/>
                <w:szCs w:val="22"/>
                <w:lang w:val="en-US"/>
              </w:rPr>
            </w:pPr>
          </w:p>
        </w:tc>
        <w:tc>
          <w:tcPr>
            <w:tcW w:w="1090" w:type="dxa"/>
            <w:tcPrChange w:id="2739" w:author="Lilian Biber" w:date="2018-08-09T11:44:00Z">
              <w:tcPr>
                <w:tcW w:w="1090" w:type="dxa"/>
              </w:tcPr>
            </w:tcPrChange>
          </w:tcPr>
          <w:p w14:paraId="12472480" w14:textId="77777777" w:rsidR="00E01953" w:rsidRDefault="00E01953" w:rsidP="00FD0821">
            <w:pPr>
              <w:autoSpaceDE w:val="0"/>
              <w:autoSpaceDN w:val="0"/>
              <w:adjustRightInd w:val="0"/>
              <w:rPr>
                <w:ins w:id="2740" w:author="Microsoft Office-gebruiker" w:date="2018-07-30T16:20:00Z"/>
                <w:szCs w:val="22"/>
                <w:lang w:val="en-US"/>
              </w:rPr>
            </w:pPr>
            <w:ins w:id="2741" w:author="Microsoft Office-gebruiker" w:date="2018-07-30T16:33:00Z">
              <w:r>
                <w:rPr>
                  <w:szCs w:val="22"/>
                  <w:lang w:val="en-US"/>
                </w:rPr>
                <w:t>X</w:t>
              </w:r>
            </w:ins>
          </w:p>
        </w:tc>
        <w:tc>
          <w:tcPr>
            <w:tcW w:w="1090" w:type="dxa"/>
            <w:tcPrChange w:id="2742" w:author="Lilian Biber" w:date="2018-08-09T11:44:00Z">
              <w:tcPr>
                <w:tcW w:w="1090" w:type="dxa"/>
              </w:tcPr>
            </w:tcPrChange>
          </w:tcPr>
          <w:p w14:paraId="4E4FED22" w14:textId="77777777" w:rsidR="00E01953" w:rsidRDefault="00E01953" w:rsidP="00FD0821">
            <w:pPr>
              <w:autoSpaceDE w:val="0"/>
              <w:autoSpaceDN w:val="0"/>
              <w:adjustRightInd w:val="0"/>
              <w:rPr>
                <w:ins w:id="2743" w:author="Microsoft Office-gebruiker" w:date="2018-07-30T16:20:00Z"/>
                <w:szCs w:val="22"/>
                <w:lang w:val="en-US"/>
              </w:rPr>
            </w:pPr>
          </w:p>
        </w:tc>
        <w:tc>
          <w:tcPr>
            <w:tcW w:w="1090" w:type="dxa"/>
            <w:tcPrChange w:id="2744" w:author="Lilian Biber" w:date="2018-08-09T11:44:00Z">
              <w:tcPr>
                <w:tcW w:w="1090" w:type="dxa"/>
              </w:tcPr>
            </w:tcPrChange>
          </w:tcPr>
          <w:p w14:paraId="6B4918C0" w14:textId="77777777" w:rsidR="00E01953" w:rsidRDefault="00E01953" w:rsidP="00FD0821">
            <w:pPr>
              <w:autoSpaceDE w:val="0"/>
              <w:autoSpaceDN w:val="0"/>
              <w:adjustRightInd w:val="0"/>
              <w:rPr>
                <w:ins w:id="2745" w:author="Microsoft Office-gebruiker" w:date="2018-07-31T08:01:00Z"/>
                <w:szCs w:val="22"/>
                <w:lang w:val="en-US"/>
              </w:rPr>
            </w:pPr>
          </w:p>
        </w:tc>
      </w:tr>
      <w:tr w:rsidR="00E01953" w14:paraId="387BE233" w14:textId="77777777" w:rsidTr="00E01953">
        <w:trPr>
          <w:ins w:id="2746" w:author="Microsoft Office-gebruiker" w:date="2018-07-30T16:20:00Z"/>
        </w:trPr>
        <w:tc>
          <w:tcPr>
            <w:tcW w:w="747" w:type="dxa"/>
            <w:tcPrChange w:id="2747" w:author="Lilian Biber" w:date="2018-08-09T11:44:00Z">
              <w:tcPr>
                <w:tcW w:w="747" w:type="dxa"/>
              </w:tcPr>
            </w:tcPrChange>
          </w:tcPr>
          <w:p w14:paraId="45C961A2" w14:textId="77777777" w:rsidR="00E01953" w:rsidRDefault="00E01953" w:rsidP="00696C29">
            <w:pPr>
              <w:tabs>
                <w:tab w:val="left" w:pos="20"/>
                <w:tab w:val="left" w:pos="360"/>
              </w:tabs>
              <w:autoSpaceDE w:val="0"/>
              <w:autoSpaceDN w:val="0"/>
              <w:adjustRightInd w:val="0"/>
              <w:rPr>
                <w:ins w:id="2748" w:author="Microsoft Office-gebruiker" w:date="2018-07-30T16:39:00Z"/>
                <w:rFonts w:ascii="Avenir Next" w:hAnsi="Avenir Next" w:cs="Avenir Next"/>
                <w:color w:val="000000"/>
                <w:szCs w:val="22"/>
                <w:lang w:val="nl-NL" w:eastAsia="en-GB"/>
              </w:rPr>
            </w:pPr>
            <w:ins w:id="2749" w:author="Microsoft Office-gebruiker" w:date="2018-07-30T16:43:00Z">
              <w:r>
                <w:rPr>
                  <w:rFonts w:ascii="Avenir Next" w:hAnsi="Avenir Next" w:cs="Avenir Next"/>
                  <w:color w:val="000000"/>
                  <w:szCs w:val="22"/>
                  <w:lang w:val="nl-NL" w:eastAsia="en-GB"/>
                </w:rPr>
                <w:t>O</w:t>
              </w:r>
            </w:ins>
          </w:p>
        </w:tc>
        <w:tc>
          <w:tcPr>
            <w:tcW w:w="986" w:type="dxa"/>
            <w:tcPrChange w:id="2750" w:author="Lilian Biber" w:date="2018-08-09T11:44:00Z">
              <w:tcPr>
                <w:tcW w:w="986" w:type="dxa"/>
              </w:tcPr>
            </w:tcPrChange>
          </w:tcPr>
          <w:p w14:paraId="59B35034" w14:textId="77777777" w:rsidR="00E01953" w:rsidRDefault="00E01953" w:rsidP="00696C29">
            <w:pPr>
              <w:tabs>
                <w:tab w:val="left" w:pos="20"/>
                <w:tab w:val="left" w:pos="360"/>
              </w:tabs>
              <w:autoSpaceDE w:val="0"/>
              <w:autoSpaceDN w:val="0"/>
              <w:adjustRightInd w:val="0"/>
              <w:rPr>
                <w:ins w:id="2751" w:author="Microsoft Office-gebruiker" w:date="2018-07-30T16:42:00Z"/>
                <w:rFonts w:ascii="Avenir Next" w:hAnsi="Avenir Next" w:cs="Avenir Next"/>
                <w:color w:val="000000"/>
                <w:szCs w:val="22"/>
                <w:lang w:val="nl-NL" w:eastAsia="en-GB"/>
              </w:rPr>
            </w:pPr>
            <w:ins w:id="2752" w:author="Microsoft Office-gebruiker" w:date="2018-07-30T16:43:00Z">
              <w:r>
                <w:rPr>
                  <w:rFonts w:ascii="Avenir Next" w:hAnsi="Avenir Next" w:cs="Avenir Next"/>
                  <w:color w:val="000000"/>
                  <w:szCs w:val="22"/>
                  <w:lang w:val="nl-NL" w:eastAsia="en-GB"/>
                </w:rPr>
                <w:t>H</w:t>
              </w:r>
            </w:ins>
          </w:p>
        </w:tc>
        <w:tc>
          <w:tcPr>
            <w:tcW w:w="6365" w:type="dxa"/>
            <w:tcPrChange w:id="2753" w:author="Lilian Biber" w:date="2018-08-09T11:44:00Z">
              <w:tcPr>
                <w:tcW w:w="6365" w:type="dxa"/>
              </w:tcPr>
            </w:tcPrChange>
          </w:tcPr>
          <w:p w14:paraId="4F18B840" w14:textId="77777777" w:rsidR="000D7B31" w:rsidRDefault="00E01953">
            <w:pPr>
              <w:tabs>
                <w:tab w:val="left" w:pos="20"/>
                <w:tab w:val="left" w:pos="360"/>
              </w:tabs>
              <w:autoSpaceDE w:val="0"/>
              <w:autoSpaceDN w:val="0"/>
              <w:adjustRightInd w:val="0"/>
              <w:rPr>
                <w:ins w:id="2754" w:author="Microsoft Office-gebruiker" w:date="2018-07-30T16:20:00Z"/>
                <w:rFonts w:ascii="Avenir Next" w:hAnsi="Avenir Next" w:cs="Avenir Next"/>
                <w:color w:val="000000"/>
                <w:szCs w:val="22"/>
                <w:lang w:val="nl-NL" w:eastAsia="en-GB"/>
              </w:rPr>
              <w:pPrChange w:id="2755" w:author="Microsoft Office-gebruiker" w:date="2018-07-30T16:29:00Z">
                <w:pPr>
                  <w:numPr>
                    <w:numId w:val="32"/>
                  </w:numPr>
                  <w:tabs>
                    <w:tab w:val="left" w:pos="20"/>
                    <w:tab w:val="left" w:pos="360"/>
                  </w:tabs>
                  <w:autoSpaceDE w:val="0"/>
                  <w:autoSpaceDN w:val="0"/>
                  <w:adjustRightInd w:val="0"/>
                  <w:ind w:left="360" w:hanging="360"/>
                </w:pPr>
              </w:pPrChange>
            </w:pPr>
            <w:ins w:id="2756" w:author="Microsoft Office-gebruiker" w:date="2018-07-30T16:20:00Z">
              <w:r>
                <w:rPr>
                  <w:rFonts w:ascii="Avenir Next" w:hAnsi="Avenir Next" w:cs="Avenir Next"/>
                  <w:color w:val="000000"/>
                  <w:szCs w:val="22"/>
                  <w:lang w:val="nl-NL" w:eastAsia="en-GB"/>
                </w:rPr>
                <w:t>Unplanned maintenance</w:t>
              </w:r>
            </w:ins>
          </w:p>
        </w:tc>
        <w:tc>
          <w:tcPr>
            <w:tcW w:w="1029" w:type="dxa"/>
            <w:tcPrChange w:id="2757" w:author="Lilian Biber" w:date="2018-08-09T11:44:00Z">
              <w:tcPr>
                <w:tcW w:w="1029" w:type="dxa"/>
              </w:tcPr>
            </w:tcPrChange>
          </w:tcPr>
          <w:p w14:paraId="02615588" w14:textId="77777777" w:rsidR="00E01953" w:rsidRDefault="00E01953" w:rsidP="00FD0821">
            <w:pPr>
              <w:autoSpaceDE w:val="0"/>
              <w:autoSpaceDN w:val="0"/>
              <w:adjustRightInd w:val="0"/>
              <w:rPr>
                <w:ins w:id="2758" w:author="Microsoft Office-gebruiker" w:date="2018-07-30T16:20:00Z"/>
                <w:szCs w:val="22"/>
                <w:lang w:val="en-US"/>
              </w:rPr>
            </w:pPr>
          </w:p>
        </w:tc>
        <w:tc>
          <w:tcPr>
            <w:tcW w:w="1090" w:type="dxa"/>
            <w:tcPrChange w:id="2759" w:author="Lilian Biber" w:date="2018-08-09T11:44:00Z">
              <w:tcPr>
                <w:tcW w:w="1090" w:type="dxa"/>
              </w:tcPr>
            </w:tcPrChange>
          </w:tcPr>
          <w:p w14:paraId="6B1AF38F" w14:textId="77777777" w:rsidR="00E01953" w:rsidRDefault="00E01953" w:rsidP="00FD0821">
            <w:pPr>
              <w:autoSpaceDE w:val="0"/>
              <w:autoSpaceDN w:val="0"/>
              <w:adjustRightInd w:val="0"/>
              <w:rPr>
                <w:ins w:id="2760" w:author="Microsoft Office-gebruiker" w:date="2018-07-30T16:20:00Z"/>
                <w:szCs w:val="22"/>
                <w:lang w:val="en-US"/>
              </w:rPr>
            </w:pPr>
          </w:p>
        </w:tc>
        <w:tc>
          <w:tcPr>
            <w:tcW w:w="1090" w:type="dxa"/>
            <w:tcPrChange w:id="2761" w:author="Lilian Biber" w:date="2018-08-09T11:44:00Z">
              <w:tcPr>
                <w:tcW w:w="1090" w:type="dxa"/>
              </w:tcPr>
            </w:tcPrChange>
          </w:tcPr>
          <w:p w14:paraId="03FE94CA" w14:textId="77777777" w:rsidR="00E01953" w:rsidRDefault="00E01953" w:rsidP="00FD0821">
            <w:pPr>
              <w:autoSpaceDE w:val="0"/>
              <w:autoSpaceDN w:val="0"/>
              <w:adjustRightInd w:val="0"/>
              <w:rPr>
                <w:ins w:id="2762" w:author="Microsoft Office-gebruiker" w:date="2018-07-30T16:20:00Z"/>
                <w:szCs w:val="22"/>
                <w:lang w:val="en-US"/>
              </w:rPr>
            </w:pPr>
            <w:ins w:id="2763" w:author="Microsoft Office-gebruiker" w:date="2018-07-30T16:33:00Z">
              <w:r>
                <w:rPr>
                  <w:szCs w:val="22"/>
                  <w:lang w:val="en-US"/>
                </w:rPr>
                <w:t>X</w:t>
              </w:r>
            </w:ins>
          </w:p>
        </w:tc>
        <w:tc>
          <w:tcPr>
            <w:tcW w:w="1090" w:type="dxa"/>
            <w:tcPrChange w:id="2764" w:author="Lilian Biber" w:date="2018-08-09T11:44:00Z">
              <w:tcPr>
                <w:tcW w:w="1090" w:type="dxa"/>
              </w:tcPr>
            </w:tcPrChange>
          </w:tcPr>
          <w:p w14:paraId="589EB9B6" w14:textId="77777777" w:rsidR="00E01953" w:rsidRDefault="00E01953" w:rsidP="00FD0821">
            <w:pPr>
              <w:autoSpaceDE w:val="0"/>
              <w:autoSpaceDN w:val="0"/>
              <w:adjustRightInd w:val="0"/>
              <w:rPr>
                <w:ins w:id="2765" w:author="Microsoft Office-gebruiker" w:date="2018-07-30T16:20:00Z"/>
                <w:szCs w:val="22"/>
                <w:lang w:val="en-US"/>
              </w:rPr>
            </w:pPr>
          </w:p>
        </w:tc>
        <w:tc>
          <w:tcPr>
            <w:tcW w:w="1090" w:type="dxa"/>
            <w:tcPrChange w:id="2766" w:author="Lilian Biber" w:date="2018-08-09T11:44:00Z">
              <w:tcPr>
                <w:tcW w:w="1090" w:type="dxa"/>
              </w:tcPr>
            </w:tcPrChange>
          </w:tcPr>
          <w:p w14:paraId="5C475B06" w14:textId="77777777" w:rsidR="00E01953" w:rsidRDefault="00E01953" w:rsidP="00FD0821">
            <w:pPr>
              <w:autoSpaceDE w:val="0"/>
              <w:autoSpaceDN w:val="0"/>
              <w:adjustRightInd w:val="0"/>
              <w:rPr>
                <w:ins w:id="2767" w:author="Microsoft Office-gebruiker" w:date="2018-07-31T08:01:00Z"/>
                <w:szCs w:val="22"/>
                <w:lang w:val="en-US"/>
              </w:rPr>
            </w:pPr>
          </w:p>
        </w:tc>
      </w:tr>
      <w:tr w:rsidR="00E01953" w14:paraId="558745B6" w14:textId="77777777" w:rsidTr="00E01953">
        <w:trPr>
          <w:ins w:id="2768" w:author="Microsoft Office-gebruiker" w:date="2018-07-30T16:19:00Z"/>
        </w:trPr>
        <w:tc>
          <w:tcPr>
            <w:tcW w:w="747" w:type="dxa"/>
            <w:tcPrChange w:id="2769" w:author="Lilian Biber" w:date="2018-08-09T11:44:00Z">
              <w:tcPr>
                <w:tcW w:w="747" w:type="dxa"/>
              </w:tcPr>
            </w:tcPrChange>
          </w:tcPr>
          <w:p w14:paraId="03A1A363" w14:textId="77777777" w:rsidR="00E01953" w:rsidRDefault="00E01953" w:rsidP="00696C29">
            <w:pPr>
              <w:tabs>
                <w:tab w:val="left" w:pos="20"/>
                <w:tab w:val="left" w:pos="360"/>
              </w:tabs>
              <w:autoSpaceDE w:val="0"/>
              <w:autoSpaceDN w:val="0"/>
              <w:adjustRightInd w:val="0"/>
              <w:rPr>
                <w:ins w:id="2770" w:author="Microsoft Office-gebruiker" w:date="2018-07-30T16:39:00Z"/>
                <w:rFonts w:ascii="Avenir Next" w:hAnsi="Avenir Next" w:cs="Avenir Next"/>
                <w:color w:val="000000"/>
                <w:szCs w:val="22"/>
                <w:lang w:val="nl-NL" w:eastAsia="en-GB"/>
              </w:rPr>
            </w:pPr>
            <w:ins w:id="2771" w:author="Microsoft Office-gebruiker" w:date="2018-07-30T16:43:00Z">
              <w:r>
                <w:rPr>
                  <w:rFonts w:ascii="Avenir Next" w:hAnsi="Avenir Next" w:cs="Avenir Next"/>
                  <w:color w:val="000000"/>
                  <w:szCs w:val="22"/>
                  <w:lang w:val="nl-NL" w:eastAsia="en-GB"/>
                </w:rPr>
                <w:t>O</w:t>
              </w:r>
            </w:ins>
          </w:p>
        </w:tc>
        <w:tc>
          <w:tcPr>
            <w:tcW w:w="986" w:type="dxa"/>
            <w:tcPrChange w:id="2772" w:author="Lilian Biber" w:date="2018-08-09T11:44:00Z">
              <w:tcPr>
                <w:tcW w:w="986" w:type="dxa"/>
              </w:tcPr>
            </w:tcPrChange>
          </w:tcPr>
          <w:p w14:paraId="6B05ACCF" w14:textId="77777777" w:rsidR="00E01953" w:rsidRDefault="00E01953" w:rsidP="00696C29">
            <w:pPr>
              <w:tabs>
                <w:tab w:val="left" w:pos="20"/>
                <w:tab w:val="left" w:pos="360"/>
              </w:tabs>
              <w:autoSpaceDE w:val="0"/>
              <w:autoSpaceDN w:val="0"/>
              <w:adjustRightInd w:val="0"/>
              <w:rPr>
                <w:ins w:id="2773" w:author="Microsoft Office-gebruiker" w:date="2018-07-30T16:42:00Z"/>
                <w:rFonts w:ascii="Avenir Next" w:hAnsi="Avenir Next" w:cs="Avenir Next"/>
                <w:color w:val="000000"/>
                <w:szCs w:val="22"/>
                <w:lang w:val="nl-NL" w:eastAsia="en-GB"/>
              </w:rPr>
            </w:pPr>
            <w:ins w:id="2774" w:author="Microsoft Office-gebruiker" w:date="2018-07-30T16:43:00Z">
              <w:r>
                <w:rPr>
                  <w:rFonts w:ascii="Avenir Next" w:hAnsi="Avenir Next" w:cs="Avenir Next"/>
                  <w:color w:val="000000"/>
                  <w:szCs w:val="22"/>
                  <w:lang w:val="nl-NL" w:eastAsia="en-GB"/>
                </w:rPr>
                <w:t>H</w:t>
              </w:r>
            </w:ins>
          </w:p>
        </w:tc>
        <w:tc>
          <w:tcPr>
            <w:tcW w:w="6365" w:type="dxa"/>
            <w:tcPrChange w:id="2775" w:author="Lilian Biber" w:date="2018-08-09T11:44:00Z">
              <w:tcPr>
                <w:tcW w:w="6365" w:type="dxa"/>
              </w:tcPr>
            </w:tcPrChange>
          </w:tcPr>
          <w:p w14:paraId="53C3629B" w14:textId="77777777" w:rsidR="000D7B31" w:rsidRDefault="00E01953">
            <w:pPr>
              <w:tabs>
                <w:tab w:val="left" w:pos="20"/>
                <w:tab w:val="left" w:pos="360"/>
              </w:tabs>
              <w:autoSpaceDE w:val="0"/>
              <w:autoSpaceDN w:val="0"/>
              <w:adjustRightInd w:val="0"/>
              <w:rPr>
                <w:ins w:id="2776" w:author="Microsoft Office-gebruiker" w:date="2018-07-30T16:19:00Z"/>
                <w:rFonts w:ascii="Avenir Next" w:hAnsi="Avenir Next" w:cs="Avenir Next"/>
                <w:color w:val="000000"/>
                <w:szCs w:val="22"/>
                <w:lang w:val="nl-NL" w:eastAsia="en-GB"/>
              </w:rPr>
              <w:pPrChange w:id="2777" w:author="Microsoft Office-gebruiker" w:date="2018-07-30T16:29:00Z">
                <w:pPr>
                  <w:numPr>
                    <w:numId w:val="32"/>
                  </w:numPr>
                  <w:tabs>
                    <w:tab w:val="left" w:pos="20"/>
                    <w:tab w:val="left" w:pos="360"/>
                  </w:tabs>
                  <w:autoSpaceDE w:val="0"/>
                  <w:autoSpaceDN w:val="0"/>
                  <w:adjustRightInd w:val="0"/>
                  <w:ind w:left="360" w:hanging="360"/>
                </w:pPr>
              </w:pPrChange>
            </w:pPr>
            <w:ins w:id="2778" w:author="Microsoft Office-gebruiker" w:date="2018-07-30T16:19:00Z">
              <w:r>
                <w:rPr>
                  <w:rFonts w:ascii="Avenir Next" w:hAnsi="Avenir Next" w:cs="Avenir Next"/>
                  <w:color w:val="000000"/>
                  <w:szCs w:val="22"/>
                  <w:lang w:val="nl-NL" w:eastAsia="en-GB"/>
                </w:rPr>
                <w:t>Gather monitoring data</w:t>
              </w:r>
            </w:ins>
          </w:p>
        </w:tc>
        <w:tc>
          <w:tcPr>
            <w:tcW w:w="1029" w:type="dxa"/>
            <w:tcPrChange w:id="2779" w:author="Lilian Biber" w:date="2018-08-09T11:44:00Z">
              <w:tcPr>
                <w:tcW w:w="1029" w:type="dxa"/>
              </w:tcPr>
            </w:tcPrChange>
          </w:tcPr>
          <w:p w14:paraId="09AAB33F" w14:textId="77777777" w:rsidR="00E01953" w:rsidRDefault="00E01953" w:rsidP="00FD0821">
            <w:pPr>
              <w:autoSpaceDE w:val="0"/>
              <w:autoSpaceDN w:val="0"/>
              <w:adjustRightInd w:val="0"/>
              <w:rPr>
                <w:ins w:id="2780" w:author="Microsoft Office-gebruiker" w:date="2018-07-30T16:19:00Z"/>
                <w:szCs w:val="22"/>
                <w:lang w:val="en-US"/>
              </w:rPr>
            </w:pPr>
          </w:p>
        </w:tc>
        <w:tc>
          <w:tcPr>
            <w:tcW w:w="1090" w:type="dxa"/>
            <w:tcPrChange w:id="2781" w:author="Lilian Biber" w:date="2018-08-09T11:44:00Z">
              <w:tcPr>
                <w:tcW w:w="1090" w:type="dxa"/>
              </w:tcPr>
            </w:tcPrChange>
          </w:tcPr>
          <w:p w14:paraId="74AB30AE" w14:textId="77777777" w:rsidR="00E01953" w:rsidRDefault="00E01953" w:rsidP="00FD0821">
            <w:pPr>
              <w:autoSpaceDE w:val="0"/>
              <w:autoSpaceDN w:val="0"/>
              <w:adjustRightInd w:val="0"/>
              <w:rPr>
                <w:ins w:id="2782" w:author="Microsoft Office-gebruiker" w:date="2018-07-30T16:19:00Z"/>
                <w:szCs w:val="22"/>
                <w:lang w:val="en-US"/>
              </w:rPr>
            </w:pPr>
          </w:p>
        </w:tc>
        <w:tc>
          <w:tcPr>
            <w:tcW w:w="1090" w:type="dxa"/>
            <w:tcPrChange w:id="2783" w:author="Lilian Biber" w:date="2018-08-09T11:44:00Z">
              <w:tcPr>
                <w:tcW w:w="1090" w:type="dxa"/>
              </w:tcPr>
            </w:tcPrChange>
          </w:tcPr>
          <w:p w14:paraId="66777746" w14:textId="77777777" w:rsidR="00E01953" w:rsidRDefault="00E01953" w:rsidP="00FD0821">
            <w:pPr>
              <w:autoSpaceDE w:val="0"/>
              <w:autoSpaceDN w:val="0"/>
              <w:adjustRightInd w:val="0"/>
              <w:rPr>
                <w:ins w:id="2784" w:author="Microsoft Office-gebruiker" w:date="2018-07-30T16:19:00Z"/>
                <w:szCs w:val="22"/>
                <w:lang w:val="en-US"/>
              </w:rPr>
            </w:pPr>
            <w:ins w:id="2785" w:author="Microsoft Office-gebruiker" w:date="2018-07-30T16:33:00Z">
              <w:r>
                <w:rPr>
                  <w:szCs w:val="22"/>
                  <w:lang w:val="en-US"/>
                </w:rPr>
                <w:t>X</w:t>
              </w:r>
            </w:ins>
          </w:p>
        </w:tc>
        <w:tc>
          <w:tcPr>
            <w:tcW w:w="1090" w:type="dxa"/>
            <w:tcPrChange w:id="2786" w:author="Lilian Biber" w:date="2018-08-09T11:44:00Z">
              <w:tcPr>
                <w:tcW w:w="1090" w:type="dxa"/>
              </w:tcPr>
            </w:tcPrChange>
          </w:tcPr>
          <w:p w14:paraId="1027A035" w14:textId="77777777" w:rsidR="00E01953" w:rsidRDefault="00E01953" w:rsidP="00FD0821">
            <w:pPr>
              <w:autoSpaceDE w:val="0"/>
              <w:autoSpaceDN w:val="0"/>
              <w:adjustRightInd w:val="0"/>
              <w:rPr>
                <w:ins w:id="2787" w:author="Microsoft Office-gebruiker" w:date="2018-07-30T16:19:00Z"/>
                <w:szCs w:val="22"/>
                <w:lang w:val="en-US"/>
              </w:rPr>
            </w:pPr>
          </w:p>
        </w:tc>
        <w:tc>
          <w:tcPr>
            <w:tcW w:w="1090" w:type="dxa"/>
            <w:tcPrChange w:id="2788" w:author="Lilian Biber" w:date="2018-08-09T11:44:00Z">
              <w:tcPr>
                <w:tcW w:w="1090" w:type="dxa"/>
              </w:tcPr>
            </w:tcPrChange>
          </w:tcPr>
          <w:p w14:paraId="5B39DAAF" w14:textId="77777777" w:rsidR="00E01953" w:rsidRDefault="00E01953" w:rsidP="00FD0821">
            <w:pPr>
              <w:autoSpaceDE w:val="0"/>
              <w:autoSpaceDN w:val="0"/>
              <w:adjustRightInd w:val="0"/>
              <w:rPr>
                <w:ins w:id="2789" w:author="Microsoft Office-gebruiker" w:date="2018-07-31T08:01:00Z"/>
                <w:szCs w:val="22"/>
                <w:lang w:val="en-US"/>
              </w:rPr>
            </w:pPr>
          </w:p>
        </w:tc>
      </w:tr>
      <w:tr w:rsidR="00E01953" w14:paraId="7D8032B3" w14:textId="77777777" w:rsidTr="00E01953">
        <w:trPr>
          <w:ins w:id="2790" w:author="Microsoft Office-gebruiker" w:date="2018-07-30T16:19:00Z"/>
        </w:trPr>
        <w:tc>
          <w:tcPr>
            <w:tcW w:w="747" w:type="dxa"/>
            <w:tcPrChange w:id="2791" w:author="Lilian Biber" w:date="2018-08-09T11:44:00Z">
              <w:tcPr>
                <w:tcW w:w="747" w:type="dxa"/>
              </w:tcPr>
            </w:tcPrChange>
          </w:tcPr>
          <w:p w14:paraId="418A44AA" w14:textId="77777777" w:rsidR="00E01953" w:rsidRPr="001D432C" w:rsidRDefault="00E01953" w:rsidP="00696C29">
            <w:pPr>
              <w:tabs>
                <w:tab w:val="left" w:pos="20"/>
                <w:tab w:val="left" w:pos="360"/>
              </w:tabs>
              <w:autoSpaceDE w:val="0"/>
              <w:autoSpaceDN w:val="0"/>
              <w:adjustRightInd w:val="0"/>
              <w:rPr>
                <w:ins w:id="2792" w:author="Microsoft Office-gebruiker" w:date="2018-07-30T16:39:00Z"/>
                <w:rFonts w:ascii="Avenir Next" w:hAnsi="Avenir Next" w:cs="Avenir Next"/>
                <w:color w:val="000000"/>
                <w:szCs w:val="22"/>
                <w:lang w:val="en-US" w:eastAsia="en-GB"/>
              </w:rPr>
            </w:pPr>
            <w:ins w:id="2793" w:author="Microsoft Office-gebruiker" w:date="2018-07-30T17:55:00Z">
              <w:r>
                <w:rPr>
                  <w:rFonts w:ascii="Avenir Next" w:hAnsi="Avenir Next" w:cs="Avenir Next"/>
                  <w:color w:val="000000"/>
                  <w:szCs w:val="22"/>
                  <w:lang w:val="en-US" w:eastAsia="en-GB"/>
                </w:rPr>
                <w:t>S</w:t>
              </w:r>
            </w:ins>
          </w:p>
        </w:tc>
        <w:tc>
          <w:tcPr>
            <w:tcW w:w="986" w:type="dxa"/>
            <w:tcPrChange w:id="2794" w:author="Lilian Biber" w:date="2018-08-09T11:44:00Z">
              <w:tcPr>
                <w:tcW w:w="986" w:type="dxa"/>
              </w:tcPr>
            </w:tcPrChange>
          </w:tcPr>
          <w:p w14:paraId="7078F6A9" w14:textId="77777777" w:rsidR="00E01953" w:rsidRPr="001D432C" w:rsidRDefault="00E01953" w:rsidP="00696C29">
            <w:pPr>
              <w:tabs>
                <w:tab w:val="left" w:pos="20"/>
                <w:tab w:val="left" w:pos="360"/>
              </w:tabs>
              <w:autoSpaceDE w:val="0"/>
              <w:autoSpaceDN w:val="0"/>
              <w:adjustRightInd w:val="0"/>
              <w:rPr>
                <w:ins w:id="2795" w:author="Microsoft Office-gebruiker" w:date="2018-07-30T16:42:00Z"/>
                <w:rFonts w:ascii="Avenir Next" w:hAnsi="Avenir Next" w:cs="Avenir Next"/>
                <w:color w:val="000000"/>
                <w:szCs w:val="22"/>
                <w:lang w:val="en-US" w:eastAsia="en-GB"/>
              </w:rPr>
            </w:pPr>
            <w:ins w:id="2796" w:author="Microsoft Office-gebruiker" w:date="2018-07-30T17:55:00Z">
              <w:r>
                <w:rPr>
                  <w:rFonts w:ascii="Avenir Next" w:hAnsi="Avenir Next" w:cs="Avenir Next"/>
                  <w:color w:val="000000"/>
                  <w:szCs w:val="22"/>
                  <w:lang w:val="en-US" w:eastAsia="en-GB"/>
                </w:rPr>
                <w:t>L</w:t>
              </w:r>
            </w:ins>
          </w:p>
        </w:tc>
        <w:tc>
          <w:tcPr>
            <w:tcW w:w="6365" w:type="dxa"/>
            <w:tcPrChange w:id="2797" w:author="Lilian Biber" w:date="2018-08-09T11:44:00Z">
              <w:tcPr>
                <w:tcW w:w="6365" w:type="dxa"/>
              </w:tcPr>
            </w:tcPrChange>
          </w:tcPr>
          <w:p w14:paraId="6B9BA77B" w14:textId="77777777" w:rsidR="000D7B31" w:rsidRDefault="00EF13A5">
            <w:pPr>
              <w:tabs>
                <w:tab w:val="left" w:pos="20"/>
                <w:tab w:val="left" w:pos="360"/>
              </w:tabs>
              <w:autoSpaceDE w:val="0"/>
              <w:autoSpaceDN w:val="0"/>
              <w:adjustRightInd w:val="0"/>
              <w:rPr>
                <w:ins w:id="2798" w:author="Microsoft Office-gebruiker" w:date="2018-07-30T16:19:00Z"/>
                <w:rFonts w:ascii="Avenir Next" w:hAnsi="Avenir Next" w:cs="Avenir Next"/>
                <w:color w:val="000000"/>
                <w:szCs w:val="22"/>
                <w:lang w:val="en-US" w:eastAsia="en-GB"/>
                <w:rPrChange w:id="2799" w:author="Microsoft Office-gebruiker" w:date="2018-07-30T16:33:00Z">
                  <w:rPr>
                    <w:ins w:id="2800" w:author="Microsoft Office-gebruiker" w:date="2018-07-30T16:19:00Z"/>
                    <w:rFonts w:ascii="Avenir Next" w:hAnsi="Avenir Next" w:cs="Avenir Next"/>
                    <w:color w:val="000000"/>
                    <w:szCs w:val="22"/>
                    <w:lang w:val="nl-NL" w:eastAsia="en-GB"/>
                  </w:rPr>
                </w:rPrChange>
              </w:rPr>
              <w:pPrChange w:id="2801" w:author="Microsoft Office-gebruiker" w:date="2018-07-30T16:29:00Z">
                <w:pPr>
                  <w:numPr>
                    <w:numId w:val="32"/>
                  </w:numPr>
                  <w:tabs>
                    <w:tab w:val="left" w:pos="20"/>
                    <w:tab w:val="left" w:pos="360"/>
                  </w:tabs>
                  <w:autoSpaceDE w:val="0"/>
                  <w:autoSpaceDN w:val="0"/>
                  <w:adjustRightInd w:val="0"/>
                  <w:ind w:left="360" w:hanging="360"/>
                </w:pPr>
              </w:pPrChange>
            </w:pPr>
            <w:ins w:id="2802" w:author="Microsoft Office-gebruiker" w:date="2018-07-30T16:19:00Z">
              <w:r w:rsidRPr="00EF13A5">
                <w:rPr>
                  <w:rFonts w:ascii="Avenir Next" w:hAnsi="Avenir Next" w:cs="Avenir Next"/>
                  <w:color w:val="000000"/>
                  <w:szCs w:val="22"/>
                  <w:lang w:val="en-US" w:eastAsia="en-GB"/>
                  <w:rPrChange w:id="2803" w:author="Microsoft Office-gebruiker" w:date="2018-07-30T16:33:00Z">
                    <w:rPr>
                      <w:rFonts w:ascii="Avenir Next" w:hAnsi="Avenir Next" w:cs="Avenir Next"/>
                      <w:color w:val="000000"/>
                      <w:szCs w:val="22"/>
                      <w:lang w:val="nl-NL" w:eastAsia="en-GB"/>
                    </w:rPr>
                  </w:rPrChange>
                </w:rPr>
                <w:t>Negotiate budget for manpower planning</w:t>
              </w:r>
            </w:ins>
          </w:p>
        </w:tc>
        <w:tc>
          <w:tcPr>
            <w:tcW w:w="1029" w:type="dxa"/>
            <w:tcPrChange w:id="2804" w:author="Lilian Biber" w:date="2018-08-09T11:44:00Z">
              <w:tcPr>
                <w:tcW w:w="1029" w:type="dxa"/>
              </w:tcPr>
            </w:tcPrChange>
          </w:tcPr>
          <w:p w14:paraId="4D74FDB6" w14:textId="77777777" w:rsidR="00E01953" w:rsidRDefault="00E01953" w:rsidP="00FD0821">
            <w:pPr>
              <w:autoSpaceDE w:val="0"/>
              <w:autoSpaceDN w:val="0"/>
              <w:adjustRightInd w:val="0"/>
              <w:rPr>
                <w:ins w:id="2805" w:author="Microsoft Office-gebruiker" w:date="2018-07-30T16:19:00Z"/>
                <w:szCs w:val="22"/>
                <w:lang w:val="en-US"/>
              </w:rPr>
            </w:pPr>
          </w:p>
        </w:tc>
        <w:tc>
          <w:tcPr>
            <w:tcW w:w="1090" w:type="dxa"/>
            <w:tcPrChange w:id="2806" w:author="Lilian Biber" w:date="2018-08-09T11:44:00Z">
              <w:tcPr>
                <w:tcW w:w="1090" w:type="dxa"/>
              </w:tcPr>
            </w:tcPrChange>
          </w:tcPr>
          <w:p w14:paraId="1C361BD7" w14:textId="77777777" w:rsidR="00E01953" w:rsidRDefault="00E01953" w:rsidP="00FD0821">
            <w:pPr>
              <w:autoSpaceDE w:val="0"/>
              <w:autoSpaceDN w:val="0"/>
              <w:adjustRightInd w:val="0"/>
              <w:rPr>
                <w:ins w:id="2807" w:author="Microsoft Office-gebruiker" w:date="2018-07-30T16:19:00Z"/>
                <w:szCs w:val="22"/>
                <w:lang w:val="en-US"/>
              </w:rPr>
            </w:pPr>
          </w:p>
        </w:tc>
        <w:tc>
          <w:tcPr>
            <w:tcW w:w="1090" w:type="dxa"/>
            <w:tcPrChange w:id="2808" w:author="Lilian Biber" w:date="2018-08-09T11:44:00Z">
              <w:tcPr>
                <w:tcW w:w="1090" w:type="dxa"/>
              </w:tcPr>
            </w:tcPrChange>
          </w:tcPr>
          <w:p w14:paraId="62D6D015" w14:textId="77777777" w:rsidR="00E01953" w:rsidRDefault="00E01953" w:rsidP="00FD0821">
            <w:pPr>
              <w:autoSpaceDE w:val="0"/>
              <w:autoSpaceDN w:val="0"/>
              <w:adjustRightInd w:val="0"/>
              <w:rPr>
                <w:ins w:id="2809" w:author="Microsoft Office-gebruiker" w:date="2018-07-30T16:19:00Z"/>
                <w:szCs w:val="22"/>
                <w:lang w:val="en-US"/>
              </w:rPr>
            </w:pPr>
            <w:ins w:id="2810" w:author="Microsoft Office-gebruiker" w:date="2018-07-30T16:33:00Z">
              <w:r>
                <w:rPr>
                  <w:szCs w:val="22"/>
                  <w:lang w:val="en-US"/>
                </w:rPr>
                <w:t>X</w:t>
              </w:r>
            </w:ins>
          </w:p>
        </w:tc>
        <w:tc>
          <w:tcPr>
            <w:tcW w:w="1090" w:type="dxa"/>
            <w:tcPrChange w:id="2811" w:author="Lilian Biber" w:date="2018-08-09T11:44:00Z">
              <w:tcPr>
                <w:tcW w:w="1090" w:type="dxa"/>
              </w:tcPr>
            </w:tcPrChange>
          </w:tcPr>
          <w:p w14:paraId="65F9B2AF" w14:textId="77777777" w:rsidR="00E01953" w:rsidRDefault="00E01953" w:rsidP="00FD0821">
            <w:pPr>
              <w:autoSpaceDE w:val="0"/>
              <w:autoSpaceDN w:val="0"/>
              <w:adjustRightInd w:val="0"/>
              <w:rPr>
                <w:ins w:id="2812" w:author="Microsoft Office-gebruiker" w:date="2018-07-30T16:19:00Z"/>
                <w:szCs w:val="22"/>
                <w:lang w:val="en-US"/>
              </w:rPr>
            </w:pPr>
          </w:p>
        </w:tc>
        <w:tc>
          <w:tcPr>
            <w:tcW w:w="1090" w:type="dxa"/>
            <w:tcPrChange w:id="2813" w:author="Lilian Biber" w:date="2018-08-09T11:44:00Z">
              <w:tcPr>
                <w:tcW w:w="1090" w:type="dxa"/>
              </w:tcPr>
            </w:tcPrChange>
          </w:tcPr>
          <w:p w14:paraId="3748C37C" w14:textId="77777777" w:rsidR="00E01953" w:rsidRDefault="00E01953" w:rsidP="00FD0821">
            <w:pPr>
              <w:autoSpaceDE w:val="0"/>
              <w:autoSpaceDN w:val="0"/>
              <w:adjustRightInd w:val="0"/>
              <w:rPr>
                <w:ins w:id="2814" w:author="Microsoft Office-gebruiker" w:date="2018-07-31T08:01:00Z"/>
                <w:szCs w:val="22"/>
                <w:lang w:val="en-US"/>
              </w:rPr>
            </w:pPr>
          </w:p>
        </w:tc>
      </w:tr>
      <w:tr w:rsidR="00E01953" w14:paraId="5633F42D" w14:textId="77777777" w:rsidTr="00E01953">
        <w:trPr>
          <w:ins w:id="2815" w:author="Microsoft Office-gebruiker" w:date="2018-07-30T16:19:00Z"/>
        </w:trPr>
        <w:tc>
          <w:tcPr>
            <w:tcW w:w="747" w:type="dxa"/>
            <w:tcPrChange w:id="2816" w:author="Lilian Biber" w:date="2018-08-09T11:44:00Z">
              <w:tcPr>
                <w:tcW w:w="747" w:type="dxa"/>
              </w:tcPr>
            </w:tcPrChange>
          </w:tcPr>
          <w:p w14:paraId="3A26083F" w14:textId="77777777" w:rsidR="00E01953" w:rsidRPr="001D432C" w:rsidRDefault="00E01953" w:rsidP="00696C29">
            <w:pPr>
              <w:tabs>
                <w:tab w:val="left" w:pos="20"/>
                <w:tab w:val="left" w:pos="360"/>
              </w:tabs>
              <w:autoSpaceDE w:val="0"/>
              <w:autoSpaceDN w:val="0"/>
              <w:adjustRightInd w:val="0"/>
              <w:rPr>
                <w:ins w:id="2817" w:author="Microsoft Office-gebruiker" w:date="2018-07-30T16:39:00Z"/>
                <w:rFonts w:ascii="Avenir Next" w:hAnsi="Avenir Next" w:cs="Avenir Next"/>
                <w:color w:val="000000"/>
                <w:szCs w:val="22"/>
                <w:lang w:val="en-US" w:eastAsia="en-GB"/>
              </w:rPr>
            </w:pPr>
            <w:ins w:id="2818" w:author="Microsoft Office-gebruiker" w:date="2018-07-30T17:55:00Z">
              <w:r>
                <w:rPr>
                  <w:rFonts w:ascii="Avenir Next" w:hAnsi="Avenir Next" w:cs="Avenir Next"/>
                  <w:color w:val="000000"/>
                  <w:szCs w:val="22"/>
                  <w:lang w:val="en-US" w:eastAsia="en-GB"/>
                </w:rPr>
                <w:t>S</w:t>
              </w:r>
            </w:ins>
          </w:p>
        </w:tc>
        <w:tc>
          <w:tcPr>
            <w:tcW w:w="986" w:type="dxa"/>
            <w:tcPrChange w:id="2819" w:author="Lilian Biber" w:date="2018-08-09T11:44:00Z">
              <w:tcPr>
                <w:tcW w:w="986" w:type="dxa"/>
              </w:tcPr>
            </w:tcPrChange>
          </w:tcPr>
          <w:p w14:paraId="60171F3E" w14:textId="77777777" w:rsidR="00E01953" w:rsidRPr="001D432C" w:rsidRDefault="00E01953" w:rsidP="00696C29">
            <w:pPr>
              <w:tabs>
                <w:tab w:val="left" w:pos="20"/>
                <w:tab w:val="left" w:pos="360"/>
              </w:tabs>
              <w:autoSpaceDE w:val="0"/>
              <w:autoSpaceDN w:val="0"/>
              <w:adjustRightInd w:val="0"/>
              <w:rPr>
                <w:ins w:id="2820" w:author="Microsoft Office-gebruiker" w:date="2018-07-30T16:42:00Z"/>
                <w:rFonts w:ascii="Avenir Next" w:hAnsi="Avenir Next" w:cs="Avenir Next"/>
                <w:color w:val="000000"/>
                <w:szCs w:val="22"/>
                <w:lang w:val="en-US" w:eastAsia="en-GB"/>
              </w:rPr>
            </w:pPr>
            <w:ins w:id="2821" w:author="Microsoft Office-gebruiker" w:date="2018-07-30T17:55:00Z">
              <w:r>
                <w:rPr>
                  <w:rFonts w:ascii="Avenir Next" w:hAnsi="Avenir Next" w:cs="Avenir Next"/>
                  <w:color w:val="000000"/>
                  <w:szCs w:val="22"/>
                  <w:lang w:val="en-US" w:eastAsia="en-GB"/>
                </w:rPr>
                <w:t>L</w:t>
              </w:r>
            </w:ins>
          </w:p>
        </w:tc>
        <w:tc>
          <w:tcPr>
            <w:tcW w:w="6365" w:type="dxa"/>
            <w:tcPrChange w:id="2822" w:author="Lilian Biber" w:date="2018-08-09T11:44:00Z">
              <w:tcPr>
                <w:tcW w:w="6365" w:type="dxa"/>
              </w:tcPr>
            </w:tcPrChange>
          </w:tcPr>
          <w:p w14:paraId="72167CDD" w14:textId="77777777" w:rsidR="000D7B31" w:rsidRDefault="00EF13A5">
            <w:pPr>
              <w:tabs>
                <w:tab w:val="left" w:pos="20"/>
                <w:tab w:val="left" w:pos="360"/>
              </w:tabs>
              <w:autoSpaceDE w:val="0"/>
              <w:autoSpaceDN w:val="0"/>
              <w:adjustRightInd w:val="0"/>
              <w:rPr>
                <w:ins w:id="2823" w:author="Microsoft Office-gebruiker" w:date="2018-07-30T16:19:00Z"/>
                <w:rFonts w:ascii="Avenir Next" w:hAnsi="Avenir Next" w:cs="Avenir Next"/>
                <w:color w:val="000000"/>
                <w:szCs w:val="22"/>
                <w:lang w:val="en-US" w:eastAsia="en-GB"/>
                <w:rPrChange w:id="2824" w:author="Microsoft Office-gebruiker" w:date="2018-07-30T16:20:00Z">
                  <w:rPr>
                    <w:ins w:id="2825" w:author="Microsoft Office-gebruiker" w:date="2018-07-30T16:19:00Z"/>
                    <w:rFonts w:ascii="Avenir Next" w:hAnsi="Avenir Next" w:cs="Avenir Next"/>
                    <w:color w:val="000000"/>
                    <w:szCs w:val="22"/>
                    <w:lang w:val="nl-NL" w:eastAsia="en-GB"/>
                  </w:rPr>
                </w:rPrChange>
              </w:rPr>
              <w:pPrChange w:id="2826" w:author="Microsoft Office-gebruiker" w:date="2018-07-30T16:29:00Z">
                <w:pPr>
                  <w:numPr>
                    <w:numId w:val="32"/>
                  </w:numPr>
                  <w:tabs>
                    <w:tab w:val="left" w:pos="20"/>
                    <w:tab w:val="left" w:pos="360"/>
                  </w:tabs>
                  <w:autoSpaceDE w:val="0"/>
                  <w:autoSpaceDN w:val="0"/>
                  <w:adjustRightInd w:val="0"/>
                  <w:ind w:left="360" w:hanging="360"/>
                </w:pPr>
              </w:pPrChange>
            </w:pPr>
            <w:ins w:id="2827" w:author="Microsoft Office-gebruiker" w:date="2018-07-30T16:19:00Z">
              <w:r w:rsidRPr="00EF13A5">
                <w:rPr>
                  <w:rFonts w:ascii="Avenir Next" w:hAnsi="Avenir Next" w:cs="Avenir Next"/>
                  <w:color w:val="000000"/>
                  <w:szCs w:val="22"/>
                  <w:lang w:val="en-US" w:eastAsia="en-GB"/>
                  <w:rPrChange w:id="2828" w:author="Microsoft Office-gebruiker" w:date="2018-07-30T16:19:00Z">
                    <w:rPr>
                      <w:rFonts w:ascii="Avenir Next" w:hAnsi="Avenir Next" w:cs="Avenir Next"/>
                      <w:color w:val="000000"/>
                      <w:szCs w:val="22"/>
                      <w:lang w:val="nl-NL" w:eastAsia="en-GB"/>
                    </w:rPr>
                  </w:rPrChange>
                </w:rPr>
                <w:t>Setup of system for stress management</w:t>
              </w:r>
            </w:ins>
          </w:p>
        </w:tc>
        <w:tc>
          <w:tcPr>
            <w:tcW w:w="1029" w:type="dxa"/>
            <w:tcPrChange w:id="2829" w:author="Lilian Biber" w:date="2018-08-09T11:44:00Z">
              <w:tcPr>
                <w:tcW w:w="1029" w:type="dxa"/>
              </w:tcPr>
            </w:tcPrChange>
          </w:tcPr>
          <w:p w14:paraId="63C12757" w14:textId="77777777" w:rsidR="00E01953" w:rsidRDefault="00E01953" w:rsidP="00FD0821">
            <w:pPr>
              <w:autoSpaceDE w:val="0"/>
              <w:autoSpaceDN w:val="0"/>
              <w:adjustRightInd w:val="0"/>
              <w:rPr>
                <w:ins w:id="2830" w:author="Microsoft Office-gebruiker" w:date="2018-07-30T16:19:00Z"/>
                <w:szCs w:val="22"/>
                <w:lang w:val="en-US"/>
              </w:rPr>
            </w:pPr>
          </w:p>
        </w:tc>
        <w:tc>
          <w:tcPr>
            <w:tcW w:w="1090" w:type="dxa"/>
            <w:tcPrChange w:id="2831" w:author="Lilian Biber" w:date="2018-08-09T11:44:00Z">
              <w:tcPr>
                <w:tcW w:w="1090" w:type="dxa"/>
              </w:tcPr>
            </w:tcPrChange>
          </w:tcPr>
          <w:p w14:paraId="040F1498" w14:textId="77777777" w:rsidR="00E01953" w:rsidRDefault="00E01953" w:rsidP="00FD0821">
            <w:pPr>
              <w:autoSpaceDE w:val="0"/>
              <w:autoSpaceDN w:val="0"/>
              <w:adjustRightInd w:val="0"/>
              <w:rPr>
                <w:ins w:id="2832" w:author="Microsoft Office-gebruiker" w:date="2018-07-30T16:19:00Z"/>
                <w:szCs w:val="22"/>
                <w:lang w:val="en-US"/>
              </w:rPr>
            </w:pPr>
          </w:p>
        </w:tc>
        <w:tc>
          <w:tcPr>
            <w:tcW w:w="1090" w:type="dxa"/>
            <w:tcPrChange w:id="2833" w:author="Lilian Biber" w:date="2018-08-09T11:44:00Z">
              <w:tcPr>
                <w:tcW w:w="1090" w:type="dxa"/>
              </w:tcPr>
            </w:tcPrChange>
          </w:tcPr>
          <w:p w14:paraId="5195B27B" w14:textId="77777777" w:rsidR="00E01953" w:rsidRDefault="00E01953" w:rsidP="00FD0821">
            <w:pPr>
              <w:autoSpaceDE w:val="0"/>
              <w:autoSpaceDN w:val="0"/>
              <w:adjustRightInd w:val="0"/>
              <w:rPr>
                <w:ins w:id="2834" w:author="Microsoft Office-gebruiker" w:date="2018-07-30T16:19:00Z"/>
                <w:szCs w:val="22"/>
                <w:lang w:val="en-US"/>
              </w:rPr>
            </w:pPr>
            <w:ins w:id="2835" w:author="Microsoft Office-gebruiker" w:date="2018-07-30T16:33:00Z">
              <w:r>
                <w:rPr>
                  <w:szCs w:val="22"/>
                  <w:lang w:val="en-US"/>
                </w:rPr>
                <w:t>X</w:t>
              </w:r>
            </w:ins>
          </w:p>
        </w:tc>
        <w:tc>
          <w:tcPr>
            <w:tcW w:w="1090" w:type="dxa"/>
            <w:tcPrChange w:id="2836" w:author="Lilian Biber" w:date="2018-08-09T11:44:00Z">
              <w:tcPr>
                <w:tcW w:w="1090" w:type="dxa"/>
              </w:tcPr>
            </w:tcPrChange>
          </w:tcPr>
          <w:p w14:paraId="76ECF96A" w14:textId="77777777" w:rsidR="00E01953" w:rsidRDefault="00E01953" w:rsidP="00FD0821">
            <w:pPr>
              <w:autoSpaceDE w:val="0"/>
              <w:autoSpaceDN w:val="0"/>
              <w:adjustRightInd w:val="0"/>
              <w:rPr>
                <w:ins w:id="2837" w:author="Microsoft Office-gebruiker" w:date="2018-07-30T16:19:00Z"/>
                <w:szCs w:val="22"/>
                <w:lang w:val="en-US"/>
              </w:rPr>
            </w:pPr>
          </w:p>
        </w:tc>
        <w:tc>
          <w:tcPr>
            <w:tcW w:w="1090" w:type="dxa"/>
            <w:tcPrChange w:id="2838" w:author="Lilian Biber" w:date="2018-08-09T11:44:00Z">
              <w:tcPr>
                <w:tcW w:w="1090" w:type="dxa"/>
              </w:tcPr>
            </w:tcPrChange>
          </w:tcPr>
          <w:p w14:paraId="7C294473" w14:textId="77777777" w:rsidR="00E01953" w:rsidRDefault="00E01953" w:rsidP="00FD0821">
            <w:pPr>
              <w:autoSpaceDE w:val="0"/>
              <w:autoSpaceDN w:val="0"/>
              <w:adjustRightInd w:val="0"/>
              <w:rPr>
                <w:ins w:id="2839" w:author="Microsoft Office-gebruiker" w:date="2018-07-31T08:01:00Z"/>
                <w:szCs w:val="22"/>
                <w:lang w:val="en-US"/>
              </w:rPr>
            </w:pPr>
          </w:p>
        </w:tc>
      </w:tr>
      <w:tr w:rsidR="00E01953" w14:paraId="03D86D91" w14:textId="77777777" w:rsidTr="00E01953">
        <w:trPr>
          <w:ins w:id="2840" w:author="Microsoft Office-gebruiker" w:date="2018-07-30T16:19:00Z"/>
        </w:trPr>
        <w:tc>
          <w:tcPr>
            <w:tcW w:w="747" w:type="dxa"/>
            <w:tcPrChange w:id="2841" w:author="Lilian Biber" w:date="2018-08-09T11:44:00Z">
              <w:tcPr>
                <w:tcW w:w="747" w:type="dxa"/>
              </w:tcPr>
            </w:tcPrChange>
          </w:tcPr>
          <w:p w14:paraId="222B3AB1" w14:textId="77777777" w:rsidR="00E01953" w:rsidRPr="001D432C" w:rsidRDefault="00E01953" w:rsidP="00696C29">
            <w:pPr>
              <w:tabs>
                <w:tab w:val="left" w:pos="20"/>
                <w:tab w:val="left" w:pos="360"/>
              </w:tabs>
              <w:autoSpaceDE w:val="0"/>
              <w:autoSpaceDN w:val="0"/>
              <w:adjustRightInd w:val="0"/>
              <w:rPr>
                <w:ins w:id="2842" w:author="Microsoft Office-gebruiker" w:date="2018-07-30T16:39:00Z"/>
                <w:rFonts w:ascii="Avenir Next" w:hAnsi="Avenir Next" w:cs="Avenir Next"/>
                <w:color w:val="000000"/>
                <w:szCs w:val="22"/>
                <w:lang w:val="en-US" w:eastAsia="en-GB"/>
              </w:rPr>
            </w:pPr>
            <w:ins w:id="2843" w:author="Microsoft Office-gebruiker" w:date="2018-07-30T17:50:00Z">
              <w:r>
                <w:rPr>
                  <w:rFonts w:ascii="Avenir Next" w:hAnsi="Avenir Next" w:cs="Avenir Next"/>
                  <w:color w:val="000000"/>
                  <w:szCs w:val="22"/>
                  <w:lang w:val="en-US" w:eastAsia="en-GB"/>
                </w:rPr>
                <w:t>S</w:t>
              </w:r>
            </w:ins>
          </w:p>
        </w:tc>
        <w:tc>
          <w:tcPr>
            <w:tcW w:w="986" w:type="dxa"/>
            <w:tcPrChange w:id="2844" w:author="Lilian Biber" w:date="2018-08-09T11:44:00Z">
              <w:tcPr>
                <w:tcW w:w="986" w:type="dxa"/>
              </w:tcPr>
            </w:tcPrChange>
          </w:tcPr>
          <w:p w14:paraId="6F7751B1" w14:textId="77777777" w:rsidR="00E01953" w:rsidRPr="001D432C" w:rsidRDefault="00E01953" w:rsidP="00696C29">
            <w:pPr>
              <w:tabs>
                <w:tab w:val="left" w:pos="20"/>
                <w:tab w:val="left" w:pos="360"/>
              </w:tabs>
              <w:autoSpaceDE w:val="0"/>
              <w:autoSpaceDN w:val="0"/>
              <w:adjustRightInd w:val="0"/>
              <w:rPr>
                <w:ins w:id="2845" w:author="Microsoft Office-gebruiker" w:date="2018-07-30T16:42:00Z"/>
                <w:rFonts w:ascii="Avenir Next" w:hAnsi="Avenir Next" w:cs="Avenir Next"/>
                <w:color w:val="000000"/>
                <w:szCs w:val="22"/>
                <w:lang w:val="en-US" w:eastAsia="en-GB"/>
              </w:rPr>
            </w:pPr>
            <w:ins w:id="2846" w:author="Microsoft Office-gebruiker" w:date="2018-07-30T17:50:00Z">
              <w:r>
                <w:rPr>
                  <w:rFonts w:ascii="Avenir Next" w:hAnsi="Avenir Next" w:cs="Avenir Next"/>
                  <w:color w:val="000000"/>
                  <w:szCs w:val="22"/>
                  <w:lang w:val="en-US" w:eastAsia="en-GB"/>
                </w:rPr>
                <w:t>L</w:t>
              </w:r>
            </w:ins>
          </w:p>
        </w:tc>
        <w:tc>
          <w:tcPr>
            <w:tcW w:w="6365" w:type="dxa"/>
            <w:tcPrChange w:id="2847" w:author="Lilian Biber" w:date="2018-08-09T11:44:00Z">
              <w:tcPr>
                <w:tcW w:w="6365" w:type="dxa"/>
              </w:tcPr>
            </w:tcPrChange>
          </w:tcPr>
          <w:p w14:paraId="4F85F8BF" w14:textId="77777777" w:rsidR="000D7B31" w:rsidRDefault="00EF13A5">
            <w:pPr>
              <w:tabs>
                <w:tab w:val="left" w:pos="20"/>
                <w:tab w:val="left" w:pos="360"/>
              </w:tabs>
              <w:autoSpaceDE w:val="0"/>
              <w:autoSpaceDN w:val="0"/>
              <w:adjustRightInd w:val="0"/>
              <w:rPr>
                <w:ins w:id="2848" w:author="Microsoft Office-gebruiker" w:date="2018-07-30T16:19:00Z"/>
                <w:rFonts w:ascii="Avenir Next" w:hAnsi="Avenir Next" w:cs="Avenir Next"/>
                <w:color w:val="000000"/>
                <w:szCs w:val="22"/>
                <w:lang w:val="en-US" w:eastAsia="en-GB"/>
                <w:rPrChange w:id="2849" w:author="Microsoft Office-gebruiker" w:date="2018-07-30T16:33:00Z">
                  <w:rPr>
                    <w:ins w:id="2850" w:author="Microsoft Office-gebruiker" w:date="2018-07-30T16:19:00Z"/>
                    <w:rFonts w:ascii="Avenir Next" w:hAnsi="Avenir Next" w:cs="Avenir Next"/>
                    <w:color w:val="000000"/>
                    <w:szCs w:val="22"/>
                    <w:lang w:val="nl-NL" w:eastAsia="en-GB"/>
                  </w:rPr>
                </w:rPrChange>
              </w:rPr>
              <w:pPrChange w:id="2851" w:author="Microsoft Office-gebruiker" w:date="2018-07-30T16:29:00Z">
                <w:pPr>
                  <w:numPr>
                    <w:numId w:val="32"/>
                  </w:numPr>
                  <w:tabs>
                    <w:tab w:val="left" w:pos="20"/>
                    <w:tab w:val="left" w:pos="360"/>
                  </w:tabs>
                  <w:autoSpaceDE w:val="0"/>
                  <w:autoSpaceDN w:val="0"/>
                  <w:adjustRightInd w:val="0"/>
                  <w:ind w:left="360" w:hanging="360"/>
                </w:pPr>
              </w:pPrChange>
            </w:pPr>
            <w:ins w:id="2852" w:author="Microsoft Office-gebruiker" w:date="2018-07-30T16:19:00Z">
              <w:r w:rsidRPr="00EF13A5">
                <w:rPr>
                  <w:rFonts w:ascii="Avenir Next" w:hAnsi="Avenir Next" w:cs="Avenir Next"/>
                  <w:color w:val="000000"/>
                  <w:szCs w:val="22"/>
                  <w:lang w:val="en-US" w:eastAsia="en-GB"/>
                  <w:rPrChange w:id="2853" w:author="Microsoft Office-gebruiker" w:date="2018-07-30T16:33:00Z">
                    <w:rPr>
                      <w:rFonts w:ascii="Avenir Next" w:hAnsi="Avenir Next" w:cs="Avenir Next"/>
                      <w:color w:val="000000"/>
                      <w:szCs w:val="22"/>
                      <w:lang w:val="nl-NL" w:eastAsia="en-GB"/>
                    </w:rPr>
                  </w:rPrChange>
                </w:rPr>
                <w:t>Development of sick leave policy</w:t>
              </w:r>
            </w:ins>
          </w:p>
        </w:tc>
        <w:tc>
          <w:tcPr>
            <w:tcW w:w="1029" w:type="dxa"/>
            <w:tcPrChange w:id="2854" w:author="Lilian Biber" w:date="2018-08-09T11:44:00Z">
              <w:tcPr>
                <w:tcW w:w="1029" w:type="dxa"/>
              </w:tcPr>
            </w:tcPrChange>
          </w:tcPr>
          <w:p w14:paraId="61A4A48E" w14:textId="77777777" w:rsidR="00E01953" w:rsidRDefault="00E01953" w:rsidP="00FD0821">
            <w:pPr>
              <w:autoSpaceDE w:val="0"/>
              <w:autoSpaceDN w:val="0"/>
              <w:adjustRightInd w:val="0"/>
              <w:rPr>
                <w:ins w:id="2855" w:author="Microsoft Office-gebruiker" w:date="2018-07-30T16:19:00Z"/>
                <w:szCs w:val="22"/>
                <w:lang w:val="en-US"/>
              </w:rPr>
            </w:pPr>
          </w:p>
        </w:tc>
        <w:tc>
          <w:tcPr>
            <w:tcW w:w="1090" w:type="dxa"/>
            <w:tcPrChange w:id="2856" w:author="Lilian Biber" w:date="2018-08-09T11:44:00Z">
              <w:tcPr>
                <w:tcW w:w="1090" w:type="dxa"/>
              </w:tcPr>
            </w:tcPrChange>
          </w:tcPr>
          <w:p w14:paraId="0449CE61" w14:textId="77777777" w:rsidR="00E01953" w:rsidRDefault="00E01953" w:rsidP="00FD0821">
            <w:pPr>
              <w:autoSpaceDE w:val="0"/>
              <w:autoSpaceDN w:val="0"/>
              <w:adjustRightInd w:val="0"/>
              <w:rPr>
                <w:ins w:id="2857" w:author="Microsoft Office-gebruiker" w:date="2018-07-30T16:19:00Z"/>
                <w:szCs w:val="22"/>
                <w:lang w:val="en-US"/>
              </w:rPr>
            </w:pPr>
          </w:p>
        </w:tc>
        <w:tc>
          <w:tcPr>
            <w:tcW w:w="1090" w:type="dxa"/>
            <w:tcPrChange w:id="2858" w:author="Lilian Biber" w:date="2018-08-09T11:44:00Z">
              <w:tcPr>
                <w:tcW w:w="1090" w:type="dxa"/>
              </w:tcPr>
            </w:tcPrChange>
          </w:tcPr>
          <w:p w14:paraId="1E7F1D35" w14:textId="77777777" w:rsidR="00E01953" w:rsidRDefault="00E01953" w:rsidP="00FD0821">
            <w:pPr>
              <w:autoSpaceDE w:val="0"/>
              <w:autoSpaceDN w:val="0"/>
              <w:adjustRightInd w:val="0"/>
              <w:rPr>
                <w:ins w:id="2859" w:author="Microsoft Office-gebruiker" w:date="2018-07-30T16:19:00Z"/>
                <w:szCs w:val="22"/>
                <w:lang w:val="en-US"/>
              </w:rPr>
            </w:pPr>
            <w:ins w:id="2860" w:author="Microsoft Office-gebruiker" w:date="2018-07-30T16:33:00Z">
              <w:r>
                <w:rPr>
                  <w:szCs w:val="22"/>
                  <w:lang w:val="en-US"/>
                </w:rPr>
                <w:t>X</w:t>
              </w:r>
            </w:ins>
          </w:p>
        </w:tc>
        <w:tc>
          <w:tcPr>
            <w:tcW w:w="1090" w:type="dxa"/>
            <w:tcPrChange w:id="2861" w:author="Lilian Biber" w:date="2018-08-09T11:44:00Z">
              <w:tcPr>
                <w:tcW w:w="1090" w:type="dxa"/>
              </w:tcPr>
            </w:tcPrChange>
          </w:tcPr>
          <w:p w14:paraId="0D90360D" w14:textId="77777777" w:rsidR="00E01953" w:rsidRDefault="00E01953" w:rsidP="00FD0821">
            <w:pPr>
              <w:autoSpaceDE w:val="0"/>
              <w:autoSpaceDN w:val="0"/>
              <w:adjustRightInd w:val="0"/>
              <w:rPr>
                <w:ins w:id="2862" w:author="Microsoft Office-gebruiker" w:date="2018-07-30T16:19:00Z"/>
                <w:szCs w:val="22"/>
                <w:lang w:val="en-US"/>
              </w:rPr>
            </w:pPr>
          </w:p>
        </w:tc>
        <w:tc>
          <w:tcPr>
            <w:tcW w:w="1090" w:type="dxa"/>
            <w:tcPrChange w:id="2863" w:author="Lilian Biber" w:date="2018-08-09T11:44:00Z">
              <w:tcPr>
                <w:tcW w:w="1090" w:type="dxa"/>
              </w:tcPr>
            </w:tcPrChange>
          </w:tcPr>
          <w:p w14:paraId="7076423F" w14:textId="77777777" w:rsidR="00E01953" w:rsidRDefault="00E01953" w:rsidP="00FD0821">
            <w:pPr>
              <w:autoSpaceDE w:val="0"/>
              <w:autoSpaceDN w:val="0"/>
              <w:adjustRightInd w:val="0"/>
              <w:rPr>
                <w:ins w:id="2864" w:author="Microsoft Office-gebruiker" w:date="2018-07-31T08:01:00Z"/>
                <w:szCs w:val="22"/>
                <w:lang w:val="en-US"/>
              </w:rPr>
            </w:pPr>
          </w:p>
        </w:tc>
      </w:tr>
    </w:tbl>
    <w:p w14:paraId="20EFFEC3" w14:textId="77777777" w:rsidR="00583BCA" w:rsidRDefault="00583BCA" w:rsidP="007A553E">
      <w:pPr>
        <w:autoSpaceDE w:val="0"/>
        <w:autoSpaceDN w:val="0"/>
        <w:adjustRightInd w:val="0"/>
        <w:rPr>
          <w:ins w:id="2865" w:author="Lilian Biber" w:date="2018-08-06T17:05:00Z"/>
          <w:szCs w:val="22"/>
          <w:lang w:val="en-US"/>
        </w:rPr>
      </w:pPr>
    </w:p>
    <w:p w14:paraId="320D4353" w14:textId="77777777" w:rsidR="00583BCA" w:rsidRDefault="00583BCA" w:rsidP="007A553E">
      <w:pPr>
        <w:autoSpaceDE w:val="0"/>
        <w:autoSpaceDN w:val="0"/>
        <w:adjustRightInd w:val="0"/>
        <w:rPr>
          <w:ins w:id="2866" w:author="Lilian Biber" w:date="2018-08-06T17:05:00Z"/>
          <w:szCs w:val="22"/>
          <w:lang w:val="en-US"/>
        </w:rPr>
      </w:pPr>
    </w:p>
    <w:p w14:paraId="41DCA1BE" w14:textId="77777777" w:rsidR="00583BCA" w:rsidRDefault="00583BCA" w:rsidP="007A553E">
      <w:pPr>
        <w:autoSpaceDE w:val="0"/>
        <w:autoSpaceDN w:val="0"/>
        <w:adjustRightInd w:val="0"/>
        <w:rPr>
          <w:ins w:id="2867" w:author="Lilian Biber" w:date="2018-08-06T17:05:00Z"/>
          <w:szCs w:val="22"/>
          <w:lang w:val="en-US"/>
        </w:rPr>
      </w:pPr>
    </w:p>
    <w:p w14:paraId="4835C0A7" w14:textId="77777777" w:rsidR="00583BCA" w:rsidRDefault="00583BCA" w:rsidP="007A553E">
      <w:pPr>
        <w:autoSpaceDE w:val="0"/>
        <w:autoSpaceDN w:val="0"/>
        <w:adjustRightInd w:val="0"/>
        <w:rPr>
          <w:ins w:id="2868" w:author="Lilian Biber" w:date="2018-08-06T17:05:00Z"/>
          <w:szCs w:val="22"/>
          <w:lang w:val="en-US"/>
        </w:rPr>
      </w:pPr>
    </w:p>
    <w:p w14:paraId="512C9D36" w14:textId="77777777" w:rsidR="00583BCA" w:rsidRDefault="00583BCA" w:rsidP="007A553E">
      <w:pPr>
        <w:autoSpaceDE w:val="0"/>
        <w:autoSpaceDN w:val="0"/>
        <w:adjustRightInd w:val="0"/>
        <w:rPr>
          <w:ins w:id="2869" w:author="Lilian Biber" w:date="2018-08-06T17:05:00Z"/>
          <w:szCs w:val="22"/>
          <w:lang w:val="en-US"/>
        </w:rPr>
      </w:pPr>
    </w:p>
    <w:p w14:paraId="3797F297" w14:textId="77777777" w:rsidR="00583BCA" w:rsidRDefault="00583BCA" w:rsidP="007A553E">
      <w:pPr>
        <w:autoSpaceDE w:val="0"/>
        <w:autoSpaceDN w:val="0"/>
        <w:adjustRightInd w:val="0"/>
        <w:rPr>
          <w:ins w:id="2870" w:author="Lilian Biber" w:date="2018-08-06T17:05:00Z"/>
          <w:szCs w:val="22"/>
          <w:lang w:val="en-US"/>
        </w:rPr>
      </w:pPr>
    </w:p>
    <w:p w14:paraId="5B4259C1" w14:textId="77777777" w:rsidR="00583BCA" w:rsidRDefault="00583BCA" w:rsidP="007A553E">
      <w:pPr>
        <w:autoSpaceDE w:val="0"/>
        <w:autoSpaceDN w:val="0"/>
        <w:adjustRightInd w:val="0"/>
        <w:rPr>
          <w:ins w:id="2871" w:author="Lilian Biber" w:date="2018-08-06T17:05:00Z"/>
          <w:szCs w:val="22"/>
          <w:lang w:val="en-US"/>
        </w:rPr>
      </w:pPr>
    </w:p>
    <w:p w14:paraId="1B7A2538" w14:textId="77777777" w:rsidR="00583BCA" w:rsidRDefault="00583BCA" w:rsidP="007A553E">
      <w:pPr>
        <w:autoSpaceDE w:val="0"/>
        <w:autoSpaceDN w:val="0"/>
        <w:adjustRightInd w:val="0"/>
        <w:rPr>
          <w:ins w:id="2872" w:author="Lilian Biber" w:date="2018-08-06T17:05:00Z"/>
          <w:szCs w:val="22"/>
          <w:lang w:val="en-US"/>
        </w:rPr>
      </w:pPr>
    </w:p>
    <w:p w14:paraId="37F2A298" w14:textId="77777777" w:rsidR="00583BCA" w:rsidRDefault="00583BCA" w:rsidP="007A553E">
      <w:pPr>
        <w:autoSpaceDE w:val="0"/>
        <w:autoSpaceDN w:val="0"/>
        <w:adjustRightInd w:val="0"/>
        <w:rPr>
          <w:ins w:id="2873" w:author="Lilian Biber" w:date="2018-08-06T17:05:00Z"/>
          <w:szCs w:val="22"/>
          <w:lang w:val="en-US"/>
        </w:rPr>
      </w:pPr>
    </w:p>
    <w:tbl>
      <w:tblPr>
        <w:tblStyle w:val="TableGrid"/>
        <w:tblW w:w="13628" w:type="dxa"/>
        <w:tblLook w:val="04A0" w:firstRow="1" w:lastRow="0" w:firstColumn="1" w:lastColumn="0" w:noHBand="0" w:noVBand="1"/>
        <w:tblPrChange w:id="2874" w:author="Lilian Biber" w:date="2018-08-06T17:16:00Z">
          <w:tblPr>
            <w:tblStyle w:val="TableGrid"/>
            <w:tblW w:w="13628" w:type="dxa"/>
            <w:tblLook w:val="04A0" w:firstRow="1" w:lastRow="0" w:firstColumn="1" w:lastColumn="0" w:noHBand="0" w:noVBand="1"/>
          </w:tblPr>
        </w:tblPrChange>
      </w:tblPr>
      <w:tblGrid>
        <w:gridCol w:w="1948"/>
        <w:gridCol w:w="2846"/>
        <w:gridCol w:w="3119"/>
        <w:gridCol w:w="2851"/>
        <w:gridCol w:w="2864"/>
        <w:tblGridChange w:id="2875">
          <w:tblGrid>
            <w:gridCol w:w="1980"/>
            <w:gridCol w:w="2912"/>
            <w:gridCol w:w="2912"/>
            <w:gridCol w:w="2912"/>
            <w:gridCol w:w="2912"/>
          </w:tblGrid>
        </w:tblGridChange>
      </w:tblGrid>
      <w:tr w:rsidR="00482F5D" w14:paraId="05F58A2B" w14:textId="77777777" w:rsidTr="00482F5D">
        <w:trPr>
          <w:ins w:id="2876" w:author="Lilian Biber" w:date="2018-08-06T17:05:00Z"/>
        </w:trPr>
        <w:tc>
          <w:tcPr>
            <w:tcW w:w="1980" w:type="dxa"/>
            <w:tcPrChange w:id="2877" w:author="Lilian Biber" w:date="2018-08-06T17:16:00Z">
              <w:tcPr>
                <w:tcW w:w="1980" w:type="dxa"/>
              </w:tcPr>
            </w:tcPrChange>
          </w:tcPr>
          <w:p w14:paraId="72548578" w14:textId="77777777" w:rsidR="00583BCA" w:rsidRDefault="00583BCA" w:rsidP="007A553E">
            <w:pPr>
              <w:autoSpaceDE w:val="0"/>
              <w:autoSpaceDN w:val="0"/>
              <w:adjustRightInd w:val="0"/>
              <w:rPr>
                <w:ins w:id="2878" w:author="Lilian Biber" w:date="2018-08-06T17:05:00Z"/>
                <w:szCs w:val="22"/>
                <w:lang w:val="en-US"/>
              </w:rPr>
            </w:pPr>
          </w:p>
        </w:tc>
        <w:tc>
          <w:tcPr>
            <w:tcW w:w="2912" w:type="dxa"/>
            <w:tcPrChange w:id="2879" w:author="Lilian Biber" w:date="2018-08-06T17:16:00Z">
              <w:tcPr>
                <w:tcW w:w="2912" w:type="dxa"/>
              </w:tcPr>
            </w:tcPrChange>
          </w:tcPr>
          <w:p w14:paraId="2F914E25" w14:textId="77777777" w:rsidR="00583BCA" w:rsidRDefault="00583BCA" w:rsidP="007A553E">
            <w:pPr>
              <w:autoSpaceDE w:val="0"/>
              <w:autoSpaceDN w:val="0"/>
              <w:adjustRightInd w:val="0"/>
              <w:rPr>
                <w:ins w:id="2880" w:author="Lilian Biber" w:date="2018-08-06T17:05:00Z"/>
                <w:szCs w:val="22"/>
                <w:lang w:val="en-US"/>
              </w:rPr>
            </w:pPr>
            <w:ins w:id="2881" w:author="Lilian Biber" w:date="2018-08-06T17:05:00Z">
              <w:r>
                <w:rPr>
                  <w:szCs w:val="22"/>
                  <w:lang w:val="en-US"/>
                </w:rPr>
                <w:t>S</w:t>
              </w:r>
            </w:ins>
          </w:p>
        </w:tc>
        <w:tc>
          <w:tcPr>
            <w:tcW w:w="2912" w:type="dxa"/>
            <w:tcPrChange w:id="2882" w:author="Lilian Biber" w:date="2018-08-06T17:16:00Z">
              <w:tcPr>
                <w:tcW w:w="2912" w:type="dxa"/>
              </w:tcPr>
            </w:tcPrChange>
          </w:tcPr>
          <w:p w14:paraId="746FBD87" w14:textId="77777777" w:rsidR="00583BCA" w:rsidRDefault="00583BCA" w:rsidP="007A553E">
            <w:pPr>
              <w:autoSpaceDE w:val="0"/>
              <w:autoSpaceDN w:val="0"/>
              <w:adjustRightInd w:val="0"/>
              <w:rPr>
                <w:ins w:id="2883" w:author="Lilian Biber" w:date="2018-08-06T17:05:00Z"/>
                <w:szCs w:val="22"/>
                <w:lang w:val="en-US"/>
              </w:rPr>
            </w:pPr>
            <w:ins w:id="2884" w:author="Lilian Biber" w:date="2018-08-06T17:05:00Z">
              <w:r>
                <w:rPr>
                  <w:szCs w:val="22"/>
                  <w:lang w:val="en-US"/>
                </w:rPr>
                <w:t>H</w:t>
              </w:r>
            </w:ins>
          </w:p>
        </w:tc>
        <w:tc>
          <w:tcPr>
            <w:tcW w:w="2912" w:type="dxa"/>
            <w:tcPrChange w:id="2885" w:author="Lilian Biber" w:date="2018-08-06T17:16:00Z">
              <w:tcPr>
                <w:tcW w:w="2912" w:type="dxa"/>
              </w:tcPr>
            </w:tcPrChange>
          </w:tcPr>
          <w:p w14:paraId="7DC6C6F2" w14:textId="77777777" w:rsidR="00583BCA" w:rsidRDefault="00583BCA" w:rsidP="007A553E">
            <w:pPr>
              <w:autoSpaceDE w:val="0"/>
              <w:autoSpaceDN w:val="0"/>
              <w:adjustRightInd w:val="0"/>
              <w:rPr>
                <w:ins w:id="2886" w:author="Lilian Biber" w:date="2018-08-06T17:05:00Z"/>
                <w:szCs w:val="22"/>
                <w:lang w:val="en-US"/>
              </w:rPr>
            </w:pPr>
            <w:ins w:id="2887" w:author="Lilian Biber" w:date="2018-08-06T17:05:00Z">
              <w:r>
                <w:rPr>
                  <w:szCs w:val="22"/>
                  <w:lang w:val="en-US"/>
                </w:rPr>
                <w:t>E</w:t>
              </w:r>
            </w:ins>
          </w:p>
        </w:tc>
        <w:tc>
          <w:tcPr>
            <w:tcW w:w="2912" w:type="dxa"/>
            <w:tcPrChange w:id="2888" w:author="Lilian Biber" w:date="2018-08-06T17:16:00Z">
              <w:tcPr>
                <w:tcW w:w="2912" w:type="dxa"/>
              </w:tcPr>
            </w:tcPrChange>
          </w:tcPr>
          <w:p w14:paraId="4DCB2920" w14:textId="77777777" w:rsidR="00583BCA" w:rsidRDefault="00583BCA" w:rsidP="007A553E">
            <w:pPr>
              <w:autoSpaceDE w:val="0"/>
              <w:autoSpaceDN w:val="0"/>
              <w:adjustRightInd w:val="0"/>
              <w:rPr>
                <w:ins w:id="2889" w:author="Lilian Biber" w:date="2018-08-06T17:05:00Z"/>
                <w:szCs w:val="22"/>
                <w:lang w:val="en-US"/>
              </w:rPr>
            </w:pPr>
            <w:ins w:id="2890" w:author="Lilian Biber" w:date="2018-08-06T17:05:00Z">
              <w:r>
                <w:rPr>
                  <w:szCs w:val="22"/>
                  <w:lang w:val="en-US"/>
                </w:rPr>
                <w:t>L</w:t>
              </w:r>
            </w:ins>
          </w:p>
        </w:tc>
      </w:tr>
      <w:tr w:rsidR="00482F5D" w14:paraId="3068910D" w14:textId="77777777" w:rsidTr="00482F5D">
        <w:trPr>
          <w:ins w:id="2891" w:author="Lilian Biber" w:date="2018-08-06T17:05:00Z"/>
        </w:trPr>
        <w:tc>
          <w:tcPr>
            <w:tcW w:w="1980" w:type="dxa"/>
            <w:tcPrChange w:id="2892" w:author="Lilian Biber" w:date="2018-08-06T17:16:00Z">
              <w:tcPr>
                <w:tcW w:w="1980" w:type="dxa"/>
              </w:tcPr>
            </w:tcPrChange>
          </w:tcPr>
          <w:p w14:paraId="37C2496C" w14:textId="77777777" w:rsidR="00583BCA" w:rsidRDefault="00583BCA" w:rsidP="007A553E">
            <w:pPr>
              <w:autoSpaceDE w:val="0"/>
              <w:autoSpaceDN w:val="0"/>
              <w:adjustRightInd w:val="0"/>
              <w:rPr>
                <w:ins w:id="2893" w:author="Lilian Biber" w:date="2018-08-06T17:05:00Z"/>
                <w:szCs w:val="22"/>
                <w:lang w:val="en-US"/>
              </w:rPr>
            </w:pPr>
            <w:ins w:id="2894" w:author="Lilian Biber" w:date="2018-08-06T17:05:00Z">
              <w:r>
                <w:rPr>
                  <w:szCs w:val="22"/>
                  <w:lang w:val="en-US"/>
                </w:rPr>
                <w:t>Strategic</w:t>
              </w:r>
            </w:ins>
          </w:p>
        </w:tc>
        <w:tc>
          <w:tcPr>
            <w:tcW w:w="2912" w:type="dxa"/>
            <w:tcPrChange w:id="2895" w:author="Lilian Biber" w:date="2018-08-06T17:16:00Z">
              <w:tcPr>
                <w:tcW w:w="2912" w:type="dxa"/>
              </w:tcPr>
            </w:tcPrChange>
          </w:tcPr>
          <w:p w14:paraId="338777BF" w14:textId="77777777" w:rsidR="000D7B31" w:rsidRDefault="00EF13A5">
            <w:pPr>
              <w:pStyle w:val="ListParagraph"/>
              <w:numPr>
                <w:ilvl w:val="0"/>
                <w:numId w:val="33"/>
              </w:numPr>
              <w:autoSpaceDE w:val="0"/>
              <w:autoSpaceDN w:val="0"/>
              <w:adjustRightInd w:val="0"/>
              <w:ind w:left="239" w:hanging="239"/>
              <w:rPr>
                <w:ins w:id="2896" w:author="Lilian Biber" w:date="2018-08-06T17:08:00Z"/>
                <w:rFonts w:ascii="Avenir Next" w:hAnsi="Avenir Next" w:cs="Avenir Next"/>
                <w:color w:val="000000"/>
                <w:sz w:val="20"/>
                <w:szCs w:val="20"/>
                <w:lang w:val="en-US" w:eastAsia="en-GB"/>
                <w:rPrChange w:id="2897" w:author="Lilian Biber" w:date="2018-08-06T17:15:00Z">
                  <w:rPr>
                    <w:ins w:id="2898" w:author="Lilian Biber" w:date="2018-08-06T17:08:00Z"/>
                    <w:b/>
                    <w:szCs w:val="28"/>
                    <w:lang w:val="en-US" w:eastAsia="en-GB"/>
                  </w:rPr>
                </w:rPrChange>
              </w:rPr>
              <w:pPrChange w:id="2899" w:author="Lilian Biber" w:date="2018-08-06T17:15:00Z">
                <w:pPr>
                  <w:numPr>
                    <w:numId w:val="2"/>
                  </w:numPr>
                  <w:tabs>
                    <w:tab w:val="left" w:pos="1985"/>
                  </w:tabs>
                  <w:autoSpaceDE w:val="0"/>
                  <w:autoSpaceDN w:val="0"/>
                  <w:adjustRightInd w:val="0"/>
                  <w:spacing w:after="240"/>
                  <w:ind w:left="1985" w:hanging="1985"/>
                </w:pPr>
              </w:pPrChange>
            </w:pPr>
            <w:ins w:id="2900" w:author="Lilian Biber" w:date="2018-08-06T17:08:00Z">
              <w:r w:rsidRPr="00EF13A5">
                <w:rPr>
                  <w:rFonts w:ascii="Avenir Next" w:hAnsi="Avenir Next" w:cs="Avenir Next"/>
                  <w:color w:val="000000"/>
                  <w:sz w:val="20"/>
                  <w:szCs w:val="20"/>
                  <w:lang w:val="en-US" w:eastAsia="en-GB"/>
                  <w:rPrChange w:id="2901" w:author="Lilian Biber" w:date="2018-08-06T17:15:00Z">
                    <w:rPr>
                      <w:lang w:val="en-US" w:eastAsia="en-GB"/>
                    </w:rPr>
                  </w:rPrChange>
                </w:rPr>
                <w:t>Develop communication</w:t>
              </w:r>
            </w:ins>
            <w:ins w:id="2902" w:author="Lilian Biber" w:date="2018-08-09T09:26:00Z">
              <w:r w:rsidR="0073424A">
                <w:rPr>
                  <w:rFonts w:ascii="Avenir Next" w:hAnsi="Avenir Next" w:cs="Avenir Next"/>
                  <w:color w:val="000000"/>
                  <w:sz w:val="20"/>
                  <w:szCs w:val="20"/>
                  <w:lang w:val="en-US" w:eastAsia="en-GB"/>
                </w:rPr>
                <w:t>-</w:t>
              </w:r>
            </w:ins>
            <w:ins w:id="2903" w:author="Lilian Biber" w:date="2018-08-06T17:08:00Z">
              <w:r w:rsidRPr="00EF13A5">
                <w:rPr>
                  <w:rFonts w:ascii="Avenir Next" w:hAnsi="Avenir Next" w:cs="Avenir Next"/>
                  <w:color w:val="000000"/>
                  <w:sz w:val="20"/>
                  <w:szCs w:val="20"/>
                  <w:lang w:val="en-US" w:eastAsia="en-GB"/>
                  <w:rPrChange w:id="2904" w:author="Lilian Biber" w:date="2018-08-06T17:15:00Z">
                    <w:rPr>
                      <w:lang w:val="en-US" w:eastAsia="en-GB"/>
                    </w:rPr>
                  </w:rPrChange>
                </w:rPr>
                <w:t xml:space="preserve"> and other procedures</w:t>
              </w:r>
            </w:ins>
          </w:p>
          <w:p w14:paraId="6F09A71C" w14:textId="77777777" w:rsidR="000D7B31" w:rsidRDefault="00EF13A5">
            <w:pPr>
              <w:pStyle w:val="ListParagraph"/>
              <w:numPr>
                <w:ilvl w:val="0"/>
                <w:numId w:val="33"/>
              </w:numPr>
              <w:autoSpaceDE w:val="0"/>
              <w:autoSpaceDN w:val="0"/>
              <w:adjustRightInd w:val="0"/>
              <w:ind w:left="239" w:hanging="239"/>
              <w:rPr>
                <w:ins w:id="2905" w:author="Lilian Biber" w:date="2018-08-06T17:10:00Z"/>
                <w:sz w:val="20"/>
                <w:szCs w:val="20"/>
                <w:lang w:val="en-US"/>
                <w:rPrChange w:id="2906" w:author="Lilian Biber" w:date="2018-08-06T17:15:00Z">
                  <w:rPr>
                    <w:ins w:id="2907" w:author="Lilian Biber" w:date="2018-08-06T17:10:00Z"/>
                    <w:rFonts w:ascii="Avenir Next" w:hAnsi="Avenir Next" w:cs="Avenir Next"/>
                    <w:b/>
                    <w:color w:val="000000"/>
                    <w:szCs w:val="22"/>
                    <w:lang w:val="nl-NL" w:eastAsia="en-GB"/>
                  </w:rPr>
                </w:rPrChange>
              </w:rPr>
              <w:pPrChange w:id="2908" w:author="Lilian Biber" w:date="2018-08-06T17:15:00Z">
                <w:pPr>
                  <w:numPr>
                    <w:numId w:val="2"/>
                  </w:numPr>
                  <w:tabs>
                    <w:tab w:val="left" w:pos="1985"/>
                  </w:tabs>
                  <w:autoSpaceDE w:val="0"/>
                  <w:autoSpaceDN w:val="0"/>
                  <w:adjustRightInd w:val="0"/>
                  <w:spacing w:after="240"/>
                  <w:ind w:left="1985" w:hanging="1985"/>
                </w:pPr>
              </w:pPrChange>
            </w:pPr>
            <w:ins w:id="2909" w:author="Lilian Biber" w:date="2018-08-06T17:08:00Z">
              <w:r w:rsidRPr="00EF13A5">
                <w:rPr>
                  <w:rFonts w:ascii="Avenir Next" w:hAnsi="Avenir Next" w:cs="Avenir Next"/>
                  <w:color w:val="000000"/>
                  <w:sz w:val="20"/>
                  <w:szCs w:val="20"/>
                  <w:lang w:val="nl-NL" w:eastAsia="en-GB"/>
                  <w:rPrChange w:id="2910" w:author="Lilian Biber" w:date="2018-08-06T17:15:00Z">
                    <w:rPr>
                      <w:lang w:val="nl-NL" w:eastAsia="en-GB"/>
                    </w:rPr>
                  </w:rPrChange>
                </w:rPr>
                <w:t>Design emergency procedures</w:t>
              </w:r>
            </w:ins>
          </w:p>
          <w:p w14:paraId="605CDD5F" w14:textId="77777777" w:rsidR="000D7B31" w:rsidRDefault="00EF13A5">
            <w:pPr>
              <w:pStyle w:val="ListParagraph"/>
              <w:numPr>
                <w:ilvl w:val="0"/>
                <w:numId w:val="33"/>
              </w:numPr>
              <w:autoSpaceDE w:val="0"/>
              <w:autoSpaceDN w:val="0"/>
              <w:adjustRightInd w:val="0"/>
              <w:ind w:left="239" w:hanging="239"/>
              <w:rPr>
                <w:ins w:id="2911" w:author="Lilian Biber" w:date="2018-08-06T17:15:00Z"/>
                <w:sz w:val="20"/>
                <w:szCs w:val="20"/>
                <w:lang w:val="en-US"/>
                <w:rPrChange w:id="2912" w:author="Lilian Biber" w:date="2018-08-06T17:15:00Z">
                  <w:rPr>
                    <w:ins w:id="2913" w:author="Lilian Biber" w:date="2018-08-06T17:15:00Z"/>
                    <w:rFonts w:ascii="Avenir Next" w:hAnsi="Avenir Next" w:cs="Avenir Next"/>
                    <w:b/>
                    <w:color w:val="000000"/>
                    <w:szCs w:val="22"/>
                    <w:lang w:val="nl-NL" w:eastAsia="en-GB"/>
                  </w:rPr>
                </w:rPrChange>
              </w:rPr>
              <w:pPrChange w:id="2914" w:author="Lilian Biber" w:date="2018-08-06T17:15:00Z">
                <w:pPr>
                  <w:numPr>
                    <w:numId w:val="2"/>
                  </w:numPr>
                  <w:tabs>
                    <w:tab w:val="left" w:pos="1985"/>
                  </w:tabs>
                  <w:autoSpaceDE w:val="0"/>
                  <w:autoSpaceDN w:val="0"/>
                  <w:adjustRightInd w:val="0"/>
                  <w:spacing w:after="240"/>
                  <w:ind w:left="1985" w:hanging="1985"/>
                </w:pPr>
              </w:pPrChange>
            </w:pPr>
            <w:ins w:id="2915" w:author="Lilian Biber" w:date="2018-08-06T17:10:00Z">
              <w:r w:rsidRPr="00EF13A5">
                <w:rPr>
                  <w:rFonts w:ascii="Avenir Next" w:hAnsi="Avenir Next" w:cs="Avenir Next"/>
                  <w:color w:val="000000"/>
                  <w:sz w:val="20"/>
                  <w:szCs w:val="20"/>
                  <w:lang w:val="nl-NL" w:eastAsia="en-GB"/>
                  <w:rPrChange w:id="2916" w:author="Lilian Biber" w:date="2018-08-06T17:15:00Z">
                    <w:rPr>
                      <w:rFonts w:ascii="Avenir Next" w:hAnsi="Avenir Next" w:cs="Avenir Next"/>
                      <w:color w:val="000000"/>
                      <w:szCs w:val="22"/>
                      <w:lang w:val="nl-NL" w:eastAsia="en-GB"/>
                    </w:rPr>
                  </w:rPrChange>
                </w:rPr>
                <w:t>Design emergency procedures</w:t>
              </w:r>
            </w:ins>
          </w:p>
          <w:p w14:paraId="65A57D9F" w14:textId="77777777" w:rsidR="000D7B31" w:rsidRDefault="00EF13A5">
            <w:pPr>
              <w:pStyle w:val="ListParagraph"/>
              <w:numPr>
                <w:ilvl w:val="0"/>
                <w:numId w:val="33"/>
              </w:numPr>
              <w:autoSpaceDE w:val="0"/>
              <w:autoSpaceDN w:val="0"/>
              <w:adjustRightInd w:val="0"/>
              <w:ind w:left="239" w:hanging="239"/>
              <w:rPr>
                <w:ins w:id="2917" w:author="Lilian Biber" w:date="2018-08-06T17:05:00Z"/>
                <w:b/>
                <w:szCs w:val="22"/>
                <w:lang w:val="en-US"/>
              </w:rPr>
              <w:pPrChange w:id="2918" w:author="Lilian Biber" w:date="2018-08-06T17:15:00Z">
                <w:pPr>
                  <w:numPr>
                    <w:numId w:val="2"/>
                  </w:numPr>
                  <w:tabs>
                    <w:tab w:val="left" w:pos="1985"/>
                  </w:tabs>
                  <w:autoSpaceDE w:val="0"/>
                  <w:autoSpaceDN w:val="0"/>
                  <w:adjustRightInd w:val="0"/>
                  <w:spacing w:after="240"/>
                  <w:ind w:left="1985" w:hanging="1985"/>
                </w:pPr>
              </w:pPrChange>
            </w:pPr>
            <w:ins w:id="2919" w:author="Lilian Biber" w:date="2018-08-06T17:15:00Z">
              <w:r w:rsidRPr="00EF13A5">
                <w:rPr>
                  <w:rFonts w:ascii="Avenir Next" w:hAnsi="Avenir Next" w:cs="Avenir Next"/>
                  <w:color w:val="000000"/>
                  <w:sz w:val="20"/>
                  <w:szCs w:val="20"/>
                  <w:lang w:val="en-US" w:eastAsia="en-GB"/>
                  <w:rPrChange w:id="2920" w:author="Lilian Biber" w:date="2018-08-06T17:15:00Z">
                    <w:rPr>
                      <w:rFonts w:ascii="Avenir Next" w:hAnsi="Avenir Next" w:cs="Avenir Next"/>
                      <w:color w:val="000000"/>
                      <w:szCs w:val="22"/>
                      <w:lang w:val="en-US" w:eastAsia="en-GB"/>
                    </w:rPr>
                  </w:rPrChange>
                </w:rPr>
                <w:t>Overseeing the development of procedures in accordance to IMO and IALA guidelines / rules</w:t>
              </w:r>
            </w:ins>
          </w:p>
        </w:tc>
        <w:tc>
          <w:tcPr>
            <w:tcW w:w="2912" w:type="dxa"/>
            <w:tcPrChange w:id="2921" w:author="Lilian Biber" w:date="2018-08-06T17:16:00Z">
              <w:tcPr>
                <w:tcW w:w="2912" w:type="dxa"/>
              </w:tcPr>
            </w:tcPrChange>
          </w:tcPr>
          <w:p w14:paraId="18D11D1F" w14:textId="77777777" w:rsidR="00583BCA" w:rsidRPr="0073424A" w:rsidRDefault="00EF13A5" w:rsidP="007A553E">
            <w:pPr>
              <w:numPr>
                <w:ilvl w:val="0"/>
                <w:numId w:val="2"/>
              </w:numPr>
              <w:tabs>
                <w:tab w:val="left" w:pos="1985"/>
              </w:tabs>
              <w:autoSpaceDE w:val="0"/>
              <w:autoSpaceDN w:val="0"/>
              <w:adjustRightInd w:val="0"/>
              <w:spacing w:after="240"/>
              <w:ind w:left="1985" w:hanging="1985"/>
              <w:rPr>
                <w:ins w:id="2922" w:author="Lilian Biber" w:date="2018-08-06T17:12:00Z"/>
                <w:rFonts w:ascii="Avenir Next" w:hAnsi="Avenir Next" w:cs="Avenir Next"/>
                <w:color w:val="000000"/>
                <w:szCs w:val="22"/>
                <w:lang w:val="en-US" w:eastAsia="en-GB"/>
                <w:rPrChange w:id="2923" w:author="Lilian Biber" w:date="2018-08-09T09:23:00Z">
                  <w:rPr>
                    <w:ins w:id="2924" w:author="Lilian Biber" w:date="2018-08-06T17:12:00Z"/>
                    <w:rFonts w:ascii="Avenir Next" w:hAnsi="Avenir Next" w:cs="Avenir Next"/>
                    <w:b/>
                    <w:color w:val="000000"/>
                    <w:szCs w:val="22"/>
                    <w:lang w:val="nl-NL" w:eastAsia="en-GB"/>
                  </w:rPr>
                </w:rPrChange>
              </w:rPr>
            </w:pPr>
            <w:ins w:id="2925" w:author="Lilian Biber" w:date="2018-08-06T17:11:00Z">
              <w:r w:rsidRPr="00EF13A5">
                <w:rPr>
                  <w:rFonts w:ascii="Avenir Next" w:hAnsi="Avenir Next" w:cs="Avenir Next"/>
                  <w:color w:val="000000"/>
                  <w:szCs w:val="22"/>
                  <w:lang w:val="en-US" w:eastAsia="en-GB"/>
                  <w:rPrChange w:id="2926" w:author="Lilian Biber" w:date="2018-08-09T09:23:00Z">
                    <w:rPr>
                      <w:rFonts w:ascii="Avenir Next" w:hAnsi="Avenir Next" w:cs="Avenir Next"/>
                      <w:color w:val="000000"/>
                      <w:szCs w:val="22"/>
                      <w:lang w:val="nl-NL" w:eastAsia="en-GB"/>
                    </w:rPr>
                  </w:rPrChange>
                </w:rPr>
                <w:t>Purchase new equipment</w:t>
              </w:r>
            </w:ins>
          </w:p>
          <w:p w14:paraId="2956F85E" w14:textId="77777777" w:rsidR="00583BCA" w:rsidRDefault="00583BCA" w:rsidP="007A553E">
            <w:pPr>
              <w:autoSpaceDE w:val="0"/>
              <w:autoSpaceDN w:val="0"/>
              <w:adjustRightInd w:val="0"/>
              <w:rPr>
                <w:ins w:id="2927" w:author="Lilian Biber" w:date="2018-08-06T17:19:00Z"/>
                <w:rFonts w:ascii="Avenir Next" w:hAnsi="Avenir Next" w:cs="Avenir Next"/>
                <w:color w:val="000000"/>
                <w:szCs w:val="22"/>
                <w:lang w:val="en-US" w:eastAsia="en-GB"/>
              </w:rPr>
            </w:pPr>
            <w:ins w:id="2928" w:author="Lilian Biber" w:date="2018-08-06T17:12:00Z">
              <w:r w:rsidRPr="00021187">
                <w:rPr>
                  <w:rFonts w:ascii="Avenir Next" w:hAnsi="Avenir Next" w:cs="Avenir Next"/>
                  <w:color w:val="000000"/>
                  <w:szCs w:val="22"/>
                  <w:lang w:val="en-US" w:eastAsia="en-GB"/>
                </w:rPr>
                <w:t>Involved in setup of traffic planning system</w:t>
              </w:r>
            </w:ins>
          </w:p>
          <w:p w14:paraId="0882FA47" w14:textId="77777777" w:rsidR="00482F5D" w:rsidRDefault="00482F5D" w:rsidP="007A553E">
            <w:pPr>
              <w:autoSpaceDE w:val="0"/>
              <w:autoSpaceDN w:val="0"/>
              <w:adjustRightInd w:val="0"/>
              <w:rPr>
                <w:ins w:id="2929" w:author="Lilian Biber" w:date="2018-08-06T17:22:00Z"/>
                <w:rFonts w:ascii="Avenir Next" w:hAnsi="Avenir Next" w:cs="Avenir Next"/>
                <w:color w:val="000000"/>
                <w:szCs w:val="22"/>
                <w:lang w:val="en-US" w:eastAsia="en-GB"/>
              </w:rPr>
            </w:pPr>
            <w:ins w:id="2930" w:author="Lilian Biber" w:date="2018-08-06T17:19:00Z">
              <w:r>
                <w:rPr>
                  <w:rFonts w:ascii="Avenir Next" w:hAnsi="Avenir Next" w:cs="Avenir Next"/>
                  <w:color w:val="000000"/>
                  <w:szCs w:val="22"/>
                  <w:lang w:val="en-US" w:eastAsia="en-GB"/>
                </w:rPr>
                <w:t>Ensuring that training facilities are operational</w:t>
              </w:r>
            </w:ins>
          </w:p>
          <w:p w14:paraId="23C83E40" w14:textId="77777777" w:rsidR="00482F5D" w:rsidRDefault="00482F5D" w:rsidP="007A553E">
            <w:pPr>
              <w:autoSpaceDE w:val="0"/>
              <w:autoSpaceDN w:val="0"/>
              <w:adjustRightInd w:val="0"/>
              <w:rPr>
                <w:ins w:id="2931" w:author="Lilian Biber" w:date="2018-08-06T17:31:00Z"/>
                <w:rFonts w:ascii="Avenir Next" w:hAnsi="Avenir Next" w:cs="Avenir Next"/>
                <w:color w:val="000000"/>
                <w:szCs w:val="22"/>
                <w:lang w:val="en-US" w:eastAsia="en-GB"/>
              </w:rPr>
            </w:pPr>
            <w:ins w:id="2932" w:author="Lilian Biber" w:date="2018-08-06T17:23:00Z">
              <w:r w:rsidRPr="000702C1">
                <w:rPr>
                  <w:rFonts w:ascii="Avenir Next" w:hAnsi="Avenir Next" w:cs="Avenir Next"/>
                  <w:color w:val="000000"/>
                  <w:szCs w:val="22"/>
                  <w:lang w:val="en-US" w:eastAsia="en-GB"/>
                </w:rPr>
                <w:t>Enter contract with suppliers in coordination with purchase department</w:t>
              </w:r>
            </w:ins>
          </w:p>
          <w:p w14:paraId="5408E987" w14:textId="77777777" w:rsidR="00D0026A" w:rsidRPr="0073424A" w:rsidRDefault="00EF13A5" w:rsidP="007A553E">
            <w:pPr>
              <w:numPr>
                <w:ilvl w:val="0"/>
                <w:numId w:val="2"/>
              </w:numPr>
              <w:tabs>
                <w:tab w:val="left" w:pos="1985"/>
              </w:tabs>
              <w:autoSpaceDE w:val="0"/>
              <w:autoSpaceDN w:val="0"/>
              <w:adjustRightInd w:val="0"/>
              <w:spacing w:after="240"/>
              <w:ind w:left="1985" w:hanging="1985"/>
              <w:rPr>
                <w:ins w:id="2933" w:author="Lilian Biber" w:date="2018-08-06T17:38:00Z"/>
                <w:rFonts w:ascii="Avenir Next" w:hAnsi="Avenir Next" w:cs="Avenir Next"/>
                <w:color w:val="000000"/>
                <w:szCs w:val="22"/>
                <w:lang w:val="en-US" w:eastAsia="en-GB"/>
                <w:rPrChange w:id="2934" w:author="Lilian Biber" w:date="2018-08-09T09:23:00Z">
                  <w:rPr>
                    <w:ins w:id="2935" w:author="Lilian Biber" w:date="2018-08-06T17:38:00Z"/>
                    <w:rFonts w:ascii="Avenir Next" w:hAnsi="Avenir Next" w:cs="Avenir Next"/>
                    <w:b/>
                    <w:color w:val="000000"/>
                    <w:szCs w:val="22"/>
                    <w:lang w:val="nl-NL" w:eastAsia="en-GB"/>
                  </w:rPr>
                </w:rPrChange>
              </w:rPr>
            </w:pPr>
            <w:ins w:id="2936" w:author="Lilian Biber" w:date="2018-08-06T17:31:00Z">
              <w:r w:rsidRPr="00EF13A5">
                <w:rPr>
                  <w:rFonts w:ascii="Avenir Next" w:hAnsi="Avenir Next" w:cs="Avenir Next"/>
                  <w:color w:val="000000"/>
                  <w:szCs w:val="22"/>
                  <w:lang w:val="en-US" w:eastAsia="en-GB"/>
                  <w:rPrChange w:id="2937" w:author="Lilian Biber" w:date="2018-08-09T09:23:00Z">
                    <w:rPr>
                      <w:rFonts w:ascii="Avenir Next" w:hAnsi="Avenir Next" w:cs="Avenir Next"/>
                      <w:color w:val="000000"/>
                      <w:szCs w:val="22"/>
                      <w:lang w:val="nl-NL" w:eastAsia="en-GB"/>
                    </w:rPr>
                  </w:rPrChange>
                </w:rPr>
                <w:t>Negotiate budget for equipment</w:t>
              </w:r>
            </w:ins>
          </w:p>
          <w:p w14:paraId="74F3B66F" w14:textId="77777777" w:rsidR="00A552EC" w:rsidRDefault="00A552EC" w:rsidP="007A553E">
            <w:pPr>
              <w:autoSpaceDE w:val="0"/>
              <w:autoSpaceDN w:val="0"/>
              <w:adjustRightInd w:val="0"/>
              <w:rPr>
                <w:ins w:id="2938" w:author="Lilian Biber" w:date="2018-08-06T17:19:00Z"/>
                <w:rFonts w:ascii="Avenir Next" w:hAnsi="Avenir Next" w:cs="Avenir Next"/>
                <w:color w:val="000000"/>
                <w:szCs w:val="22"/>
                <w:lang w:val="en-US" w:eastAsia="en-GB"/>
              </w:rPr>
            </w:pPr>
            <w:ins w:id="2939" w:author="Lilian Biber" w:date="2018-08-06T17:38:00Z">
              <w:r w:rsidRPr="00E570FE">
                <w:rPr>
                  <w:rFonts w:ascii="Avenir Next" w:hAnsi="Avenir Next" w:cs="Avenir Next"/>
                  <w:color w:val="000000"/>
                  <w:szCs w:val="22"/>
                  <w:lang w:val="en-US" w:eastAsia="en-GB"/>
                </w:rPr>
                <w:t>Negotiate equipment maintenance contacts with supplier in cooperation with purchasing department</w:t>
              </w:r>
            </w:ins>
          </w:p>
          <w:p w14:paraId="44AAAAB9" w14:textId="77777777" w:rsidR="00482F5D" w:rsidRPr="00583BCA" w:rsidRDefault="00482F5D" w:rsidP="007A553E">
            <w:pPr>
              <w:autoSpaceDE w:val="0"/>
              <w:autoSpaceDN w:val="0"/>
              <w:adjustRightInd w:val="0"/>
              <w:rPr>
                <w:ins w:id="2940" w:author="Lilian Biber" w:date="2018-08-06T17:11:00Z"/>
                <w:rFonts w:ascii="Avenir Next" w:hAnsi="Avenir Next" w:cs="Avenir Next"/>
                <w:color w:val="000000"/>
                <w:szCs w:val="22"/>
                <w:lang w:val="en-US" w:eastAsia="en-GB"/>
                <w:rPrChange w:id="2941" w:author="Lilian Biber" w:date="2018-08-06T17:12:00Z">
                  <w:rPr>
                    <w:ins w:id="2942" w:author="Lilian Biber" w:date="2018-08-06T17:11:00Z"/>
                    <w:rFonts w:ascii="Avenir Next" w:hAnsi="Avenir Next" w:cs="Avenir Next"/>
                    <w:color w:val="000000"/>
                    <w:szCs w:val="22"/>
                    <w:lang w:val="nl-NL" w:eastAsia="en-GB"/>
                  </w:rPr>
                </w:rPrChange>
              </w:rPr>
            </w:pPr>
          </w:p>
          <w:p w14:paraId="62645259" w14:textId="77777777" w:rsidR="00583BCA" w:rsidRDefault="00583BCA" w:rsidP="007A553E">
            <w:pPr>
              <w:autoSpaceDE w:val="0"/>
              <w:autoSpaceDN w:val="0"/>
              <w:adjustRightInd w:val="0"/>
              <w:rPr>
                <w:ins w:id="2943" w:author="Lilian Biber" w:date="2018-08-06T17:05:00Z"/>
                <w:szCs w:val="22"/>
                <w:lang w:val="en-US"/>
              </w:rPr>
            </w:pPr>
          </w:p>
        </w:tc>
        <w:tc>
          <w:tcPr>
            <w:tcW w:w="2912" w:type="dxa"/>
            <w:tcPrChange w:id="2944" w:author="Lilian Biber" w:date="2018-08-06T17:16:00Z">
              <w:tcPr>
                <w:tcW w:w="2912" w:type="dxa"/>
              </w:tcPr>
            </w:tcPrChange>
          </w:tcPr>
          <w:p w14:paraId="3DB803B0" w14:textId="77777777" w:rsidR="00583BCA" w:rsidRDefault="00583BCA" w:rsidP="007A553E">
            <w:pPr>
              <w:autoSpaceDE w:val="0"/>
              <w:autoSpaceDN w:val="0"/>
              <w:adjustRightInd w:val="0"/>
              <w:rPr>
                <w:ins w:id="2945" w:author="Lilian Biber" w:date="2018-08-06T17:11:00Z"/>
                <w:rFonts w:ascii="Avenir Next" w:hAnsi="Avenir Next" w:cs="Avenir Next"/>
                <w:color w:val="000000"/>
                <w:szCs w:val="22"/>
                <w:lang w:val="en-US" w:eastAsia="en-GB"/>
              </w:rPr>
            </w:pPr>
            <w:ins w:id="2946" w:author="Lilian Biber" w:date="2018-08-06T17:07:00Z">
              <w:r w:rsidRPr="000702C1">
                <w:rPr>
                  <w:rFonts w:ascii="Avenir Next" w:hAnsi="Avenir Next" w:cs="Avenir Next"/>
                  <w:color w:val="000000"/>
                  <w:szCs w:val="22"/>
                  <w:lang w:val="en-US" w:eastAsia="en-GB"/>
                </w:rPr>
                <w:t>Enter contract with suppliers in coordination with purchase department</w:t>
              </w:r>
            </w:ins>
          </w:p>
          <w:p w14:paraId="57724B3B" w14:textId="77777777" w:rsidR="00583BCA" w:rsidRDefault="00583BCA" w:rsidP="007A553E">
            <w:pPr>
              <w:autoSpaceDE w:val="0"/>
              <w:autoSpaceDN w:val="0"/>
              <w:adjustRightInd w:val="0"/>
              <w:rPr>
                <w:ins w:id="2947" w:author="Lilian Biber" w:date="2018-08-06T17:20:00Z"/>
                <w:rFonts w:ascii="Avenir Next" w:hAnsi="Avenir Next" w:cs="Avenir Next"/>
                <w:color w:val="000000"/>
                <w:szCs w:val="22"/>
                <w:lang w:val="en-US" w:eastAsia="en-GB"/>
              </w:rPr>
            </w:pPr>
            <w:ins w:id="2948" w:author="Lilian Biber" w:date="2018-08-06T17:11:00Z">
              <w:r w:rsidRPr="00AD4C3A">
                <w:rPr>
                  <w:rFonts w:ascii="Avenir Next" w:hAnsi="Avenir Next" w:cs="Avenir Next"/>
                  <w:color w:val="000000"/>
                  <w:szCs w:val="22"/>
                  <w:lang w:val="en-US" w:eastAsia="en-GB"/>
                </w:rPr>
                <w:t>Ensuring that the aims and objectives of the VTS are met at all times</w:t>
              </w:r>
            </w:ins>
          </w:p>
          <w:p w14:paraId="56BCFD89" w14:textId="77777777" w:rsidR="00482F5D" w:rsidRDefault="00482F5D" w:rsidP="007A553E">
            <w:pPr>
              <w:autoSpaceDE w:val="0"/>
              <w:autoSpaceDN w:val="0"/>
              <w:adjustRightInd w:val="0"/>
              <w:rPr>
                <w:ins w:id="2949" w:author="Lilian Biber" w:date="2018-08-06T17:27:00Z"/>
                <w:rFonts w:ascii="Avenir Next" w:hAnsi="Avenir Next" w:cs="Avenir Next"/>
                <w:color w:val="000000"/>
                <w:szCs w:val="22"/>
                <w:lang w:val="en-US" w:eastAsia="en-GB"/>
              </w:rPr>
            </w:pPr>
            <w:ins w:id="2950" w:author="Lilian Biber" w:date="2018-08-06T17:20:00Z">
              <w:r>
                <w:rPr>
                  <w:rFonts w:ascii="Avenir Next" w:hAnsi="Avenir Next" w:cs="Avenir Next"/>
                  <w:color w:val="000000"/>
                  <w:szCs w:val="22"/>
                  <w:lang w:val="en-US" w:eastAsia="en-GB"/>
                </w:rPr>
                <w:t>Risk management analysis</w:t>
              </w:r>
            </w:ins>
          </w:p>
          <w:p w14:paraId="2B574836" w14:textId="77777777" w:rsidR="00D0026A" w:rsidRPr="0073424A" w:rsidRDefault="00EF13A5" w:rsidP="007A553E">
            <w:pPr>
              <w:autoSpaceDE w:val="0"/>
              <w:autoSpaceDN w:val="0"/>
              <w:adjustRightInd w:val="0"/>
              <w:rPr>
                <w:ins w:id="2951" w:author="Lilian Biber" w:date="2018-08-06T17:28:00Z"/>
                <w:rFonts w:ascii="Avenir Next" w:hAnsi="Avenir Next" w:cs="Avenir Next"/>
                <w:color w:val="000000"/>
                <w:szCs w:val="22"/>
                <w:lang w:val="en-US" w:eastAsia="en-GB"/>
                <w:rPrChange w:id="2952" w:author="Lilian Biber" w:date="2018-08-09T09:23:00Z">
                  <w:rPr>
                    <w:ins w:id="2953" w:author="Lilian Biber" w:date="2018-08-06T17:28:00Z"/>
                    <w:rFonts w:ascii="Avenir Next" w:hAnsi="Avenir Next" w:cs="Avenir Next"/>
                    <w:color w:val="000000"/>
                    <w:szCs w:val="22"/>
                    <w:lang w:val="nl-NL" w:eastAsia="en-GB"/>
                  </w:rPr>
                </w:rPrChange>
              </w:rPr>
            </w:pPr>
            <w:ins w:id="2954" w:author="Lilian Biber" w:date="2018-08-06T17:27:00Z">
              <w:r w:rsidRPr="00EF13A5">
                <w:rPr>
                  <w:rFonts w:ascii="Avenir Next" w:hAnsi="Avenir Next" w:cs="Avenir Next"/>
                  <w:color w:val="000000"/>
                  <w:szCs w:val="22"/>
                  <w:lang w:val="en-US" w:eastAsia="en-GB"/>
                  <w:rPrChange w:id="2955" w:author="Lilian Biber" w:date="2018-08-09T09:23:00Z">
                    <w:rPr>
                      <w:rFonts w:ascii="Avenir Next" w:hAnsi="Avenir Next" w:cs="Avenir Next"/>
                      <w:color w:val="000000"/>
                      <w:szCs w:val="22"/>
                      <w:lang w:val="nl-NL" w:eastAsia="en-GB"/>
                    </w:rPr>
                  </w:rPrChange>
                </w:rPr>
                <w:t>Evaluate safety data</w:t>
              </w:r>
            </w:ins>
          </w:p>
          <w:p w14:paraId="4E7A187B" w14:textId="77777777" w:rsidR="00D0026A" w:rsidRDefault="00D0026A" w:rsidP="007A553E">
            <w:pPr>
              <w:autoSpaceDE w:val="0"/>
              <w:autoSpaceDN w:val="0"/>
              <w:adjustRightInd w:val="0"/>
              <w:rPr>
                <w:ins w:id="2956" w:author="Lilian Biber" w:date="2018-08-06T17:39:00Z"/>
                <w:rFonts w:ascii="Avenir Next" w:hAnsi="Avenir Next" w:cs="Avenir Next"/>
                <w:color w:val="000000"/>
                <w:szCs w:val="22"/>
                <w:lang w:val="en-US" w:eastAsia="en-GB"/>
              </w:rPr>
            </w:pPr>
            <w:ins w:id="2957" w:author="Lilian Biber" w:date="2018-08-06T17:28:00Z">
              <w:r w:rsidRPr="00C05E9D">
                <w:rPr>
                  <w:rFonts w:ascii="Avenir Next" w:hAnsi="Avenir Next" w:cs="Avenir Next"/>
                  <w:color w:val="000000"/>
                  <w:szCs w:val="22"/>
                  <w:lang w:val="en-US" w:eastAsia="en-GB"/>
                </w:rPr>
                <w:t>Presentation of organization on a strategic level</w:t>
              </w:r>
            </w:ins>
          </w:p>
          <w:p w14:paraId="3D0A10DC" w14:textId="77777777" w:rsidR="00A552EC" w:rsidRDefault="00EF13A5" w:rsidP="007A553E">
            <w:pPr>
              <w:autoSpaceDE w:val="0"/>
              <w:autoSpaceDN w:val="0"/>
              <w:adjustRightInd w:val="0"/>
              <w:rPr>
                <w:ins w:id="2958" w:author="Lilian Biber" w:date="2018-08-06T17:28:00Z"/>
                <w:rFonts w:ascii="Avenir Next" w:hAnsi="Avenir Next" w:cs="Avenir Next"/>
                <w:color w:val="000000"/>
                <w:szCs w:val="22"/>
                <w:lang w:val="en-US" w:eastAsia="en-GB"/>
              </w:rPr>
            </w:pPr>
            <w:ins w:id="2959" w:author="Lilian Biber" w:date="2018-08-06T17:39:00Z">
              <w:r w:rsidRPr="00EF13A5">
                <w:rPr>
                  <w:rFonts w:ascii="Avenir Next" w:hAnsi="Avenir Next" w:cs="Avenir Next"/>
                  <w:color w:val="000000"/>
                  <w:szCs w:val="22"/>
                  <w:lang w:val="en-US" w:eastAsia="en-GB"/>
                  <w:rPrChange w:id="2960" w:author="Lilian Biber" w:date="2018-08-09T09:23:00Z">
                    <w:rPr>
                      <w:rFonts w:ascii="Avenir Next" w:hAnsi="Avenir Next" w:cs="Avenir Next"/>
                      <w:color w:val="000000"/>
                      <w:szCs w:val="22"/>
                      <w:lang w:val="nl-NL" w:eastAsia="en-GB"/>
                    </w:rPr>
                  </w:rPrChange>
                </w:rPr>
                <w:t>Develop security policy</w:t>
              </w:r>
            </w:ins>
          </w:p>
          <w:p w14:paraId="46358A29" w14:textId="77777777" w:rsidR="00D0026A" w:rsidRPr="0073424A" w:rsidRDefault="00EF13A5" w:rsidP="007A553E">
            <w:pPr>
              <w:autoSpaceDE w:val="0"/>
              <w:autoSpaceDN w:val="0"/>
              <w:adjustRightInd w:val="0"/>
              <w:rPr>
                <w:ins w:id="2961" w:author="Lilian Biber" w:date="2018-08-06T17:30:00Z"/>
                <w:rFonts w:ascii="Avenir Next" w:hAnsi="Avenir Next" w:cs="Avenir Next"/>
                <w:color w:val="000000"/>
                <w:szCs w:val="22"/>
                <w:lang w:val="en-US" w:eastAsia="en-GB"/>
                <w:rPrChange w:id="2962" w:author="Lilian Biber" w:date="2018-08-09T09:23:00Z">
                  <w:rPr>
                    <w:ins w:id="2963" w:author="Lilian Biber" w:date="2018-08-06T17:30:00Z"/>
                    <w:rFonts w:ascii="Avenir Next" w:hAnsi="Avenir Next" w:cs="Avenir Next"/>
                    <w:color w:val="000000"/>
                    <w:szCs w:val="22"/>
                    <w:lang w:val="nl-NL" w:eastAsia="en-GB"/>
                  </w:rPr>
                </w:rPrChange>
              </w:rPr>
            </w:pPr>
            <w:ins w:id="2964" w:author="Lilian Biber" w:date="2018-08-06T17:28:00Z">
              <w:r w:rsidRPr="00EF13A5">
                <w:rPr>
                  <w:rFonts w:ascii="Avenir Next" w:hAnsi="Avenir Next" w:cs="Avenir Next"/>
                  <w:color w:val="000000"/>
                  <w:szCs w:val="22"/>
                  <w:lang w:val="en-US" w:eastAsia="en-GB"/>
                  <w:rPrChange w:id="2965" w:author="Lilian Biber" w:date="2018-08-09T09:23:00Z">
                    <w:rPr>
                      <w:rFonts w:ascii="Avenir Next" w:hAnsi="Avenir Next" w:cs="Avenir Next"/>
                      <w:color w:val="000000"/>
                      <w:szCs w:val="22"/>
                      <w:lang w:val="nl-NL" w:eastAsia="en-GB"/>
                    </w:rPr>
                  </w:rPrChange>
                </w:rPr>
                <w:t>Development of green policy</w:t>
              </w:r>
            </w:ins>
          </w:p>
          <w:p w14:paraId="0F021041" w14:textId="77777777" w:rsidR="00D0026A" w:rsidRDefault="00D0026A" w:rsidP="007A553E">
            <w:pPr>
              <w:autoSpaceDE w:val="0"/>
              <w:autoSpaceDN w:val="0"/>
              <w:adjustRightInd w:val="0"/>
              <w:rPr>
                <w:ins w:id="2966" w:author="Lilian Biber" w:date="2018-08-06T17:31:00Z"/>
                <w:rFonts w:ascii="Avenir Next" w:hAnsi="Avenir Next" w:cs="Avenir Next"/>
                <w:color w:val="000000"/>
                <w:szCs w:val="22"/>
                <w:lang w:val="en-US" w:eastAsia="en-GB"/>
              </w:rPr>
            </w:pPr>
            <w:ins w:id="2967" w:author="Lilian Biber" w:date="2018-08-06T17:30:00Z">
              <w:r w:rsidRPr="00530FAF">
                <w:rPr>
                  <w:rFonts w:ascii="Avenir Next" w:hAnsi="Avenir Next" w:cs="Avenir Next"/>
                  <w:color w:val="000000"/>
                  <w:szCs w:val="22"/>
                  <w:lang w:val="en-US" w:eastAsia="en-GB"/>
                </w:rPr>
                <w:t>Develop and maintain public relations program</w:t>
              </w:r>
            </w:ins>
          </w:p>
          <w:p w14:paraId="5D363A6B" w14:textId="77777777" w:rsidR="00D0026A" w:rsidRDefault="00D0026A" w:rsidP="007A553E">
            <w:pPr>
              <w:autoSpaceDE w:val="0"/>
              <w:autoSpaceDN w:val="0"/>
              <w:adjustRightInd w:val="0"/>
              <w:rPr>
                <w:ins w:id="2968" w:author="Lilian Biber" w:date="2018-08-06T17:42:00Z"/>
                <w:rFonts w:ascii="Avenir Next" w:hAnsi="Avenir Next" w:cs="Avenir Next"/>
                <w:color w:val="000000"/>
                <w:szCs w:val="22"/>
                <w:lang w:val="en-US" w:eastAsia="en-GB"/>
              </w:rPr>
            </w:pPr>
            <w:ins w:id="2969" w:author="Lilian Biber" w:date="2018-08-06T17:31:00Z">
              <w:r w:rsidRPr="006E0F9B">
                <w:rPr>
                  <w:rFonts w:ascii="Avenir Next" w:hAnsi="Avenir Next" w:cs="Avenir Next"/>
                  <w:color w:val="000000"/>
                  <w:szCs w:val="22"/>
                  <w:lang w:val="en-US" w:eastAsia="en-GB"/>
                </w:rPr>
                <w:t>Development of dangerous cargo policy an pollution control policy</w:t>
              </w:r>
            </w:ins>
          </w:p>
          <w:p w14:paraId="046C0C8B" w14:textId="77777777" w:rsidR="00A552EC" w:rsidRDefault="00A552EC" w:rsidP="007A553E">
            <w:pPr>
              <w:autoSpaceDE w:val="0"/>
              <w:autoSpaceDN w:val="0"/>
              <w:adjustRightInd w:val="0"/>
              <w:rPr>
                <w:ins w:id="2970" w:author="Lilian Biber" w:date="2018-08-06T17:05:00Z"/>
                <w:szCs w:val="22"/>
                <w:lang w:val="en-US"/>
              </w:rPr>
            </w:pPr>
            <w:ins w:id="2971" w:author="Lilian Biber" w:date="2018-08-06T17:42:00Z">
              <w:r w:rsidRPr="00921ACF">
                <w:rPr>
                  <w:rFonts w:ascii="Avenir Next" w:hAnsi="Avenir Next" w:cs="Avenir Next"/>
                  <w:color w:val="000000"/>
                  <w:szCs w:val="22"/>
                  <w:lang w:val="en-US" w:eastAsia="en-GB"/>
                </w:rPr>
                <w:t>Executing and evaluating liaison policy with other organizations</w:t>
              </w:r>
            </w:ins>
          </w:p>
        </w:tc>
        <w:tc>
          <w:tcPr>
            <w:tcW w:w="2912" w:type="dxa"/>
            <w:tcPrChange w:id="2972" w:author="Lilian Biber" w:date="2018-08-06T17:16:00Z">
              <w:tcPr>
                <w:tcW w:w="2912" w:type="dxa"/>
              </w:tcPr>
            </w:tcPrChange>
          </w:tcPr>
          <w:p w14:paraId="4029D2AA" w14:textId="77777777" w:rsidR="00583BCA" w:rsidRPr="0073424A" w:rsidRDefault="00EF13A5" w:rsidP="007A553E">
            <w:pPr>
              <w:autoSpaceDE w:val="0"/>
              <w:autoSpaceDN w:val="0"/>
              <w:adjustRightInd w:val="0"/>
              <w:rPr>
                <w:ins w:id="2973" w:author="Lilian Biber" w:date="2018-08-06T17:13:00Z"/>
                <w:rFonts w:ascii="Avenir Next" w:hAnsi="Avenir Next" w:cs="Avenir Next"/>
                <w:i/>
                <w:iCs/>
                <w:color w:val="000000"/>
                <w:sz w:val="20"/>
                <w:szCs w:val="20"/>
                <w:lang w:val="en-US" w:eastAsia="en-GB"/>
                <w:rPrChange w:id="2974" w:author="Lilian Biber" w:date="2018-08-09T09:23:00Z">
                  <w:rPr>
                    <w:ins w:id="2975" w:author="Lilian Biber" w:date="2018-08-06T17:13:00Z"/>
                    <w:rFonts w:ascii="Avenir Next" w:hAnsi="Avenir Next" w:cs="Avenir Next"/>
                    <w:i/>
                    <w:iCs/>
                    <w:color w:val="000000"/>
                    <w:sz w:val="20"/>
                    <w:szCs w:val="20"/>
                    <w:lang w:val="nl-NL" w:eastAsia="en-GB"/>
                  </w:rPr>
                </w:rPrChange>
              </w:rPr>
            </w:pPr>
            <w:ins w:id="2976" w:author="Lilian Biber" w:date="2018-08-06T17:07:00Z">
              <w:r w:rsidRPr="00EF13A5">
                <w:rPr>
                  <w:rFonts w:ascii="Avenir Next" w:hAnsi="Avenir Next" w:cs="Avenir Next"/>
                  <w:color w:val="000000"/>
                  <w:szCs w:val="22"/>
                  <w:lang w:val="en-US" w:eastAsia="en-GB"/>
                  <w:rPrChange w:id="2977" w:author="Lilian Biber" w:date="2018-08-09T09:23:00Z">
                    <w:rPr>
                      <w:rFonts w:ascii="Avenir Next" w:hAnsi="Avenir Next" w:cs="Avenir Next"/>
                      <w:color w:val="000000"/>
                      <w:szCs w:val="22"/>
                      <w:lang w:val="nl-NL" w:eastAsia="en-GB"/>
                    </w:rPr>
                  </w:rPrChange>
                </w:rPr>
                <w:t>Develop, evaluate and adjust system for recurrent training</w:t>
              </w:r>
              <w:r w:rsidRPr="00EF13A5">
                <w:rPr>
                  <w:rFonts w:ascii="MS Gothic" w:eastAsia="MS Gothic" w:hAnsi="MS Gothic" w:cs="MS Gothic"/>
                  <w:color w:val="000000"/>
                  <w:szCs w:val="22"/>
                  <w:lang w:val="en-US" w:eastAsia="en-GB"/>
                  <w:rPrChange w:id="2978" w:author="Lilian Biber" w:date="2018-08-09T09:23:00Z">
                    <w:rPr>
                      <w:rFonts w:ascii="MS Gothic" w:eastAsia="MS Gothic" w:hAnsi="MS Gothic" w:cs="MS Gothic"/>
                      <w:color w:val="000000"/>
                      <w:szCs w:val="22"/>
                      <w:lang w:val="nl-NL" w:eastAsia="en-GB"/>
                    </w:rPr>
                  </w:rPrChange>
                </w:rPr>
                <w:t> </w:t>
              </w:r>
              <w:r w:rsidRPr="00EF13A5">
                <w:rPr>
                  <w:rFonts w:ascii="Avenir Next" w:hAnsi="Avenir Next" w:cs="Avenir Next"/>
                  <w:i/>
                  <w:iCs/>
                  <w:color w:val="000000"/>
                  <w:sz w:val="20"/>
                  <w:szCs w:val="20"/>
                  <w:lang w:val="en-US" w:eastAsia="en-GB"/>
                  <w:rPrChange w:id="2979" w:author="Lilian Biber" w:date="2018-08-09T09:23:00Z">
                    <w:rPr>
                      <w:rFonts w:ascii="Avenir Next" w:hAnsi="Avenir Next" w:cs="Avenir Next"/>
                      <w:i/>
                      <w:iCs/>
                      <w:color w:val="000000"/>
                      <w:sz w:val="20"/>
                      <w:szCs w:val="20"/>
                      <w:lang w:val="nl-NL" w:eastAsia="en-GB"/>
                    </w:rPr>
                  </w:rPrChange>
                </w:rPr>
                <w:t>opmerking: indien ook inhoud training dan JA</w:t>
              </w:r>
            </w:ins>
          </w:p>
          <w:p w14:paraId="1F839701" w14:textId="77777777" w:rsidR="00583BCA" w:rsidRPr="0073424A" w:rsidRDefault="00EF13A5" w:rsidP="007A553E">
            <w:pPr>
              <w:autoSpaceDE w:val="0"/>
              <w:autoSpaceDN w:val="0"/>
              <w:adjustRightInd w:val="0"/>
              <w:rPr>
                <w:ins w:id="2980" w:author="Lilian Biber" w:date="2018-08-06T17:21:00Z"/>
                <w:rFonts w:ascii="Avenir Next" w:hAnsi="Avenir Next" w:cs="Avenir Next"/>
                <w:color w:val="000000"/>
                <w:szCs w:val="22"/>
                <w:lang w:val="en-US" w:eastAsia="en-GB"/>
                <w:rPrChange w:id="2981" w:author="Lilian Biber" w:date="2018-08-09T09:23:00Z">
                  <w:rPr>
                    <w:ins w:id="2982" w:author="Lilian Biber" w:date="2018-08-06T17:21:00Z"/>
                    <w:rFonts w:ascii="Avenir Next" w:hAnsi="Avenir Next" w:cs="Avenir Next"/>
                    <w:color w:val="000000"/>
                    <w:szCs w:val="22"/>
                    <w:lang w:val="nl-NL" w:eastAsia="en-GB"/>
                  </w:rPr>
                </w:rPrChange>
              </w:rPr>
            </w:pPr>
            <w:ins w:id="2983" w:author="Lilian Biber" w:date="2018-08-06T17:13:00Z">
              <w:r w:rsidRPr="00EF13A5">
                <w:rPr>
                  <w:rFonts w:ascii="Avenir Next" w:hAnsi="Avenir Next" w:cs="Avenir Next"/>
                  <w:color w:val="000000"/>
                  <w:szCs w:val="22"/>
                  <w:lang w:val="en-US" w:eastAsia="en-GB"/>
                  <w:rPrChange w:id="2984" w:author="Lilian Biber" w:date="2018-08-09T09:23:00Z">
                    <w:rPr>
                      <w:rFonts w:ascii="Avenir Next" w:hAnsi="Avenir Next" w:cs="Avenir Next"/>
                      <w:color w:val="000000"/>
                      <w:szCs w:val="22"/>
                      <w:lang w:val="nl-NL" w:eastAsia="en-GB"/>
                    </w:rPr>
                  </w:rPrChange>
                </w:rPr>
                <w:t>Develop selection process</w:t>
              </w:r>
            </w:ins>
          </w:p>
          <w:p w14:paraId="1644D3A3" w14:textId="77777777" w:rsidR="00482F5D" w:rsidRPr="0073424A" w:rsidRDefault="00EF13A5" w:rsidP="007A553E">
            <w:pPr>
              <w:autoSpaceDE w:val="0"/>
              <w:autoSpaceDN w:val="0"/>
              <w:adjustRightInd w:val="0"/>
              <w:rPr>
                <w:ins w:id="2985" w:author="Lilian Biber" w:date="2018-08-06T17:22:00Z"/>
                <w:rFonts w:ascii="Avenir Next" w:hAnsi="Avenir Next" w:cs="Avenir Next"/>
                <w:color w:val="000000"/>
                <w:szCs w:val="22"/>
                <w:lang w:val="en-US" w:eastAsia="en-GB"/>
                <w:rPrChange w:id="2986" w:author="Lilian Biber" w:date="2018-08-09T09:23:00Z">
                  <w:rPr>
                    <w:ins w:id="2987" w:author="Lilian Biber" w:date="2018-08-06T17:22:00Z"/>
                    <w:rFonts w:ascii="Avenir Next" w:hAnsi="Avenir Next" w:cs="Avenir Next"/>
                    <w:color w:val="000000"/>
                    <w:szCs w:val="22"/>
                    <w:lang w:val="nl-NL" w:eastAsia="en-GB"/>
                  </w:rPr>
                </w:rPrChange>
              </w:rPr>
            </w:pPr>
            <w:ins w:id="2988" w:author="Lilian Biber" w:date="2018-08-06T17:21:00Z">
              <w:r w:rsidRPr="00EF13A5">
                <w:rPr>
                  <w:rFonts w:ascii="Avenir Next" w:hAnsi="Avenir Next" w:cs="Avenir Next"/>
                  <w:color w:val="000000"/>
                  <w:szCs w:val="22"/>
                  <w:lang w:val="en-US" w:eastAsia="en-GB"/>
                  <w:rPrChange w:id="2989" w:author="Lilian Biber" w:date="2018-08-09T09:23:00Z">
                    <w:rPr>
                      <w:rFonts w:ascii="Avenir Next" w:hAnsi="Avenir Next" w:cs="Avenir Next"/>
                      <w:color w:val="000000"/>
                      <w:szCs w:val="22"/>
                      <w:lang w:val="nl-NL" w:eastAsia="en-GB"/>
                    </w:rPr>
                  </w:rPrChange>
                </w:rPr>
                <w:t>Design agression policy</w:t>
              </w:r>
            </w:ins>
          </w:p>
          <w:p w14:paraId="6977D89F" w14:textId="77777777" w:rsidR="00482F5D" w:rsidRPr="0073424A" w:rsidRDefault="00EF13A5" w:rsidP="007A553E">
            <w:pPr>
              <w:autoSpaceDE w:val="0"/>
              <w:autoSpaceDN w:val="0"/>
              <w:adjustRightInd w:val="0"/>
              <w:rPr>
                <w:ins w:id="2990" w:author="Lilian Biber" w:date="2018-08-06T17:23:00Z"/>
                <w:rFonts w:ascii="Avenir Next" w:hAnsi="Avenir Next" w:cs="Avenir Next"/>
                <w:color w:val="000000"/>
                <w:szCs w:val="22"/>
                <w:lang w:val="en-US" w:eastAsia="en-GB"/>
                <w:rPrChange w:id="2991" w:author="Lilian Biber" w:date="2018-08-09T09:23:00Z">
                  <w:rPr>
                    <w:ins w:id="2992" w:author="Lilian Biber" w:date="2018-08-06T17:23:00Z"/>
                    <w:rFonts w:ascii="Avenir Next" w:hAnsi="Avenir Next" w:cs="Avenir Next"/>
                    <w:color w:val="000000"/>
                    <w:szCs w:val="22"/>
                    <w:lang w:val="nl-NL" w:eastAsia="en-GB"/>
                  </w:rPr>
                </w:rPrChange>
              </w:rPr>
            </w:pPr>
            <w:ins w:id="2993" w:author="Lilian Biber" w:date="2018-08-06T17:22:00Z">
              <w:r w:rsidRPr="00EF13A5">
                <w:rPr>
                  <w:rFonts w:ascii="Avenir Next" w:hAnsi="Avenir Next" w:cs="Avenir Next"/>
                  <w:color w:val="000000"/>
                  <w:szCs w:val="22"/>
                  <w:lang w:val="en-US" w:eastAsia="en-GB"/>
                  <w:rPrChange w:id="2994" w:author="Lilian Biber" w:date="2018-08-09T09:23:00Z">
                    <w:rPr>
                      <w:rFonts w:ascii="Avenir Next" w:hAnsi="Avenir Next" w:cs="Avenir Next"/>
                      <w:color w:val="000000"/>
                      <w:szCs w:val="22"/>
                      <w:lang w:val="nl-NL" w:eastAsia="en-GB"/>
                    </w:rPr>
                  </w:rPrChange>
                </w:rPr>
                <w:t>Review selection process</w:t>
              </w:r>
            </w:ins>
          </w:p>
          <w:p w14:paraId="35BE45BF" w14:textId="77777777" w:rsidR="00482F5D" w:rsidRPr="0073424A" w:rsidRDefault="00EF13A5" w:rsidP="007A553E">
            <w:pPr>
              <w:autoSpaceDE w:val="0"/>
              <w:autoSpaceDN w:val="0"/>
              <w:adjustRightInd w:val="0"/>
              <w:rPr>
                <w:ins w:id="2995" w:author="Lilian Biber" w:date="2018-08-06T17:27:00Z"/>
                <w:rFonts w:ascii="Avenir Next" w:hAnsi="Avenir Next" w:cs="Avenir Next"/>
                <w:color w:val="000000"/>
                <w:szCs w:val="22"/>
                <w:lang w:val="en-US" w:eastAsia="en-GB"/>
                <w:rPrChange w:id="2996" w:author="Lilian Biber" w:date="2018-08-09T09:23:00Z">
                  <w:rPr>
                    <w:ins w:id="2997" w:author="Lilian Biber" w:date="2018-08-06T17:27:00Z"/>
                    <w:rFonts w:ascii="Avenir Next" w:hAnsi="Avenir Next" w:cs="Avenir Next"/>
                    <w:color w:val="000000"/>
                    <w:szCs w:val="22"/>
                    <w:lang w:val="nl-NL" w:eastAsia="en-GB"/>
                  </w:rPr>
                </w:rPrChange>
              </w:rPr>
            </w:pPr>
            <w:ins w:id="2998" w:author="Lilian Biber" w:date="2018-08-06T17:23:00Z">
              <w:r w:rsidRPr="00EF13A5">
                <w:rPr>
                  <w:rFonts w:ascii="Avenir Next" w:hAnsi="Avenir Next" w:cs="Avenir Next"/>
                  <w:color w:val="000000"/>
                  <w:szCs w:val="22"/>
                  <w:lang w:val="en-US" w:eastAsia="en-GB"/>
                  <w:rPrChange w:id="2999" w:author="Lilian Biber" w:date="2018-08-09T09:23:00Z">
                    <w:rPr>
                      <w:rFonts w:ascii="Avenir Next" w:hAnsi="Avenir Next" w:cs="Avenir Next"/>
                      <w:color w:val="000000"/>
                      <w:szCs w:val="22"/>
                      <w:lang w:val="nl-NL" w:eastAsia="en-GB"/>
                    </w:rPr>
                  </w:rPrChange>
                </w:rPr>
                <w:t>Creat</w:t>
              </w:r>
            </w:ins>
            <w:ins w:id="3000" w:author="Lilian Biber" w:date="2018-08-06T17:24:00Z">
              <w:r w:rsidRPr="00EF13A5">
                <w:rPr>
                  <w:rFonts w:ascii="Avenir Next" w:hAnsi="Avenir Next" w:cs="Avenir Next"/>
                  <w:color w:val="000000"/>
                  <w:szCs w:val="22"/>
                  <w:lang w:val="en-US" w:eastAsia="en-GB"/>
                  <w:rPrChange w:id="3001" w:author="Lilian Biber" w:date="2018-08-09T09:23:00Z">
                    <w:rPr>
                      <w:rFonts w:ascii="Avenir Next" w:hAnsi="Avenir Next" w:cs="Avenir Next"/>
                      <w:color w:val="000000"/>
                      <w:szCs w:val="22"/>
                      <w:lang w:val="nl-NL" w:eastAsia="en-GB"/>
                    </w:rPr>
                  </w:rPrChange>
                </w:rPr>
                <w:t>e</w:t>
              </w:r>
            </w:ins>
            <w:ins w:id="3002" w:author="Lilian Biber" w:date="2018-08-06T17:23:00Z">
              <w:r w:rsidRPr="00EF13A5">
                <w:rPr>
                  <w:rFonts w:ascii="Avenir Next" w:hAnsi="Avenir Next" w:cs="Avenir Next"/>
                  <w:color w:val="000000"/>
                  <w:szCs w:val="22"/>
                  <w:lang w:val="en-US" w:eastAsia="en-GB"/>
                  <w:rPrChange w:id="3003" w:author="Lilian Biber" w:date="2018-08-09T09:23:00Z">
                    <w:rPr>
                      <w:rFonts w:ascii="Avenir Next" w:hAnsi="Avenir Next" w:cs="Avenir Next"/>
                      <w:color w:val="000000"/>
                      <w:szCs w:val="22"/>
                      <w:lang w:val="nl-NL" w:eastAsia="en-GB"/>
                    </w:rPr>
                  </w:rPrChange>
                </w:rPr>
                <w:t xml:space="preserve"> a safety culture</w:t>
              </w:r>
            </w:ins>
          </w:p>
          <w:p w14:paraId="5F867F22" w14:textId="77777777" w:rsidR="00D0026A" w:rsidRPr="0073424A" w:rsidRDefault="00EF13A5" w:rsidP="007A553E">
            <w:pPr>
              <w:autoSpaceDE w:val="0"/>
              <w:autoSpaceDN w:val="0"/>
              <w:adjustRightInd w:val="0"/>
              <w:rPr>
                <w:ins w:id="3004" w:author="Lilian Biber" w:date="2018-08-06T17:29:00Z"/>
                <w:rFonts w:ascii="Avenir Next" w:hAnsi="Avenir Next" w:cs="Avenir Next"/>
                <w:color w:val="000000"/>
                <w:szCs w:val="22"/>
                <w:lang w:val="en-US" w:eastAsia="en-GB"/>
                <w:rPrChange w:id="3005" w:author="Lilian Biber" w:date="2018-08-09T09:23:00Z">
                  <w:rPr>
                    <w:ins w:id="3006" w:author="Lilian Biber" w:date="2018-08-06T17:29:00Z"/>
                    <w:rFonts w:ascii="Avenir Next" w:hAnsi="Avenir Next" w:cs="Avenir Next"/>
                    <w:color w:val="000000"/>
                    <w:szCs w:val="22"/>
                    <w:lang w:val="nl-NL" w:eastAsia="en-GB"/>
                  </w:rPr>
                </w:rPrChange>
              </w:rPr>
            </w:pPr>
            <w:ins w:id="3007" w:author="Lilian Biber" w:date="2018-08-06T17:27:00Z">
              <w:r w:rsidRPr="00EF13A5">
                <w:rPr>
                  <w:rFonts w:ascii="Avenir Next" w:hAnsi="Avenir Next" w:cs="Avenir Next"/>
                  <w:color w:val="000000"/>
                  <w:szCs w:val="22"/>
                  <w:lang w:val="en-US" w:eastAsia="en-GB"/>
                  <w:rPrChange w:id="3008" w:author="Lilian Biber" w:date="2018-08-09T09:23:00Z">
                    <w:rPr>
                      <w:rFonts w:ascii="Avenir Next" w:hAnsi="Avenir Next" w:cs="Avenir Next"/>
                      <w:color w:val="000000"/>
                      <w:szCs w:val="22"/>
                      <w:lang w:val="nl-NL" w:eastAsia="en-GB"/>
                    </w:rPr>
                  </w:rPrChange>
                </w:rPr>
                <w:t>Develop privacy policy</w:t>
              </w:r>
            </w:ins>
          </w:p>
          <w:p w14:paraId="45C837E2" w14:textId="77777777" w:rsidR="00D0026A" w:rsidRDefault="00D0026A" w:rsidP="007A553E">
            <w:pPr>
              <w:autoSpaceDE w:val="0"/>
              <w:autoSpaceDN w:val="0"/>
              <w:adjustRightInd w:val="0"/>
              <w:rPr>
                <w:ins w:id="3009" w:author="Lilian Biber" w:date="2018-08-06T17:44:00Z"/>
                <w:rFonts w:ascii="Avenir Next" w:hAnsi="Avenir Next" w:cs="Avenir Next"/>
                <w:color w:val="000000"/>
                <w:szCs w:val="22"/>
                <w:lang w:val="en-US" w:eastAsia="en-GB"/>
              </w:rPr>
            </w:pPr>
            <w:ins w:id="3010" w:author="Lilian Biber" w:date="2018-08-06T17:29:00Z">
              <w:r w:rsidRPr="00FE41EA">
                <w:rPr>
                  <w:rFonts w:ascii="Avenir Next" w:hAnsi="Avenir Next" w:cs="Avenir Next"/>
                  <w:color w:val="000000"/>
                  <w:szCs w:val="22"/>
                  <w:lang w:val="en-US" w:eastAsia="en-GB"/>
                </w:rPr>
                <w:t>Development of alcohol and drugs policy</w:t>
              </w:r>
            </w:ins>
          </w:p>
          <w:p w14:paraId="2D14AE99" w14:textId="77777777" w:rsidR="00A552EC" w:rsidRDefault="00A552EC" w:rsidP="007A553E">
            <w:pPr>
              <w:autoSpaceDE w:val="0"/>
              <w:autoSpaceDN w:val="0"/>
              <w:adjustRightInd w:val="0"/>
              <w:rPr>
                <w:ins w:id="3011" w:author="Lilian Biber" w:date="2018-08-06T17:40:00Z"/>
                <w:rFonts w:ascii="Avenir Next" w:hAnsi="Avenir Next" w:cs="Avenir Next"/>
                <w:color w:val="000000"/>
                <w:szCs w:val="22"/>
                <w:lang w:val="en-US" w:eastAsia="en-GB"/>
              </w:rPr>
            </w:pPr>
            <w:ins w:id="3012" w:author="Lilian Biber" w:date="2018-08-06T17:44:00Z">
              <w:r w:rsidRPr="00AD4C3A">
                <w:rPr>
                  <w:rFonts w:ascii="Avenir Next" w:hAnsi="Avenir Next" w:cs="Avenir Next"/>
                  <w:color w:val="000000"/>
                  <w:szCs w:val="22"/>
                  <w:lang w:val="en-US" w:eastAsia="en-GB"/>
                </w:rPr>
                <w:t>Negotiate budget for manpower planning</w:t>
              </w:r>
            </w:ins>
          </w:p>
          <w:p w14:paraId="0D7AE0BA" w14:textId="77777777" w:rsidR="00A552EC" w:rsidRDefault="00A552EC" w:rsidP="007A553E">
            <w:pPr>
              <w:autoSpaceDE w:val="0"/>
              <w:autoSpaceDN w:val="0"/>
              <w:adjustRightInd w:val="0"/>
              <w:rPr>
                <w:ins w:id="3013" w:author="Lilian Biber" w:date="2018-08-06T17:34:00Z"/>
                <w:rFonts w:ascii="Avenir Next" w:hAnsi="Avenir Next" w:cs="Avenir Next"/>
                <w:color w:val="000000"/>
                <w:szCs w:val="22"/>
                <w:lang w:val="en-US" w:eastAsia="en-GB"/>
              </w:rPr>
            </w:pPr>
            <w:ins w:id="3014" w:author="Lilian Biber" w:date="2018-08-06T17:40:00Z">
              <w:r w:rsidRPr="00AD4C3A">
                <w:rPr>
                  <w:rFonts w:ascii="Avenir Next" w:hAnsi="Avenir Next" w:cs="Avenir Next"/>
                  <w:color w:val="000000"/>
                  <w:szCs w:val="22"/>
                  <w:lang w:val="en-US" w:eastAsia="en-GB"/>
                </w:rPr>
                <w:t>Choose system for manpower planning</w:t>
              </w:r>
            </w:ins>
          </w:p>
          <w:p w14:paraId="3E0BFB70" w14:textId="77777777" w:rsidR="00D0026A" w:rsidRDefault="00D0026A" w:rsidP="007A553E">
            <w:pPr>
              <w:autoSpaceDE w:val="0"/>
              <w:autoSpaceDN w:val="0"/>
              <w:adjustRightInd w:val="0"/>
              <w:rPr>
                <w:ins w:id="3015" w:author="Lilian Biber" w:date="2018-08-06T17:45:00Z"/>
                <w:rFonts w:ascii="Avenir Next" w:hAnsi="Avenir Next" w:cs="Avenir Next"/>
                <w:color w:val="000000"/>
                <w:szCs w:val="22"/>
                <w:lang w:val="en-US" w:eastAsia="en-GB"/>
              </w:rPr>
            </w:pPr>
            <w:ins w:id="3016" w:author="Lilian Biber" w:date="2018-08-06T17:34:00Z">
              <w:r w:rsidRPr="00AD4C3A">
                <w:rPr>
                  <w:rFonts w:ascii="Avenir Next" w:hAnsi="Avenir Next" w:cs="Avenir Next"/>
                  <w:color w:val="000000"/>
                  <w:szCs w:val="22"/>
                  <w:lang w:val="en-US" w:eastAsia="en-GB"/>
                </w:rPr>
                <w:t>Develop system for stress management</w:t>
              </w:r>
            </w:ins>
          </w:p>
          <w:p w14:paraId="6CB9D68B" w14:textId="77777777" w:rsidR="00A552EC" w:rsidRDefault="00A552EC" w:rsidP="007A553E">
            <w:pPr>
              <w:autoSpaceDE w:val="0"/>
              <w:autoSpaceDN w:val="0"/>
              <w:adjustRightInd w:val="0"/>
              <w:rPr>
                <w:ins w:id="3017" w:author="Lilian Biber" w:date="2018-08-06T17:05:00Z"/>
                <w:szCs w:val="22"/>
                <w:lang w:val="en-US"/>
              </w:rPr>
            </w:pPr>
            <w:ins w:id="3018" w:author="Lilian Biber" w:date="2018-08-06T17:45:00Z">
              <w:r w:rsidRPr="00AD4C3A">
                <w:rPr>
                  <w:rFonts w:ascii="Avenir Next" w:hAnsi="Avenir Next" w:cs="Avenir Next"/>
                  <w:color w:val="000000"/>
                  <w:szCs w:val="22"/>
                  <w:lang w:val="en-US" w:eastAsia="en-GB"/>
                </w:rPr>
                <w:t>Development of sick leave policy</w:t>
              </w:r>
            </w:ins>
          </w:p>
        </w:tc>
      </w:tr>
      <w:tr w:rsidR="00D0026A" w14:paraId="210EE613" w14:textId="77777777" w:rsidTr="00482F5D">
        <w:trPr>
          <w:ins w:id="3019" w:author="Lilian Biber" w:date="2018-08-06T17:05:00Z"/>
        </w:trPr>
        <w:tc>
          <w:tcPr>
            <w:tcW w:w="1980" w:type="dxa"/>
            <w:tcPrChange w:id="3020" w:author="Lilian Biber" w:date="2018-08-06T17:16:00Z">
              <w:tcPr>
                <w:tcW w:w="1980" w:type="dxa"/>
              </w:tcPr>
            </w:tcPrChange>
          </w:tcPr>
          <w:p w14:paraId="3691719F" w14:textId="77777777" w:rsidR="00D0026A" w:rsidRDefault="00D0026A" w:rsidP="00D0026A">
            <w:pPr>
              <w:autoSpaceDE w:val="0"/>
              <w:autoSpaceDN w:val="0"/>
              <w:adjustRightInd w:val="0"/>
              <w:rPr>
                <w:ins w:id="3021" w:author="Lilian Biber" w:date="2018-08-06T17:05:00Z"/>
                <w:szCs w:val="22"/>
                <w:lang w:val="en-US"/>
              </w:rPr>
            </w:pPr>
            <w:ins w:id="3022" w:author="Lilian Biber" w:date="2018-08-06T17:05:00Z">
              <w:r>
                <w:rPr>
                  <w:szCs w:val="22"/>
                  <w:lang w:val="en-US"/>
                </w:rPr>
                <w:t>Tactical</w:t>
              </w:r>
            </w:ins>
          </w:p>
        </w:tc>
        <w:tc>
          <w:tcPr>
            <w:tcW w:w="2912" w:type="dxa"/>
            <w:tcPrChange w:id="3023" w:author="Lilian Biber" w:date="2018-08-06T17:16:00Z">
              <w:tcPr>
                <w:tcW w:w="2912" w:type="dxa"/>
              </w:tcPr>
            </w:tcPrChange>
          </w:tcPr>
          <w:p w14:paraId="04C0A8B2" w14:textId="77777777" w:rsidR="00D0026A" w:rsidRDefault="00D0026A" w:rsidP="00D0026A">
            <w:pPr>
              <w:autoSpaceDE w:val="0"/>
              <w:autoSpaceDN w:val="0"/>
              <w:adjustRightInd w:val="0"/>
              <w:rPr>
                <w:ins w:id="3024" w:author="Lilian Biber" w:date="2018-08-06T17:30:00Z"/>
                <w:rFonts w:ascii="Avenir Next" w:hAnsi="Avenir Next" w:cs="Avenir Next"/>
                <w:color w:val="000000"/>
                <w:szCs w:val="22"/>
                <w:lang w:val="en-US" w:eastAsia="en-GB"/>
              </w:rPr>
            </w:pPr>
            <w:ins w:id="3025" w:author="Lilian Biber" w:date="2018-08-06T17:14:00Z">
              <w:r w:rsidRPr="00AD4C3A">
                <w:rPr>
                  <w:rFonts w:ascii="Avenir Next" w:hAnsi="Avenir Next" w:cs="Avenir Next"/>
                  <w:color w:val="000000"/>
                  <w:szCs w:val="22"/>
                  <w:lang w:val="en-US" w:eastAsia="en-GB"/>
                </w:rPr>
                <w:t>Evaluate and amend (emergency) procedures</w:t>
              </w:r>
            </w:ins>
          </w:p>
          <w:p w14:paraId="6E147686" w14:textId="77777777" w:rsidR="00D0026A" w:rsidRPr="0073424A" w:rsidRDefault="00EF13A5" w:rsidP="00D0026A">
            <w:pPr>
              <w:autoSpaceDE w:val="0"/>
              <w:autoSpaceDN w:val="0"/>
              <w:adjustRightInd w:val="0"/>
              <w:rPr>
                <w:ins w:id="3026" w:author="Lilian Biber" w:date="2018-08-06T17:31:00Z"/>
                <w:rFonts w:ascii="Avenir Next" w:hAnsi="Avenir Next" w:cs="Avenir Next"/>
                <w:color w:val="000000"/>
                <w:szCs w:val="22"/>
                <w:lang w:val="en-US" w:eastAsia="en-GB"/>
                <w:rPrChange w:id="3027" w:author="Lilian Biber" w:date="2018-08-09T09:23:00Z">
                  <w:rPr>
                    <w:ins w:id="3028" w:author="Lilian Biber" w:date="2018-08-06T17:31:00Z"/>
                    <w:rFonts w:ascii="Avenir Next" w:hAnsi="Avenir Next" w:cs="Avenir Next"/>
                    <w:color w:val="000000"/>
                    <w:szCs w:val="22"/>
                    <w:lang w:val="nl-NL" w:eastAsia="en-GB"/>
                  </w:rPr>
                </w:rPrChange>
              </w:rPr>
            </w:pPr>
            <w:ins w:id="3029" w:author="Lilian Biber" w:date="2018-08-06T17:30:00Z">
              <w:r w:rsidRPr="00EF13A5">
                <w:rPr>
                  <w:rFonts w:ascii="Avenir Next" w:hAnsi="Avenir Next" w:cs="Avenir Next"/>
                  <w:color w:val="000000"/>
                  <w:szCs w:val="22"/>
                  <w:lang w:val="en-US" w:eastAsia="en-GB"/>
                  <w:rPrChange w:id="3030" w:author="Lilian Biber" w:date="2018-08-09T09:23:00Z">
                    <w:rPr>
                      <w:rFonts w:ascii="Avenir Next" w:hAnsi="Avenir Next" w:cs="Avenir Next"/>
                      <w:color w:val="000000"/>
                      <w:szCs w:val="22"/>
                      <w:lang w:val="nl-NL" w:eastAsia="en-GB"/>
                    </w:rPr>
                  </w:rPrChange>
                </w:rPr>
                <w:t>Manage administrative organization</w:t>
              </w:r>
            </w:ins>
          </w:p>
          <w:p w14:paraId="2213E5EC" w14:textId="77777777" w:rsidR="00D0026A" w:rsidRDefault="00D0026A" w:rsidP="00D0026A">
            <w:pPr>
              <w:autoSpaceDE w:val="0"/>
              <w:autoSpaceDN w:val="0"/>
              <w:adjustRightInd w:val="0"/>
              <w:rPr>
                <w:ins w:id="3031" w:author="Lilian Biber" w:date="2018-08-06T17:05:00Z"/>
                <w:szCs w:val="22"/>
                <w:lang w:val="en-US"/>
              </w:rPr>
            </w:pPr>
            <w:ins w:id="3032" w:author="Lilian Biber" w:date="2018-08-06T17:31:00Z">
              <w:r w:rsidRPr="00AD4C3A">
                <w:rPr>
                  <w:rFonts w:ascii="Avenir Next" w:hAnsi="Avenir Next" w:cs="Avenir Next"/>
                  <w:color w:val="000000"/>
                  <w:szCs w:val="22"/>
                  <w:lang w:val="en-US" w:eastAsia="en-GB"/>
                </w:rPr>
                <w:t>Manage system for procedure changes</w:t>
              </w:r>
            </w:ins>
          </w:p>
        </w:tc>
        <w:tc>
          <w:tcPr>
            <w:tcW w:w="2912" w:type="dxa"/>
            <w:tcPrChange w:id="3033" w:author="Lilian Biber" w:date="2018-08-06T17:16:00Z">
              <w:tcPr>
                <w:tcW w:w="2912" w:type="dxa"/>
              </w:tcPr>
            </w:tcPrChange>
          </w:tcPr>
          <w:p w14:paraId="7068504B" w14:textId="77777777" w:rsidR="00D0026A" w:rsidRDefault="00D0026A" w:rsidP="00D0026A">
            <w:pPr>
              <w:autoSpaceDE w:val="0"/>
              <w:autoSpaceDN w:val="0"/>
              <w:adjustRightInd w:val="0"/>
              <w:rPr>
                <w:ins w:id="3034" w:author="Lilian Biber" w:date="2018-08-06T17:05:00Z"/>
                <w:szCs w:val="22"/>
                <w:lang w:val="en-US"/>
              </w:rPr>
            </w:pPr>
            <w:ins w:id="3035" w:author="Lilian Biber" w:date="2018-08-06T17:17:00Z">
              <w:r w:rsidRPr="00AD4C3A">
                <w:rPr>
                  <w:rFonts w:ascii="Avenir Next" w:hAnsi="Avenir Next" w:cs="Avenir Next"/>
                  <w:color w:val="000000"/>
                  <w:szCs w:val="22"/>
                  <w:lang w:val="en-US" w:eastAsia="en-GB"/>
                </w:rPr>
                <w:t>Involved in placement of equipment</w:t>
              </w:r>
            </w:ins>
          </w:p>
        </w:tc>
        <w:tc>
          <w:tcPr>
            <w:tcW w:w="2912" w:type="dxa"/>
            <w:tcPrChange w:id="3036" w:author="Lilian Biber" w:date="2018-08-06T17:16:00Z">
              <w:tcPr>
                <w:tcW w:w="2912" w:type="dxa"/>
              </w:tcPr>
            </w:tcPrChange>
          </w:tcPr>
          <w:p w14:paraId="6CDD4AF9" w14:textId="77777777" w:rsidR="00D0026A" w:rsidRPr="0073424A" w:rsidRDefault="00EF13A5" w:rsidP="00D0026A">
            <w:pPr>
              <w:autoSpaceDE w:val="0"/>
              <w:autoSpaceDN w:val="0"/>
              <w:adjustRightInd w:val="0"/>
              <w:rPr>
                <w:ins w:id="3037" w:author="Lilian Biber" w:date="2018-08-06T17:34:00Z"/>
                <w:rFonts w:ascii="Avenir Next" w:hAnsi="Avenir Next" w:cs="Avenir Next"/>
                <w:color w:val="000000"/>
                <w:szCs w:val="22"/>
                <w:lang w:val="en-US" w:eastAsia="en-GB"/>
                <w:rPrChange w:id="3038" w:author="Lilian Biber" w:date="2018-08-09T09:23:00Z">
                  <w:rPr>
                    <w:ins w:id="3039" w:author="Lilian Biber" w:date="2018-08-06T17:34:00Z"/>
                    <w:rFonts w:ascii="Avenir Next" w:hAnsi="Avenir Next" w:cs="Avenir Next"/>
                    <w:color w:val="000000"/>
                    <w:szCs w:val="22"/>
                    <w:lang w:val="nl-NL" w:eastAsia="en-GB"/>
                  </w:rPr>
                </w:rPrChange>
              </w:rPr>
            </w:pPr>
            <w:ins w:id="3040" w:author="Lilian Biber" w:date="2018-08-06T17:26:00Z">
              <w:r w:rsidRPr="00EF13A5">
                <w:rPr>
                  <w:rFonts w:ascii="Avenir Next" w:hAnsi="Avenir Next" w:cs="Avenir Next"/>
                  <w:color w:val="000000"/>
                  <w:szCs w:val="22"/>
                  <w:lang w:val="en-US" w:eastAsia="en-GB"/>
                  <w:rPrChange w:id="3041" w:author="Lilian Biber" w:date="2018-08-09T09:23:00Z">
                    <w:rPr>
                      <w:rFonts w:ascii="Avenir Next" w:hAnsi="Avenir Next" w:cs="Avenir Next"/>
                      <w:color w:val="000000"/>
                      <w:szCs w:val="22"/>
                      <w:lang w:val="nl-NL" w:eastAsia="en-GB"/>
                    </w:rPr>
                  </w:rPrChange>
                </w:rPr>
                <w:t>Monitoring of green policy</w:t>
              </w:r>
            </w:ins>
          </w:p>
          <w:p w14:paraId="00922ADF" w14:textId="77777777" w:rsidR="00D0026A" w:rsidRDefault="00D0026A" w:rsidP="00D0026A">
            <w:pPr>
              <w:autoSpaceDE w:val="0"/>
              <w:autoSpaceDN w:val="0"/>
              <w:adjustRightInd w:val="0"/>
              <w:rPr>
                <w:ins w:id="3042" w:author="Lilian Biber" w:date="2018-08-06T17:37:00Z"/>
                <w:rFonts w:ascii="Avenir Next" w:hAnsi="Avenir Next" w:cs="Avenir Next"/>
                <w:color w:val="000000"/>
                <w:szCs w:val="22"/>
                <w:lang w:val="en-US" w:eastAsia="en-GB"/>
              </w:rPr>
            </w:pPr>
            <w:ins w:id="3043" w:author="Lilian Biber" w:date="2018-08-06T17:34:00Z">
              <w:r w:rsidRPr="00AD4C3A">
                <w:rPr>
                  <w:rFonts w:ascii="Avenir Next" w:hAnsi="Avenir Next" w:cs="Avenir Next"/>
                  <w:color w:val="000000"/>
                  <w:szCs w:val="22"/>
                  <w:lang w:val="en-US" w:eastAsia="en-GB"/>
                </w:rPr>
                <w:t>Administration of incidents and accidents</w:t>
              </w:r>
            </w:ins>
          </w:p>
          <w:p w14:paraId="02835C98" w14:textId="77777777" w:rsidR="00A552EC" w:rsidRDefault="00A552EC" w:rsidP="00D0026A">
            <w:pPr>
              <w:autoSpaceDE w:val="0"/>
              <w:autoSpaceDN w:val="0"/>
              <w:adjustRightInd w:val="0"/>
              <w:rPr>
                <w:ins w:id="3044" w:author="Lilian Biber" w:date="2018-08-06T17:41:00Z"/>
                <w:rFonts w:ascii="Avenir Next" w:hAnsi="Avenir Next" w:cs="Avenir Next"/>
                <w:color w:val="000000"/>
                <w:szCs w:val="22"/>
                <w:lang w:val="en-US" w:eastAsia="en-GB"/>
              </w:rPr>
            </w:pPr>
            <w:ins w:id="3045" w:author="Lilian Biber" w:date="2018-08-06T17:37:00Z">
              <w:r w:rsidRPr="00AD4C3A">
                <w:rPr>
                  <w:rFonts w:ascii="Avenir Next" w:hAnsi="Avenir Next" w:cs="Avenir Next"/>
                  <w:color w:val="000000"/>
                  <w:szCs w:val="22"/>
                  <w:lang w:val="en-US" w:eastAsia="en-GB"/>
                </w:rPr>
                <w:t>Evaluate and monitor port strategies</w:t>
              </w:r>
            </w:ins>
          </w:p>
          <w:p w14:paraId="0483F3D0" w14:textId="77777777" w:rsidR="00A552EC" w:rsidRDefault="00A552EC" w:rsidP="00D0026A">
            <w:pPr>
              <w:autoSpaceDE w:val="0"/>
              <w:autoSpaceDN w:val="0"/>
              <w:adjustRightInd w:val="0"/>
              <w:rPr>
                <w:ins w:id="3046" w:author="Lilian Biber" w:date="2018-08-06T17:41:00Z"/>
                <w:rFonts w:ascii="Avenir Next" w:hAnsi="Avenir Next" w:cs="Avenir Next"/>
                <w:color w:val="000000"/>
                <w:szCs w:val="22"/>
                <w:lang w:val="en-US" w:eastAsia="en-GB"/>
              </w:rPr>
            </w:pPr>
            <w:ins w:id="3047" w:author="Lilian Biber" w:date="2018-08-06T17:41:00Z">
              <w:r w:rsidRPr="00AD4C3A">
                <w:rPr>
                  <w:rFonts w:ascii="Avenir Next" w:hAnsi="Avenir Next" w:cs="Avenir Next"/>
                  <w:color w:val="000000"/>
                  <w:szCs w:val="22"/>
                  <w:lang w:val="en-US" w:eastAsia="en-GB"/>
                </w:rPr>
                <w:t>Evaluate and monitor security policy</w:t>
              </w:r>
            </w:ins>
          </w:p>
          <w:p w14:paraId="552D2134" w14:textId="77777777" w:rsidR="00A552EC" w:rsidRDefault="00A552EC" w:rsidP="00D0026A">
            <w:pPr>
              <w:autoSpaceDE w:val="0"/>
              <w:autoSpaceDN w:val="0"/>
              <w:adjustRightInd w:val="0"/>
              <w:rPr>
                <w:ins w:id="3048" w:author="Lilian Biber" w:date="2018-08-06T17:42:00Z"/>
                <w:rFonts w:ascii="Avenir Next" w:hAnsi="Avenir Next" w:cs="Avenir Next"/>
                <w:color w:val="000000"/>
                <w:szCs w:val="22"/>
                <w:lang w:val="en-US" w:eastAsia="en-GB"/>
              </w:rPr>
            </w:pPr>
            <w:ins w:id="3049" w:author="Lilian Biber" w:date="2018-08-06T17:41:00Z">
              <w:r w:rsidRPr="00D8692A">
                <w:rPr>
                  <w:rFonts w:ascii="Avenir Next" w:hAnsi="Avenir Next" w:cs="Avenir Next"/>
                  <w:color w:val="000000"/>
                  <w:szCs w:val="22"/>
                  <w:lang w:val="en-US" w:eastAsia="en-GB"/>
                </w:rPr>
                <w:t>Implementation of dangerous cargo policy and pollution control policy</w:t>
              </w:r>
            </w:ins>
          </w:p>
          <w:p w14:paraId="3F5FA0A7" w14:textId="77777777" w:rsidR="00A552EC" w:rsidRDefault="00A552EC" w:rsidP="00D0026A">
            <w:pPr>
              <w:autoSpaceDE w:val="0"/>
              <w:autoSpaceDN w:val="0"/>
              <w:adjustRightInd w:val="0"/>
              <w:rPr>
                <w:ins w:id="3050" w:author="Lilian Biber" w:date="2018-08-06T17:05:00Z"/>
                <w:szCs w:val="22"/>
                <w:lang w:val="en-US"/>
              </w:rPr>
            </w:pPr>
            <w:ins w:id="3051" w:author="Lilian Biber" w:date="2018-08-06T17:42:00Z">
              <w:r w:rsidRPr="00213582">
                <w:rPr>
                  <w:rFonts w:ascii="Avenir Next" w:hAnsi="Avenir Next" w:cs="Avenir Next"/>
                  <w:color w:val="000000"/>
                  <w:szCs w:val="22"/>
                  <w:lang w:val="en-US" w:eastAsia="en-GB"/>
                </w:rPr>
                <w:t>Presentation of organization on a tactical level</w:t>
              </w:r>
            </w:ins>
          </w:p>
        </w:tc>
        <w:tc>
          <w:tcPr>
            <w:tcW w:w="2912" w:type="dxa"/>
            <w:tcPrChange w:id="3052" w:author="Lilian Biber" w:date="2018-08-06T17:16:00Z">
              <w:tcPr>
                <w:tcW w:w="2912" w:type="dxa"/>
              </w:tcPr>
            </w:tcPrChange>
          </w:tcPr>
          <w:p w14:paraId="52A30274" w14:textId="77777777" w:rsidR="00D0026A" w:rsidRDefault="00D0026A" w:rsidP="00D0026A">
            <w:pPr>
              <w:autoSpaceDE w:val="0"/>
              <w:autoSpaceDN w:val="0"/>
              <w:adjustRightInd w:val="0"/>
              <w:rPr>
                <w:ins w:id="3053" w:author="Lilian Biber" w:date="2018-08-06T17:33:00Z"/>
                <w:rFonts w:ascii="Avenir Next" w:hAnsi="Avenir Next" w:cs="Avenir Next"/>
                <w:color w:val="000000"/>
                <w:szCs w:val="22"/>
                <w:lang w:val="en-US" w:eastAsia="en-GB"/>
              </w:rPr>
            </w:pPr>
            <w:ins w:id="3054" w:author="Lilian Biber" w:date="2018-08-06T17:26:00Z">
              <w:r w:rsidRPr="007E4800">
                <w:rPr>
                  <w:rFonts w:ascii="Avenir Next" w:hAnsi="Avenir Next" w:cs="Avenir Next"/>
                  <w:color w:val="000000"/>
                  <w:szCs w:val="22"/>
                  <w:lang w:val="en-US" w:eastAsia="en-GB"/>
                </w:rPr>
                <w:t>Implementation of privacy policy into day to day operation</w:t>
              </w:r>
            </w:ins>
          </w:p>
          <w:p w14:paraId="52A20989" w14:textId="77777777" w:rsidR="00D0026A" w:rsidRDefault="00D0026A" w:rsidP="00D0026A">
            <w:pPr>
              <w:autoSpaceDE w:val="0"/>
              <w:autoSpaceDN w:val="0"/>
              <w:adjustRightInd w:val="0"/>
              <w:rPr>
                <w:ins w:id="3055" w:author="Lilian Biber" w:date="2018-08-06T17:35:00Z"/>
                <w:rFonts w:ascii="Avenir Next" w:hAnsi="Avenir Next" w:cs="Avenir Next"/>
                <w:color w:val="000000"/>
                <w:szCs w:val="22"/>
                <w:lang w:val="en-US" w:eastAsia="en-GB"/>
              </w:rPr>
            </w:pPr>
            <w:ins w:id="3056" w:author="Lilian Biber" w:date="2018-08-06T17:33:00Z">
              <w:r w:rsidRPr="00AD4C3A">
                <w:rPr>
                  <w:rFonts w:ascii="Avenir Next" w:hAnsi="Avenir Next" w:cs="Avenir Next"/>
                  <w:color w:val="000000"/>
                  <w:szCs w:val="22"/>
                  <w:lang w:val="en-US" w:eastAsia="en-GB"/>
                </w:rPr>
                <w:t>Plan and oversee training cycle</w:t>
              </w:r>
            </w:ins>
          </w:p>
          <w:p w14:paraId="2D54AE1A" w14:textId="77777777" w:rsidR="00D0026A" w:rsidRDefault="00D0026A" w:rsidP="00D0026A">
            <w:pPr>
              <w:autoSpaceDE w:val="0"/>
              <w:autoSpaceDN w:val="0"/>
              <w:adjustRightInd w:val="0"/>
              <w:rPr>
                <w:ins w:id="3057" w:author="Lilian Biber" w:date="2018-08-06T17:36:00Z"/>
                <w:rFonts w:ascii="Avenir Next" w:hAnsi="Avenir Next" w:cs="Avenir Next"/>
                <w:color w:val="000000"/>
                <w:szCs w:val="22"/>
                <w:lang w:val="en-US" w:eastAsia="en-GB"/>
              </w:rPr>
            </w:pPr>
            <w:ins w:id="3058" w:author="Lilian Biber" w:date="2018-08-06T17:35:00Z">
              <w:r w:rsidRPr="00AD4C3A">
                <w:rPr>
                  <w:rFonts w:ascii="Avenir Next" w:hAnsi="Avenir Next" w:cs="Avenir Next"/>
                  <w:color w:val="000000"/>
                  <w:szCs w:val="22"/>
                  <w:lang w:val="en-US" w:eastAsia="en-GB"/>
                </w:rPr>
                <w:t>Implementation of manpower planning system</w:t>
              </w:r>
            </w:ins>
          </w:p>
          <w:p w14:paraId="24A7F36A" w14:textId="77777777" w:rsidR="00A552EC" w:rsidRDefault="00A552EC" w:rsidP="00D0026A">
            <w:pPr>
              <w:autoSpaceDE w:val="0"/>
              <w:autoSpaceDN w:val="0"/>
              <w:adjustRightInd w:val="0"/>
              <w:rPr>
                <w:ins w:id="3059" w:author="Lilian Biber" w:date="2018-08-06T17:37:00Z"/>
                <w:rFonts w:ascii="Avenir Next" w:hAnsi="Avenir Next" w:cs="Avenir Next"/>
                <w:color w:val="000000"/>
                <w:szCs w:val="22"/>
                <w:lang w:val="en-US" w:eastAsia="en-GB"/>
              </w:rPr>
            </w:pPr>
            <w:ins w:id="3060" w:author="Lilian Biber" w:date="2018-08-06T17:36:00Z">
              <w:r w:rsidRPr="00527E7D">
                <w:rPr>
                  <w:rFonts w:ascii="Avenir Next" w:hAnsi="Avenir Next" w:cs="Avenir Next"/>
                  <w:color w:val="000000"/>
                  <w:szCs w:val="22"/>
                  <w:lang w:val="en-US" w:eastAsia="en-GB"/>
                </w:rPr>
                <w:t>Communication and evaluation of sick leave policy</w:t>
              </w:r>
            </w:ins>
          </w:p>
          <w:p w14:paraId="5A31E66C" w14:textId="77777777" w:rsidR="00A552EC" w:rsidRDefault="00A552EC" w:rsidP="00D0026A">
            <w:pPr>
              <w:autoSpaceDE w:val="0"/>
              <w:autoSpaceDN w:val="0"/>
              <w:adjustRightInd w:val="0"/>
              <w:rPr>
                <w:ins w:id="3061" w:author="Lilian Biber" w:date="2018-08-06T17:42:00Z"/>
                <w:rFonts w:ascii="Avenir Next" w:hAnsi="Avenir Next" w:cs="Avenir Next"/>
                <w:color w:val="000000"/>
                <w:szCs w:val="22"/>
                <w:lang w:val="en-US" w:eastAsia="en-GB"/>
              </w:rPr>
            </w:pPr>
            <w:ins w:id="3062" w:author="Lilian Biber" w:date="2018-08-06T17:37:00Z">
              <w:r w:rsidRPr="00536807">
                <w:rPr>
                  <w:rFonts w:ascii="Avenir Next" w:hAnsi="Avenir Next" w:cs="Avenir Next"/>
                  <w:color w:val="000000"/>
                  <w:szCs w:val="22"/>
                  <w:lang w:val="en-US" w:eastAsia="en-GB"/>
                </w:rPr>
                <w:t>Communication and evaluation of drugs and alcohol policy</w:t>
              </w:r>
            </w:ins>
          </w:p>
          <w:p w14:paraId="4761B0EC" w14:textId="77777777" w:rsidR="00A552EC" w:rsidRDefault="00A552EC" w:rsidP="00D0026A">
            <w:pPr>
              <w:autoSpaceDE w:val="0"/>
              <w:autoSpaceDN w:val="0"/>
              <w:adjustRightInd w:val="0"/>
              <w:rPr>
                <w:ins w:id="3063" w:author="Lilian Biber" w:date="2018-08-06T17:45:00Z"/>
                <w:rFonts w:ascii="Avenir Next" w:hAnsi="Avenir Next" w:cs="Avenir Next"/>
                <w:color w:val="000000"/>
                <w:szCs w:val="22"/>
                <w:lang w:val="en-US" w:eastAsia="en-GB"/>
              </w:rPr>
            </w:pPr>
            <w:ins w:id="3064" w:author="Lilian Biber" w:date="2018-08-06T17:42:00Z">
              <w:r w:rsidRPr="007D527F">
                <w:rPr>
                  <w:rFonts w:ascii="Avenir Next" w:hAnsi="Avenir Next" w:cs="Avenir Next"/>
                  <w:color w:val="000000"/>
                  <w:szCs w:val="22"/>
                  <w:lang w:val="en-US" w:eastAsia="en-GB"/>
                </w:rPr>
                <w:t>Communication of aggression protocol and evaluation of effectiveness</w:t>
              </w:r>
            </w:ins>
          </w:p>
          <w:p w14:paraId="09CD38F6" w14:textId="77777777" w:rsidR="00A552EC" w:rsidRPr="00482F5D" w:rsidRDefault="00A552EC" w:rsidP="00D0026A">
            <w:pPr>
              <w:autoSpaceDE w:val="0"/>
              <w:autoSpaceDN w:val="0"/>
              <w:adjustRightInd w:val="0"/>
              <w:rPr>
                <w:ins w:id="3065" w:author="Lilian Biber" w:date="2018-08-06T17:05:00Z"/>
                <w:rFonts w:ascii="Avenir Next" w:hAnsi="Avenir Next" w:cs="Avenir Next"/>
                <w:color w:val="000000"/>
                <w:szCs w:val="22"/>
                <w:lang w:val="en-US" w:eastAsia="en-GB"/>
                <w:rPrChange w:id="3066" w:author="Lilian Biber" w:date="2018-08-06T17:18:00Z">
                  <w:rPr>
                    <w:ins w:id="3067" w:author="Lilian Biber" w:date="2018-08-06T17:05:00Z"/>
                    <w:szCs w:val="22"/>
                    <w:lang w:val="en-US"/>
                  </w:rPr>
                </w:rPrChange>
              </w:rPr>
            </w:pPr>
            <w:ins w:id="3068" w:author="Lilian Biber" w:date="2018-08-06T17:45:00Z">
              <w:r w:rsidRPr="00AD4C3A">
                <w:rPr>
                  <w:rFonts w:ascii="Avenir Next" w:hAnsi="Avenir Next" w:cs="Avenir Next"/>
                  <w:color w:val="000000"/>
                  <w:szCs w:val="22"/>
                  <w:lang w:val="en-US" w:eastAsia="en-GB"/>
                </w:rPr>
                <w:t>Setup of system for stress management</w:t>
              </w:r>
            </w:ins>
          </w:p>
        </w:tc>
      </w:tr>
      <w:tr w:rsidR="00D0026A" w14:paraId="01F3F13E" w14:textId="77777777" w:rsidTr="00482F5D">
        <w:trPr>
          <w:ins w:id="3069" w:author="Lilian Biber" w:date="2018-08-06T17:05:00Z"/>
        </w:trPr>
        <w:tc>
          <w:tcPr>
            <w:tcW w:w="1980" w:type="dxa"/>
            <w:tcPrChange w:id="3070" w:author="Lilian Biber" w:date="2018-08-06T17:16:00Z">
              <w:tcPr>
                <w:tcW w:w="1980" w:type="dxa"/>
              </w:tcPr>
            </w:tcPrChange>
          </w:tcPr>
          <w:p w14:paraId="539D1CED" w14:textId="77777777" w:rsidR="00D0026A" w:rsidRDefault="00D0026A" w:rsidP="00D0026A">
            <w:pPr>
              <w:autoSpaceDE w:val="0"/>
              <w:autoSpaceDN w:val="0"/>
              <w:adjustRightInd w:val="0"/>
              <w:rPr>
                <w:ins w:id="3071" w:author="Lilian Biber" w:date="2018-08-06T17:05:00Z"/>
                <w:szCs w:val="22"/>
                <w:lang w:val="en-US"/>
              </w:rPr>
            </w:pPr>
            <w:ins w:id="3072" w:author="Lilian Biber" w:date="2018-08-06T17:06:00Z">
              <w:r>
                <w:rPr>
                  <w:szCs w:val="22"/>
                  <w:lang w:val="en-US"/>
                </w:rPr>
                <w:t>Operational</w:t>
              </w:r>
            </w:ins>
          </w:p>
        </w:tc>
        <w:tc>
          <w:tcPr>
            <w:tcW w:w="2912" w:type="dxa"/>
            <w:tcPrChange w:id="3073" w:author="Lilian Biber" w:date="2018-08-06T17:16:00Z">
              <w:tcPr>
                <w:tcW w:w="2912" w:type="dxa"/>
              </w:tcPr>
            </w:tcPrChange>
          </w:tcPr>
          <w:p w14:paraId="4D6B8883" w14:textId="77777777" w:rsidR="00D0026A" w:rsidRPr="0073424A" w:rsidRDefault="00EF13A5" w:rsidP="00D0026A">
            <w:pPr>
              <w:autoSpaceDE w:val="0"/>
              <w:autoSpaceDN w:val="0"/>
              <w:adjustRightInd w:val="0"/>
              <w:rPr>
                <w:ins w:id="3074" w:author="Lilian Biber" w:date="2018-08-06T17:38:00Z"/>
                <w:rFonts w:ascii="Avenir Next" w:hAnsi="Avenir Next" w:cs="Avenir Next"/>
                <w:color w:val="000000"/>
                <w:szCs w:val="22"/>
                <w:lang w:val="en-US" w:eastAsia="en-GB"/>
                <w:rPrChange w:id="3075" w:author="Lilian Biber" w:date="2018-08-09T09:23:00Z">
                  <w:rPr>
                    <w:ins w:id="3076" w:author="Lilian Biber" w:date="2018-08-06T17:38:00Z"/>
                    <w:rFonts w:ascii="Avenir Next" w:hAnsi="Avenir Next" w:cs="Avenir Next"/>
                    <w:color w:val="000000"/>
                    <w:szCs w:val="22"/>
                    <w:lang w:val="nl-NL" w:eastAsia="en-GB"/>
                  </w:rPr>
                </w:rPrChange>
              </w:rPr>
            </w:pPr>
            <w:ins w:id="3077" w:author="Lilian Biber" w:date="2018-08-06T17:10:00Z">
              <w:r w:rsidRPr="00EF13A5">
                <w:rPr>
                  <w:rFonts w:ascii="Avenir Next" w:hAnsi="Avenir Next" w:cs="Avenir Next"/>
                  <w:color w:val="000000"/>
                  <w:szCs w:val="22"/>
                  <w:lang w:val="en-US" w:eastAsia="en-GB"/>
                  <w:rPrChange w:id="3078" w:author="Lilian Biber" w:date="2018-08-09T09:23:00Z">
                    <w:rPr>
                      <w:rFonts w:ascii="Avenir Next" w:hAnsi="Avenir Next" w:cs="Avenir Next"/>
                      <w:color w:val="000000"/>
                      <w:szCs w:val="22"/>
                      <w:lang w:val="nl-NL" w:eastAsia="en-GB"/>
                    </w:rPr>
                  </w:rPrChange>
                </w:rPr>
                <w:t>Monitor execution of procedures</w:t>
              </w:r>
            </w:ins>
          </w:p>
          <w:p w14:paraId="3160F051" w14:textId="77777777" w:rsidR="00A552EC" w:rsidRDefault="00EF13A5" w:rsidP="00D0026A">
            <w:pPr>
              <w:autoSpaceDE w:val="0"/>
              <w:autoSpaceDN w:val="0"/>
              <w:adjustRightInd w:val="0"/>
              <w:rPr>
                <w:ins w:id="3079" w:author="Lilian Biber" w:date="2018-08-06T17:05:00Z"/>
                <w:szCs w:val="22"/>
                <w:lang w:val="en-US"/>
              </w:rPr>
            </w:pPr>
            <w:ins w:id="3080" w:author="Lilian Biber" w:date="2018-08-06T17:39:00Z">
              <w:r w:rsidRPr="00EF13A5">
                <w:rPr>
                  <w:rFonts w:ascii="Avenir Next" w:hAnsi="Avenir Next" w:cs="Avenir Next"/>
                  <w:color w:val="000000"/>
                  <w:szCs w:val="22"/>
                  <w:lang w:val="en-US" w:eastAsia="en-GB"/>
                  <w:rPrChange w:id="3081" w:author="Lilian Biber" w:date="2018-08-09T09:23:00Z">
                    <w:rPr>
                      <w:rFonts w:ascii="Avenir Next" w:hAnsi="Avenir Next" w:cs="Avenir Next"/>
                      <w:color w:val="000000"/>
                      <w:szCs w:val="22"/>
                      <w:lang w:val="nl-NL" w:eastAsia="en-GB"/>
                    </w:rPr>
                  </w:rPrChange>
                </w:rPr>
                <w:t>Update manuals</w:t>
              </w:r>
            </w:ins>
          </w:p>
        </w:tc>
        <w:tc>
          <w:tcPr>
            <w:tcW w:w="2912" w:type="dxa"/>
            <w:tcPrChange w:id="3082" w:author="Lilian Biber" w:date="2018-08-06T17:16:00Z">
              <w:tcPr>
                <w:tcW w:w="2912" w:type="dxa"/>
              </w:tcPr>
            </w:tcPrChange>
          </w:tcPr>
          <w:p w14:paraId="6EF02E63" w14:textId="77777777" w:rsidR="00D0026A" w:rsidRPr="0073424A" w:rsidRDefault="00EF13A5" w:rsidP="00D0026A">
            <w:pPr>
              <w:autoSpaceDE w:val="0"/>
              <w:autoSpaceDN w:val="0"/>
              <w:adjustRightInd w:val="0"/>
              <w:rPr>
                <w:ins w:id="3083" w:author="Lilian Biber" w:date="2018-08-06T17:43:00Z"/>
                <w:rFonts w:ascii="Avenir Next" w:hAnsi="Avenir Next" w:cs="Avenir Next"/>
                <w:color w:val="000000"/>
                <w:szCs w:val="22"/>
                <w:lang w:val="en-US" w:eastAsia="en-GB"/>
                <w:rPrChange w:id="3084" w:author="Lilian Biber" w:date="2018-08-09T09:23:00Z">
                  <w:rPr>
                    <w:ins w:id="3085" w:author="Lilian Biber" w:date="2018-08-06T17:43:00Z"/>
                    <w:rFonts w:ascii="Avenir Next" w:hAnsi="Avenir Next" w:cs="Avenir Next"/>
                    <w:color w:val="000000"/>
                    <w:szCs w:val="22"/>
                    <w:lang w:val="nl-NL" w:eastAsia="en-GB"/>
                  </w:rPr>
                </w:rPrChange>
              </w:rPr>
            </w:pPr>
            <w:ins w:id="3086" w:author="Lilian Biber" w:date="2018-08-06T17:41:00Z">
              <w:r w:rsidRPr="00EF13A5">
                <w:rPr>
                  <w:rFonts w:ascii="Avenir Next" w:hAnsi="Avenir Next" w:cs="Avenir Next"/>
                  <w:color w:val="000000"/>
                  <w:szCs w:val="22"/>
                  <w:lang w:val="en-US" w:eastAsia="en-GB"/>
                  <w:rPrChange w:id="3087" w:author="Lilian Biber" w:date="2018-08-09T09:23:00Z">
                    <w:rPr>
                      <w:rFonts w:ascii="Avenir Next" w:hAnsi="Avenir Next" w:cs="Avenir Next"/>
                      <w:color w:val="000000"/>
                      <w:szCs w:val="22"/>
                      <w:lang w:val="nl-NL" w:eastAsia="en-GB"/>
                    </w:rPr>
                  </w:rPrChange>
                </w:rPr>
                <w:t>Plan periodic maintenance</w:t>
              </w:r>
            </w:ins>
          </w:p>
          <w:p w14:paraId="0F307970" w14:textId="77777777" w:rsidR="00A552EC" w:rsidRPr="0073424A" w:rsidRDefault="00EF13A5" w:rsidP="00D0026A">
            <w:pPr>
              <w:autoSpaceDE w:val="0"/>
              <w:autoSpaceDN w:val="0"/>
              <w:adjustRightInd w:val="0"/>
              <w:rPr>
                <w:ins w:id="3088" w:author="Lilian Biber" w:date="2018-08-06T17:44:00Z"/>
                <w:rFonts w:ascii="Avenir Next" w:hAnsi="Avenir Next" w:cs="Avenir Next"/>
                <w:color w:val="000000"/>
                <w:szCs w:val="22"/>
                <w:lang w:val="en-US" w:eastAsia="en-GB"/>
                <w:rPrChange w:id="3089" w:author="Lilian Biber" w:date="2018-08-09T09:23:00Z">
                  <w:rPr>
                    <w:ins w:id="3090" w:author="Lilian Biber" w:date="2018-08-06T17:44:00Z"/>
                    <w:rFonts w:ascii="Avenir Next" w:hAnsi="Avenir Next" w:cs="Avenir Next"/>
                    <w:color w:val="000000"/>
                    <w:szCs w:val="22"/>
                    <w:lang w:val="nl-NL" w:eastAsia="en-GB"/>
                  </w:rPr>
                </w:rPrChange>
              </w:rPr>
            </w:pPr>
            <w:ins w:id="3091" w:author="Lilian Biber" w:date="2018-08-06T17:43:00Z">
              <w:r w:rsidRPr="00EF13A5">
                <w:rPr>
                  <w:rFonts w:ascii="Avenir Next" w:hAnsi="Avenir Next" w:cs="Avenir Next"/>
                  <w:color w:val="000000"/>
                  <w:szCs w:val="22"/>
                  <w:lang w:val="en-US" w:eastAsia="en-GB"/>
                  <w:rPrChange w:id="3092" w:author="Lilian Biber" w:date="2018-08-09T09:23:00Z">
                    <w:rPr>
                      <w:rFonts w:ascii="Avenir Next" w:hAnsi="Avenir Next" w:cs="Avenir Next"/>
                      <w:color w:val="000000"/>
                      <w:szCs w:val="22"/>
                      <w:lang w:val="nl-NL" w:eastAsia="en-GB"/>
                    </w:rPr>
                  </w:rPrChange>
                </w:rPr>
                <w:t>Operate equipment</w:t>
              </w:r>
            </w:ins>
          </w:p>
          <w:p w14:paraId="51AF7FB3" w14:textId="77777777" w:rsidR="00A552EC" w:rsidRPr="0073424A" w:rsidRDefault="00EF13A5" w:rsidP="00D0026A">
            <w:pPr>
              <w:autoSpaceDE w:val="0"/>
              <w:autoSpaceDN w:val="0"/>
              <w:adjustRightInd w:val="0"/>
              <w:rPr>
                <w:ins w:id="3093" w:author="Lilian Biber" w:date="2018-08-06T17:43:00Z"/>
                <w:rFonts w:ascii="Avenir Next" w:hAnsi="Avenir Next" w:cs="Avenir Next"/>
                <w:color w:val="000000"/>
                <w:szCs w:val="22"/>
                <w:lang w:val="en-US" w:eastAsia="en-GB"/>
                <w:rPrChange w:id="3094" w:author="Lilian Biber" w:date="2018-08-09T09:23:00Z">
                  <w:rPr>
                    <w:ins w:id="3095" w:author="Lilian Biber" w:date="2018-08-06T17:43:00Z"/>
                    <w:rFonts w:ascii="Avenir Next" w:hAnsi="Avenir Next" w:cs="Avenir Next"/>
                    <w:color w:val="000000"/>
                    <w:szCs w:val="22"/>
                    <w:lang w:val="nl-NL" w:eastAsia="en-GB"/>
                  </w:rPr>
                </w:rPrChange>
              </w:rPr>
            </w:pPr>
            <w:ins w:id="3096" w:author="Lilian Biber" w:date="2018-08-06T17:44:00Z">
              <w:r w:rsidRPr="00EF13A5">
                <w:rPr>
                  <w:rFonts w:ascii="Avenir Next" w:hAnsi="Avenir Next" w:cs="Avenir Next"/>
                  <w:color w:val="000000"/>
                  <w:szCs w:val="22"/>
                  <w:lang w:val="en-US" w:eastAsia="en-GB"/>
                  <w:rPrChange w:id="3097" w:author="Lilian Biber" w:date="2018-08-09T09:23:00Z">
                    <w:rPr>
                      <w:rFonts w:ascii="Avenir Next" w:hAnsi="Avenir Next" w:cs="Avenir Next"/>
                      <w:color w:val="000000"/>
                      <w:szCs w:val="22"/>
                      <w:lang w:val="nl-NL" w:eastAsia="en-GB"/>
                    </w:rPr>
                  </w:rPrChange>
                </w:rPr>
                <w:t>Unplanned maintenance</w:t>
              </w:r>
            </w:ins>
          </w:p>
          <w:p w14:paraId="54C2D0D7" w14:textId="77777777" w:rsidR="00A552EC" w:rsidRPr="0073424A" w:rsidRDefault="00EF13A5" w:rsidP="00D0026A">
            <w:pPr>
              <w:autoSpaceDE w:val="0"/>
              <w:autoSpaceDN w:val="0"/>
              <w:adjustRightInd w:val="0"/>
              <w:rPr>
                <w:ins w:id="3098" w:author="Lilian Biber" w:date="2018-08-06T17:44:00Z"/>
                <w:rFonts w:ascii="Avenir Next" w:hAnsi="Avenir Next" w:cs="Avenir Next"/>
                <w:color w:val="000000"/>
                <w:szCs w:val="22"/>
                <w:lang w:val="en-US" w:eastAsia="en-GB"/>
                <w:rPrChange w:id="3099" w:author="Lilian Biber" w:date="2018-08-09T09:23:00Z">
                  <w:rPr>
                    <w:ins w:id="3100" w:author="Lilian Biber" w:date="2018-08-06T17:44:00Z"/>
                    <w:rFonts w:ascii="Avenir Next" w:hAnsi="Avenir Next" w:cs="Avenir Next"/>
                    <w:color w:val="000000"/>
                    <w:szCs w:val="22"/>
                    <w:lang w:val="nl-NL" w:eastAsia="en-GB"/>
                  </w:rPr>
                </w:rPrChange>
              </w:rPr>
            </w:pPr>
            <w:ins w:id="3101" w:author="Lilian Biber" w:date="2018-08-06T17:43:00Z">
              <w:r w:rsidRPr="00EF13A5">
                <w:rPr>
                  <w:rFonts w:ascii="Avenir Next" w:hAnsi="Avenir Next" w:cs="Avenir Next"/>
                  <w:color w:val="000000"/>
                  <w:szCs w:val="22"/>
                  <w:lang w:val="en-US" w:eastAsia="en-GB"/>
                  <w:rPrChange w:id="3102" w:author="Lilian Biber" w:date="2018-08-09T09:23:00Z">
                    <w:rPr>
                      <w:rFonts w:ascii="Avenir Next" w:hAnsi="Avenir Next" w:cs="Avenir Next"/>
                      <w:color w:val="000000"/>
                      <w:szCs w:val="22"/>
                      <w:lang w:val="nl-NL" w:eastAsia="en-GB"/>
                    </w:rPr>
                  </w:rPrChange>
                </w:rPr>
                <w:t>Update charts, information systems</w:t>
              </w:r>
            </w:ins>
          </w:p>
          <w:p w14:paraId="50D2A7A3" w14:textId="77777777" w:rsidR="00A552EC" w:rsidRDefault="00EF13A5" w:rsidP="00D0026A">
            <w:pPr>
              <w:autoSpaceDE w:val="0"/>
              <w:autoSpaceDN w:val="0"/>
              <w:adjustRightInd w:val="0"/>
              <w:rPr>
                <w:ins w:id="3103" w:author="Lilian Biber" w:date="2018-08-06T17:05:00Z"/>
                <w:szCs w:val="22"/>
                <w:lang w:val="en-US"/>
              </w:rPr>
            </w:pPr>
            <w:ins w:id="3104" w:author="Lilian Biber" w:date="2018-08-06T17:44:00Z">
              <w:r w:rsidRPr="00EF13A5">
                <w:rPr>
                  <w:rFonts w:ascii="Avenir Next" w:hAnsi="Avenir Next" w:cs="Avenir Next"/>
                  <w:color w:val="000000"/>
                  <w:szCs w:val="22"/>
                  <w:lang w:val="en-US" w:eastAsia="en-GB"/>
                  <w:rPrChange w:id="3105" w:author="Lilian Biber" w:date="2018-08-09T09:23:00Z">
                    <w:rPr>
                      <w:rFonts w:ascii="Avenir Next" w:hAnsi="Avenir Next" w:cs="Avenir Next"/>
                      <w:color w:val="000000"/>
                      <w:szCs w:val="22"/>
                      <w:lang w:val="nl-NL" w:eastAsia="en-GB"/>
                    </w:rPr>
                  </w:rPrChange>
                </w:rPr>
                <w:t>Gather monitoring data</w:t>
              </w:r>
            </w:ins>
          </w:p>
        </w:tc>
        <w:tc>
          <w:tcPr>
            <w:tcW w:w="2912" w:type="dxa"/>
            <w:tcPrChange w:id="3106" w:author="Lilian Biber" w:date="2018-08-06T17:16:00Z">
              <w:tcPr>
                <w:tcW w:w="2912" w:type="dxa"/>
              </w:tcPr>
            </w:tcPrChange>
          </w:tcPr>
          <w:p w14:paraId="3C7608C2" w14:textId="77777777" w:rsidR="00D0026A" w:rsidRDefault="00D0026A" w:rsidP="00D0026A">
            <w:pPr>
              <w:autoSpaceDE w:val="0"/>
              <w:autoSpaceDN w:val="0"/>
              <w:adjustRightInd w:val="0"/>
              <w:rPr>
                <w:ins w:id="3107" w:author="Lilian Biber" w:date="2018-08-06T17:33:00Z"/>
                <w:rFonts w:ascii="Avenir Next" w:hAnsi="Avenir Next" w:cs="Avenir Next"/>
                <w:color w:val="000000"/>
                <w:szCs w:val="22"/>
                <w:lang w:val="en-US" w:eastAsia="en-GB"/>
              </w:rPr>
            </w:pPr>
            <w:ins w:id="3108" w:author="Lilian Biber" w:date="2018-08-06T17:25:00Z">
              <w:r w:rsidRPr="00617C9E">
                <w:rPr>
                  <w:rFonts w:ascii="Avenir Next" w:hAnsi="Avenir Next" w:cs="Avenir Next"/>
                  <w:color w:val="000000"/>
                  <w:szCs w:val="22"/>
                  <w:lang w:val="en-US" w:eastAsia="en-GB"/>
                </w:rPr>
                <w:t>Presentation of organization on an operational level</w:t>
              </w:r>
            </w:ins>
          </w:p>
          <w:p w14:paraId="173ACD93" w14:textId="77777777" w:rsidR="00D0026A" w:rsidRDefault="00D0026A" w:rsidP="00D0026A">
            <w:pPr>
              <w:autoSpaceDE w:val="0"/>
              <w:autoSpaceDN w:val="0"/>
              <w:adjustRightInd w:val="0"/>
              <w:rPr>
                <w:ins w:id="3109" w:author="Lilian Biber" w:date="2018-08-06T17:37:00Z"/>
                <w:rFonts w:ascii="Avenir Next" w:hAnsi="Avenir Next" w:cs="Avenir Next"/>
                <w:color w:val="000000"/>
                <w:szCs w:val="22"/>
                <w:lang w:val="en-US" w:eastAsia="en-GB"/>
              </w:rPr>
            </w:pPr>
            <w:ins w:id="3110" w:author="Lilian Biber" w:date="2018-08-06T17:33:00Z">
              <w:r w:rsidRPr="00300845">
                <w:rPr>
                  <w:rFonts w:ascii="Avenir Next" w:hAnsi="Avenir Next" w:cs="Avenir Next"/>
                  <w:color w:val="000000"/>
                  <w:szCs w:val="22"/>
                  <w:lang w:val="en-US" w:eastAsia="en-GB"/>
                </w:rPr>
                <w:t>Execution of dangerous cargo policy and pollution policy</w:t>
              </w:r>
            </w:ins>
          </w:p>
          <w:p w14:paraId="45ED44BD" w14:textId="77777777" w:rsidR="00A552EC" w:rsidRPr="0073424A" w:rsidRDefault="00EF13A5" w:rsidP="00D0026A">
            <w:pPr>
              <w:autoSpaceDE w:val="0"/>
              <w:autoSpaceDN w:val="0"/>
              <w:adjustRightInd w:val="0"/>
              <w:rPr>
                <w:ins w:id="3111" w:author="Lilian Biber" w:date="2018-08-06T17:38:00Z"/>
                <w:rFonts w:ascii="Avenir Next" w:hAnsi="Avenir Next" w:cs="Avenir Next"/>
                <w:color w:val="000000"/>
                <w:szCs w:val="22"/>
                <w:lang w:val="en-US" w:eastAsia="en-GB"/>
                <w:rPrChange w:id="3112" w:author="Lilian Biber" w:date="2018-08-09T09:23:00Z">
                  <w:rPr>
                    <w:ins w:id="3113" w:author="Lilian Biber" w:date="2018-08-06T17:38:00Z"/>
                    <w:rFonts w:ascii="Avenir Next" w:hAnsi="Avenir Next" w:cs="Avenir Next"/>
                    <w:color w:val="000000"/>
                    <w:szCs w:val="22"/>
                    <w:lang w:val="nl-NL" w:eastAsia="en-GB"/>
                  </w:rPr>
                </w:rPrChange>
              </w:rPr>
            </w:pPr>
            <w:ins w:id="3114" w:author="Lilian Biber" w:date="2018-08-06T17:38:00Z">
              <w:r w:rsidRPr="00EF13A5">
                <w:rPr>
                  <w:rFonts w:ascii="Avenir Next" w:hAnsi="Avenir Next" w:cs="Avenir Next"/>
                  <w:color w:val="000000"/>
                  <w:szCs w:val="22"/>
                  <w:lang w:val="en-US" w:eastAsia="en-GB"/>
                  <w:rPrChange w:id="3115" w:author="Lilian Biber" w:date="2018-08-09T09:23:00Z">
                    <w:rPr>
                      <w:rFonts w:ascii="Avenir Next" w:hAnsi="Avenir Next" w:cs="Avenir Next"/>
                      <w:color w:val="000000"/>
                      <w:szCs w:val="22"/>
                      <w:lang w:val="nl-NL" w:eastAsia="en-GB"/>
                    </w:rPr>
                  </w:rPrChange>
                </w:rPr>
                <w:t>Execute security policy</w:t>
              </w:r>
            </w:ins>
          </w:p>
          <w:p w14:paraId="3A72D350" w14:textId="77777777" w:rsidR="00A552EC" w:rsidRPr="0073424A" w:rsidRDefault="00EF13A5" w:rsidP="00D0026A">
            <w:pPr>
              <w:autoSpaceDE w:val="0"/>
              <w:autoSpaceDN w:val="0"/>
              <w:adjustRightInd w:val="0"/>
              <w:rPr>
                <w:ins w:id="3116" w:author="Lilian Biber" w:date="2018-08-06T17:40:00Z"/>
                <w:rFonts w:ascii="Avenir Next" w:hAnsi="Avenir Next" w:cs="Avenir Next"/>
                <w:color w:val="000000"/>
                <w:szCs w:val="22"/>
                <w:lang w:val="en-US" w:eastAsia="en-GB"/>
                <w:rPrChange w:id="3117" w:author="Lilian Biber" w:date="2018-08-09T09:23:00Z">
                  <w:rPr>
                    <w:ins w:id="3118" w:author="Lilian Biber" w:date="2018-08-06T17:40:00Z"/>
                    <w:rFonts w:ascii="Avenir Next" w:hAnsi="Avenir Next" w:cs="Avenir Next"/>
                    <w:color w:val="000000"/>
                    <w:szCs w:val="22"/>
                    <w:lang w:val="nl-NL" w:eastAsia="en-GB"/>
                  </w:rPr>
                </w:rPrChange>
              </w:rPr>
            </w:pPr>
            <w:ins w:id="3119" w:author="Lilian Biber" w:date="2018-08-06T17:38:00Z">
              <w:r w:rsidRPr="00EF13A5">
                <w:rPr>
                  <w:rFonts w:ascii="Avenir Next" w:hAnsi="Avenir Next" w:cs="Avenir Next"/>
                  <w:color w:val="000000"/>
                  <w:szCs w:val="22"/>
                  <w:lang w:val="en-US" w:eastAsia="en-GB"/>
                  <w:rPrChange w:id="3120" w:author="Lilian Biber" w:date="2018-08-09T09:23:00Z">
                    <w:rPr>
                      <w:rFonts w:ascii="Avenir Next" w:hAnsi="Avenir Next" w:cs="Avenir Next"/>
                      <w:color w:val="000000"/>
                      <w:szCs w:val="22"/>
                      <w:lang w:val="nl-NL" w:eastAsia="en-GB"/>
                    </w:rPr>
                  </w:rPrChange>
                </w:rPr>
                <w:t>Execute port strategies</w:t>
              </w:r>
            </w:ins>
          </w:p>
          <w:p w14:paraId="622176EE" w14:textId="77777777" w:rsidR="00A552EC" w:rsidRDefault="00A552EC" w:rsidP="00D0026A">
            <w:pPr>
              <w:autoSpaceDE w:val="0"/>
              <w:autoSpaceDN w:val="0"/>
              <w:adjustRightInd w:val="0"/>
              <w:rPr>
                <w:ins w:id="3121" w:author="Lilian Biber" w:date="2018-08-06T17:05:00Z"/>
                <w:szCs w:val="22"/>
                <w:lang w:val="en-US"/>
              </w:rPr>
            </w:pPr>
            <w:ins w:id="3122" w:author="Lilian Biber" w:date="2018-08-06T17:40:00Z">
              <w:r>
                <w:rPr>
                  <w:rFonts w:ascii="Avenir Next" w:hAnsi="Avenir Next" w:cs="Avenir Next"/>
                  <w:color w:val="000000"/>
                  <w:szCs w:val="22"/>
                  <w:lang w:val="nl-NL" w:eastAsia="en-GB"/>
                </w:rPr>
                <w:t>Gather safety data</w:t>
              </w:r>
            </w:ins>
          </w:p>
        </w:tc>
        <w:tc>
          <w:tcPr>
            <w:tcW w:w="2912" w:type="dxa"/>
            <w:tcPrChange w:id="3123" w:author="Lilian Biber" w:date="2018-08-06T17:16:00Z">
              <w:tcPr>
                <w:tcW w:w="2912" w:type="dxa"/>
              </w:tcPr>
            </w:tcPrChange>
          </w:tcPr>
          <w:p w14:paraId="38DC849E" w14:textId="77777777" w:rsidR="00D0026A" w:rsidRDefault="00EF13A5" w:rsidP="00D0026A">
            <w:pPr>
              <w:autoSpaceDE w:val="0"/>
              <w:autoSpaceDN w:val="0"/>
              <w:adjustRightInd w:val="0"/>
              <w:rPr>
                <w:ins w:id="3124" w:author="Lilian Biber" w:date="2018-08-06T17:43:00Z"/>
                <w:rFonts w:ascii="Avenir Next" w:hAnsi="Avenir Next" w:cs="Avenir Next"/>
                <w:color w:val="000000"/>
                <w:szCs w:val="22"/>
                <w:lang w:val="en-US" w:eastAsia="en-GB"/>
              </w:rPr>
            </w:pPr>
            <w:ins w:id="3125" w:author="Lilian Biber" w:date="2018-08-06T17:17:00Z">
              <w:r w:rsidRPr="00EF13A5">
                <w:rPr>
                  <w:rFonts w:ascii="Avenir Next" w:hAnsi="Avenir Next" w:cs="Avenir Next"/>
                  <w:color w:val="000000"/>
                  <w:szCs w:val="22"/>
                  <w:lang w:val="en-US" w:eastAsia="en-GB"/>
                  <w:rPrChange w:id="3126" w:author="Lilian Biber" w:date="2018-08-06T17:17:00Z">
                    <w:rPr>
                      <w:rFonts w:ascii="Avenir Next" w:hAnsi="Avenir Next" w:cs="Avenir Next"/>
                      <w:color w:val="000000"/>
                      <w:szCs w:val="22"/>
                      <w:lang w:val="nl-NL" w:eastAsia="en-GB"/>
                    </w:rPr>
                  </w:rPrChange>
                </w:rPr>
                <w:t xml:space="preserve">Application of </w:t>
              </w:r>
              <w:r w:rsidR="00D0026A">
                <w:rPr>
                  <w:rFonts w:ascii="Avenir Next" w:hAnsi="Avenir Next" w:cs="Avenir Next"/>
                  <w:color w:val="000000"/>
                  <w:szCs w:val="22"/>
                  <w:lang w:val="en-US" w:eastAsia="en-GB"/>
                </w:rPr>
                <w:t>t</w:t>
              </w:r>
            </w:ins>
            <w:ins w:id="3127" w:author="Lilian Biber" w:date="2018-08-06T17:14:00Z">
              <w:r w:rsidRPr="00EF13A5">
                <w:rPr>
                  <w:rFonts w:ascii="Avenir Next" w:hAnsi="Avenir Next" w:cs="Avenir Next"/>
                  <w:color w:val="000000"/>
                  <w:szCs w:val="22"/>
                  <w:lang w:val="en-US" w:eastAsia="en-GB"/>
                  <w:rPrChange w:id="3128" w:author="Lilian Biber" w:date="2018-08-06T17:17:00Z">
                    <w:rPr>
                      <w:rFonts w:ascii="Avenir Next" w:hAnsi="Avenir Next" w:cs="Avenir Next"/>
                      <w:color w:val="000000"/>
                      <w:szCs w:val="22"/>
                      <w:lang w:val="nl-NL" w:eastAsia="en-GB"/>
                    </w:rPr>
                  </w:rPrChange>
                </w:rPr>
                <w:t>eam management</w:t>
              </w:r>
            </w:ins>
          </w:p>
          <w:p w14:paraId="7ED87A69" w14:textId="77777777" w:rsidR="00A552EC" w:rsidRPr="00482F5D" w:rsidRDefault="00A552EC" w:rsidP="00D0026A">
            <w:pPr>
              <w:autoSpaceDE w:val="0"/>
              <w:autoSpaceDN w:val="0"/>
              <w:adjustRightInd w:val="0"/>
              <w:rPr>
                <w:ins w:id="3129" w:author="Lilian Biber" w:date="2018-08-06T17:14:00Z"/>
                <w:rFonts w:ascii="Avenir Next" w:hAnsi="Avenir Next" w:cs="Avenir Next"/>
                <w:color w:val="000000"/>
                <w:szCs w:val="22"/>
                <w:lang w:val="en-US" w:eastAsia="en-GB"/>
                <w:rPrChange w:id="3130" w:author="Lilian Biber" w:date="2018-08-06T17:17:00Z">
                  <w:rPr>
                    <w:ins w:id="3131" w:author="Lilian Biber" w:date="2018-08-06T17:14:00Z"/>
                    <w:rFonts w:ascii="Avenir Next" w:hAnsi="Avenir Next" w:cs="Avenir Next"/>
                    <w:color w:val="000000"/>
                    <w:szCs w:val="22"/>
                    <w:lang w:val="nl-NL" w:eastAsia="en-GB"/>
                  </w:rPr>
                </w:rPrChange>
              </w:rPr>
            </w:pPr>
            <w:ins w:id="3132" w:author="Lilian Biber" w:date="2018-08-06T17:43:00Z">
              <w:r w:rsidRPr="009B19B3">
                <w:rPr>
                  <w:rFonts w:ascii="Avenir Next" w:hAnsi="Avenir Next" w:cs="Avenir Next"/>
                  <w:color w:val="000000"/>
                  <w:szCs w:val="22"/>
                  <w:lang w:val="en-US" w:eastAsia="en-GB"/>
                </w:rPr>
                <w:t>Execution of drugs and alcohol policy</w:t>
              </w:r>
            </w:ins>
          </w:p>
          <w:p w14:paraId="51DD0641" w14:textId="77777777" w:rsidR="00D0026A" w:rsidRPr="00482F5D" w:rsidRDefault="00EF13A5" w:rsidP="00D0026A">
            <w:pPr>
              <w:autoSpaceDE w:val="0"/>
              <w:autoSpaceDN w:val="0"/>
              <w:adjustRightInd w:val="0"/>
              <w:rPr>
                <w:ins w:id="3133" w:author="Lilian Biber" w:date="2018-08-06T17:17:00Z"/>
                <w:rFonts w:ascii="Avenir Next" w:hAnsi="Avenir Next" w:cs="Avenir Next"/>
                <w:color w:val="000000"/>
                <w:szCs w:val="22"/>
                <w:lang w:val="en-US" w:eastAsia="en-GB"/>
                <w:rPrChange w:id="3134" w:author="Lilian Biber" w:date="2018-08-06T17:17:00Z">
                  <w:rPr>
                    <w:ins w:id="3135" w:author="Lilian Biber" w:date="2018-08-06T17:17:00Z"/>
                    <w:rFonts w:ascii="Avenir Next" w:hAnsi="Avenir Next" w:cs="Avenir Next"/>
                    <w:color w:val="000000"/>
                    <w:szCs w:val="22"/>
                    <w:lang w:val="nl-NL" w:eastAsia="en-GB"/>
                  </w:rPr>
                </w:rPrChange>
              </w:rPr>
            </w:pPr>
            <w:ins w:id="3136" w:author="Lilian Biber" w:date="2018-08-06T17:17:00Z">
              <w:r w:rsidRPr="00EF13A5">
                <w:rPr>
                  <w:rFonts w:ascii="Avenir Next" w:hAnsi="Avenir Next" w:cs="Avenir Next"/>
                  <w:color w:val="000000"/>
                  <w:szCs w:val="22"/>
                  <w:lang w:val="en-US" w:eastAsia="en-GB"/>
                  <w:rPrChange w:id="3137" w:author="Lilian Biber" w:date="2018-08-06T17:17:00Z">
                    <w:rPr>
                      <w:rFonts w:ascii="Avenir Next" w:hAnsi="Avenir Next" w:cs="Avenir Next"/>
                      <w:color w:val="000000"/>
                      <w:szCs w:val="22"/>
                      <w:lang w:val="nl-NL" w:eastAsia="en-GB"/>
                    </w:rPr>
                  </w:rPrChange>
                </w:rPr>
                <w:t xml:space="preserve">Application of </w:t>
              </w:r>
              <w:r w:rsidR="00D0026A">
                <w:rPr>
                  <w:rFonts w:ascii="Avenir Next" w:hAnsi="Avenir Next" w:cs="Avenir Next"/>
                  <w:color w:val="000000"/>
                  <w:szCs w:val="22"/>
                  <w:lang w:val="en-US" w:eastAsia="en-GB"/>
                </w:rPr>
                <w:t>c</w:t>
              </w:r>
            </w:ins>
            <w:ins w:id="3138" w:author="Lilian Biber" w:date="2018-08-06T17:14:00Z">
              <w:r w:rsidRPr="00EF13A5">
                <w:rPr>
                  <w:rFonts w:ascii="Avenir Next" w:hAnsi="Avenir Next" w:cs="Avenir Next"/>
                  <w:color w:val="000000"/>
                  <w:szCs w:val="22"/>
                  <w:lang w:val="en-US" w:eastAsia="en-GB"/>
                  <w:rPrChange w:id="3139" w:author="Lilian Biber" w:date="2018-08-06T17:17:00Z">
                    <w:rPr>
                      <w:rFonts w:ascii="Avenir Next" w:hAnsi="Avenir Next" w:cs="Avenir Next"/>
                      <w:color w:val="000000"/>
                      <w:szCs w:val="22"/>
                      <w:lang w:val="nl-NL" w:eastAsia="en-GB"/>
                    </w:rPr>
                  </w:rPrChange>
                </w:rPr>
                <w:t>onflict management</w:t>
              </w:r>
            </w:ins>
          </w:p>
          <w:p w14:paraId="2745CC0C" w14:textId="77777777" w:rsidR="00D0026A" w:rsidRPr="0073424A" w:rsidRDefault="00EF13A5" w:rsidP="00D0026A">
            <w:pPr>
              <w:autoSpaceDE w:val="0"/>
              <w:autoSpaceDN w:val="0"/>
              <w:adjustRightInd w:val="0"/>
              <w:rPr>
                <w:ins w:id="3140" w:author="Lilian Biber" w:date="2018-08-06T17:22:00Z"/>
                <w:rFonts w:ascii="Avenir Next" w:hAnsi="Avenir Next" w:cs="Avenir Next"/>
                <w:color w:val="000000"/>
                <w:szCs w:val="22"/>
                <w:lang w:val="en-US" w:eastAsia="en-GB"/>
                <w:rPrChange w:id="3141" w:author="Lilian Biber" w:date="2018-08-09T09:23:00Z">
                  <w:rPr>
                    <w:ins w:id="3142" w:author="Lilian Biber" w:date="2018-08-06T17:22:00Z"/>
                    <w:rFonts w:ascii="Avenir Next" w:hAnsi="Avenir Next" w:cs="Avenir Next"/>
                    <w:color w:val="000000"/>
                    <w:szCs w:val="22"/>
                    <w:lang w:val="nl-NL" w:eastAsia="en-GB"/>
                  </w:rPr>
                </w:rPrChange>
              </w:rPr>
            </w:pPr>
            <w:ins w:id="3143" w:author="Lilian Biber" w:date="2018-08-06T17:17:00Z">
              <w:r w:rsidRPr="00EF13A5">
                <w:rPr>
                  <w:rFonts w:ascii="Avenir Next" w:hAnsi="Avenir Next" w:cs="Avenir Next"/>
                  <w:color w:val="000000"/>
                  <w:szCs w:val="22"/>
                  <w:lang w:val="en-US" w:eastAsia="en-GB"/>
                  <w:rPrChange w:id="3144" w:author="Lilian Biber" w:date="2018-08-09T09:23:00Z">
                    <w:rPr>
                      <w:rFonts w:ascii="Avenir Next" w:hAnsi="Avenir Next" w:cs="Avenir Next"/>
                      <w:color w:val="000000"/>
                      <w:szCs w:val="22"/>
                      <w:lang w:val="nl-NL" w:eastAsia="en-GB"/>
                    </w:rPr>
                  </w:rPrChange>
                </w:rPr>
                <w:t>Execution of aggression protocol</w:t>
              </w:r>
            </w:ins>
          </w:p>
          <w:p w14:paraId="3BB1B96F" w14:textId="77777777" w:rsidR="00D0026A" w:rsidRDefault="00D0026A" w:rsidP="00D0026A">
            <w:pPr>
              <w:autoSpaceDE w:val="0"/>
              <w:autoSpaceDN w:val="0"/>
              <w:adjustRightInd w:val="0"/>
              <w:rPr>
                <w:ins w:id="3145" w:author="Lilian Biber" w:date="2018-08-06T17:32:00Z"/>
                <w:rFonts w:ascii="Avenir Next" w:hAnsi="Avenir Next" w:cs="Avenir Next"/>
                <w:color w:val="000000"/>
                <w:szCs w:val="22"/>
                <w:lang w:val="en-US" w:eastAsia="en-GB"/>
              </w:rPr>
            </w:pPr>
            <w:ins w:id="3146" w:author="Lilian Biber" w:date="2018-08-06T17:22:00Z">
              <w:r w:rsidRPr="001C555E">
                <w:rPr>
                  <w:rFonts w:ascii="Avenir Next" w:hAnsi="Avenir Next" w:cs="Avenir Next"/>
                  <w:color w:val="000000"/>
                  <w:szCs w:val="22"/>
                  <w:lang w:val="en-US" w:eastAsia="en-GB"/>
                </w:rPr>
                <w:t>Execution of TRM-training (statistics, decision making,teamwork, leadership, communication, stress and fatigue etc.)</w:t>
              </w:r>
            </w:ins>
          </w:p>
          <w:p w14:paraId="2C239F55" w14:textId="77777777" w:rsidR="00D0026A" w:rsidRPr="00D0026A" w:rsidRDefault="00EF13A5" w:rsidP="00D0026A">
            <w:pPr>
              <w:autoSpaceDE w:val="0"/>
              <w:autoSpaceDN w:val="0"/>
              <w:adjustRightInd w:val="0"/>
              <w:rPr>
                <w:ins w:id="3147" w:author="Lilian Biber" w:date="2018-08-06T17:32:00Z"/>
                <w:rFonts w:ascii="Avenir Next" w:hAnsi="Avenir Next" w:cs="Avenir Next"/>
                <w:color w:val="000000"/>
                <w:szCs w:val="22"/>
                <w:lang w:val="en-US" w:eastAsia="en-GB"/>
                <w:rPrChange w:id="3148" w:author="Lilian Biber" w:date="2018-08-06T17:33:00Z">
                  <w:rPr>
                    <w:ins w:id="3149" w:author="Lilian Biber" w:date="2018-08-06T17:32:00Z"/>
                    <w:rFonts w:ascii="Avenir Next" w:hAnsi="Avenir Next" w:cs="Avenir Next"/>
                    <w:color w:val="000000"/>
                    <w:szCs w:val="22"/>
                    <w:lang w:val="nl-NL" w:eastAsia="en-GB"/>
                  </w:rPr>
                </w:rPrChange>
              </w:rPr>
            </w:pPr>
            <w:ins w:id="3150" w:author="Lilian Biber" w:date="2018-08-06T17:32:00Z">
              <w:r w:rsidRPr="00EF13A5">
                <w:rPr>
                  <w:rFonts w:ascii="Avenir Next" w:hAnsi="Avenir Next" w:cs="Avenir Next"/>
                  <w:color w:val="000000"/>
                  <w:szCs w:val="22"/>
                  <w:lang w:val="en-US" w:eastAsia="en-GB"/>
                  <w:rPrChange w:id="3151" w:author="Lilian Biber" w:date="2018-08-06T17:33:00Z">
                    <w:rPr>
                      <w:rFonts w:ascii="Avenir Next" w:hAnsi="Avenir Next" w:cs="Avenir Next"/>
                      <w:color w:val="000000"/>
                      <w:szCs w:val="22"/>
                      <w:lang w:val="nl-NL" w:eastAsia="en-GB"/>
                    </w:rPr>
                  </w:rPrChange>
                </w:rPr>
                <w:t>Administration of selection procedure</w:t>
              </w:r>
            </w:ins>
          </w:p>
          <w:p w14:paraId="6DA448B5" w14:textId="77777777" w:rsidR="00D0026A" w:rsidRDefault="00EF13A5" w:rsidP="00D0026A">
            <w:pPr>
              <w:autoSpaceDE w:val="0"/>
              <w:autoSpaceDN w:val="0"/>
              <w:adjustRightInd w:val="0"/>
              <w:rPr>
                <w:ins w:id="3152" w:author="Lilian Biber" w:date="2018-08-06T17:43:00Z"/>
                <w:rFonts w:ascii="Avenir Next" w:hAnsi="Avenir Next" w:cs="Avenir Next"/>
                <w:color w:val="000000"/>
                <w:szCs w:val="22"/>
                <w:lang w:val="en-US" w:eastAsia="en-GB"/>
              </w:rPr>
            </w:pPr>
            <w:ins w:id="3153" w:author="Lilian Biber" w:date="2018-08-06T17:32:00Z">
              <w:r w:rsidRPr="00EF13A5">
                <w:rPr>
                  <w:rFonts w:ascii="Avenir Next" w:hAnsi="Avenir Next" w:cs="Avenir Next"/>
                  <w:color w:val="000000"/>
                  <w:szCs w:val="22"/>
                  <w:lang w:val="en-US" w:eastAsia="en-GB"/>
                  <w:rPrChange w:id="3154" w:author="Lilian Biber" w:date="2018-08-06T17:33:00Z">
                    <w:rPr>
                      <w:rFonts w:ascii="Avenir Next" w:hAnsi="Avenir Next" w:cs="Avenir Next"/>
                      <w:color w:val="000000"/>
                      <w:szCs w:val="22"/>
                      <w:lang w:val="nl-NL" w:eastAsia="en-GB"/>
                    </w:rPr>
                  </w:rPrChange>
                </w:rPr>
                <w:t>Scheduling and rostering</w:t>
              </w:r>
            </w:ins>
          </w:p>
          <w:p w14:paraId="528636DF" w14:textId="77777777" w:rsidR="00A552EC" w:rsidRDefault="00A552EC" w:rsidP="00D0026A">
            <w:pPr>
              <w:autoSpaceDE w:val="0"/>
              <w:autoSpaceDN w:val="0"/>
              <w:adjustRightInd w:val="0"/>
              <w:rPr>
                <w:ins w:id="3155" w:author="Lilian Biber" w:date="2018-08-06T17:05:00Z"/>
                <w:szCs w:val="22"/>
                <w:lang w:val="en-US"/>
              </w:rPr>
            </w:pPr>
            <w:ins w:id="3156" w:author="Lilian Biber" w:date="2018-08-06T17:43:00Z">
              <w:r>
                <w:rPr>
                  <w:rFonts w:ascii="Avenir Next" w:hAnsi="Avenir Next" w:cs="Avenir Next"/>
                  <w:color w:val="000000"/>
                  <w:szCs w:val="22"/>
                  <w:lang w:val="nl-NL" w:eastAsia="en-GB"/>
                </w:rPr>
                <w:t>Execution of privacy policy</w:t>
              </w:r>
            </w:ins>
          </w:p>
        </w:tc>
      </w:tr>
    </w:tbl>
    <w:p w14:paraId="067A7E0A" w14:textId="77777777" w:rsidR="00583BCA" w:rsidRDefault="00583BCA" w:rsidP="007A553E">
      <w:pPr>
        <w:autoSpaceDE w:val="0"/>
        <w:autoSpaceDN w:val="0"/>
        <w:adjustRightInd w:val="0"/>
        <w:rPr>
          <w:ins w:id="3157" w:author="Lilian Biber" w:date="2018-08-06T17:04:00Z"/>
          <w:szCs w:val="22"/>
          <w:lang w:val="en-US"/>
        </w:rPr>
        <w:sectPr w:rsidR="00583BCA" w:rsidSect="00583BCA">
          <w:pgSz w:w="16838" w:h="11906" w:orient="landscape" w:code="9"/>
          <w:pgMar w:top="1134" w:right="1134" w:bottom="1418" w:left="1134" w:header="567" w:footer="567" w:gutter="0"/>
          <w:cols w:space="708"/>
          <w:titlePg/>
          <w:docGrid w:linePitch="360"/>
        </w:sectPr>
      </w:pPr>
    </w:p>
    <w:p w14:paraId="2442070D" w14:textId="77777777" w:rsidR="00B660D5" w:rsidRPr="00B0655B" w:rsidRDefault="00B660D5" w:rsidP="007A553E">
      <w:pPr>
        <w:autoSpaceDE w:val="0"/>
        <w:autoSpaceDN w:val="0"/>
        <w:adjustRightInd w:val="0"/>
        <w:rPr>
          <w:szCs w:val="22"/>
          <w:lang w:val="en-US"/>
        </w:rPr>
      </w:pPr>
    </w:p>
    <w:sectPr w:rsidR="00B660D5" w:rsidRPr="00B0655B" w:rsidSect="00B660D5">
      <w:pgSz w:w="16838" w:h="11906" w:orient="landscape" w:code="9"/>
      <w:pgMar w:top="1134" w:right="1134" w:bottom="1418" w:left="1134" w:header="567" w:footer="567" w:gutter="0"/>
      <w:cols w:space="708"/>
      <w:titlePg/>
      <w:docGrid w:linePitch="360"/>
      <w:sectPrChange w:id="3158" w:author="Microsoft Office-gebruiker" w:date="2018-07-25T17:17:00Z">
        <w:sectPr w:rsidR="00B660D5" w:rsidRPr="00B0655B" w:rsidSect="00B660D5">
          <w:pgSz w:w="11906" w:h="16838" w:orient="portrait"/>
          <w:pgMar w:top="1134" w:right="1134" w:bottom="1134" w:left="1418" w:header="567" w:footer="567" w:gutter="0"/>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8" w:author="Pieter Paap" w:date="2018-08-19T10:37:00Z" w:initials="PP">
    <w:p w14:paraId="71C674B0" w14:textId="77777777" w:rsidR="000D7B31" w:rsidRDefault="000D7B31">
      <w:pPr>
        <w:pStyle w:val="CommentText"/>
      </w:pPr>
      <w:r>
        <w:rPr>
          <w:rStyle w:val="CommentReference"/>
        </w:rPr>
        <w:annotationRef/>
      </w:r>
      <w:r>
        <w:t>Wat bedoelt men met een system ???</w:t>
      </w:r>
    </w:p>
  </w:comment>
  <w:comment w:id="49" w:author="Pieter Paap" w:date="2018-08-19T10:38:00Z" w:initials="PP">
    <w:p w14:paraId="657789C2" w14:textId="77777777" w:rsidR="000D7B31" w:rsidRDefault="000D7B31">
      <w:pPr>
        <w:pStyle w:val="CommentText"/>
      </w:pPr>
      <w:r>
        <w:rPr>
          <w:rStyle w:val="CommentReference"/>
        </w:rPr>
        <w:annotationRef/>
      </w:r>
      <w:r>
        <w:rPr>
          <w:noProof/>
        </w:rPr>
        <w:t>Human resources lijkt mij beter</w:t>
      </w:r>
    </w:p>
  </w:comment>
  <w:comment w:id="113" w:author="Pieter Paap" w:date="2018-08-19T10:43:00Z" w:initials="PP">
    <w:p w14:paraId="35ECC134" w14:textId="77777777" w:rsidR="000D7B31" w:rsidRDefault="000D7B31">
      <w:pPr>
        <w:pStyle w:val="CommentText"/>
      </w:pPr>
      <w:r>
        <w:rPr>
          <w:rStyle w:val="CommentReference"/>
        </w:rPr>
        <w:annotationRef/>
      </w:r>
      <w:r>
        <w:rPr>
          <w:noProof/>
        </w:rPr>
        <w:t>Zin iets aangepast</w:t>
      </w:r>
    </w:p>
  </w:comment>
  <w:comment w:id="140" w:author="Pieter Paap" w:date="2018-08-19T10:48:00Z" w:initials="PP">
    <w:p w14:paraId="56BCA6AE" w14:textId="77777777" w:rsidR="000D7B31" w:rsidRDefault="000D7B31">
      <w:pPr>
        <w:pStyle w:val="CommentText"/>
      </w:pPr>
      <w:r>
        <w:rPr>
          <w:rStyle w:val="CommentReference"/>
        </w:rPr>
        <w:annotationRef/>
      </w:r>
      <w:r>
        <w:t>These weghalen</w:t>
      </w:r>
    </w:p>
  </w:comment>
  <w:comment w:id="187" w:author="Pieter Paap" w:date="2018-08-19T10:49:00Z" w:initials="PP">
    <w:p w14:paraId="1E53434B" w14:textId="77777777" w:rsidR="000D7B31" w:rsidRDefault="000D7B31">
      <w:pPr>
        <w:pStyle w:val="CommentText"/>
      </w:pPr>
      <w:r>
        <w:rPr>
          <w:rStyle w:val="CommentReference"/>
        </w:rPr>
        <w:annotationRef/>
      </w:r>
      <w:r>
        <w:t>In eerste alinea enkelvoud, hier meervoud ?</w:t>
      </w:r>
    </w:p>
  </w:comment>
  <w:comment w:id="205" w:author="Pieter Paap" w:date="2018-08-19T10:51:00Z" w:initials="PP">
    <w:p w14:paraId="7B49652A" w14:textId="77777777" w:rsidR="000D7B31" w:rsidRDefault="000D7B31">
      <w:pPr>
        <w:pStyle w:val="CommentText"/>
      </w:pPr>
      <w:r>
        <w:rPr>
          <w:rStyle w:val="CommentReference"/>
        </w:rPr>
        <w:annotationRef/>
      </w:r>
      <w:r>
        <w:t xml:space="preserve">Will of may ? </w:t>
      </w:r>
    </w:p>
  </w:comment>
  <w:comment w:id="216" w:author="Pieter Paap" w:date="2018-08-19T10:52:00Z" w:initials="PP">
    <w:p w14:paraId="49BB030E" w14:textId="77777777" w:rsidR="000D7B31" w:rsidRDefault="000D7B31">
      <w:pPr>
        <w:pStyle w:val="CommentText"/>
      </w:pPr>
      <w:r>
        <w:rPr>
          <w:rStyle w:val="CommentReference"/>
        </w:rPr>
        <w:annotationRef/>
      </w:r>
      <w:r>
        <w:t>May have (is afhankelijk van de specifieke lokale omstandigheden)</w:t>
      </w:r>
    </w:p>
  </w:comment>
  <w:comment w:id="218" w:author="Pieter Paap" w:date="2018-08-19T10:53:00Z" w:initials="PP">
    <w:p w14:paraId="2671013C" w14:textId="77777777" w:rsidR="000D7B31" w:rsidRDefault="000D7B31">
      <w:pPr>
        <w:pStyle w:val="CommentText"/>
      </w:pPr>
      <w:r>
        <w:rPr>
          <w:rStyle w:val="CommentReference"/>
        </w:rPr>
        <w:annotationRef/>
      </w:r>
      <w:r>
        <w:t>Different levels of competences, experience and training</w:t>
      </w:r>
    </w:p>
  </w:comment>
  <w:comment w:id="241" w:author="Pieter Paap" w:date="2018-08-19T10:54:00Z" w:initials="PP">
    <w:p w14:paraId="584929C5" w14:textId="77777777" w:rsidR="000D7B31" w:rsidRDefault="000D7B31">
      <w:pPr>
        <w:pStyle w:val="CommentText"/>
      </w:pPr>
      <w:r>
        <w:rPr>
          <w:rStyle w:val="CommentReference"/>
        </w:rPr>
        <w:annotationRef/>
      </w:r>
      <w:r>
        <w:t>Verwijzing naar een bepaalde organisatie helpt niet. Men kan het als voorbeeld gebruiken bij het ontwikkelen van een document (orientation on best practize) maar het document moet een IALA ontwikkeld document zijn.</w:t>
      </w:r>
    </w:p>
  </w:comment>
  <w:comment w:id="657" w:author="Microsoft Office-gebruiker" w:date="2018-08-01T15:35:00Z" w:initials="MO">
    <w:p w14:paraId="09D455A4" w14:textId="77777777" w:rsidR="000D7B31" w:rsidRDefault="000D7B31">
      <w:pPr>
        <w:pStyle w:val="CommentText"/>
      </w:pPr>
      <w:r>
        <w:rPr>
          <w:rStyle w:val="CommentReference"/>
        </w:rPr>
        <w:annotationRef/>
      </w:r>
      <w:r>
        <w:t>This to me is not the same as TRM. TRM teaches VTSOs to cooperate. What a manager should know is how to lead, and to allocate resources. He needs to know about the allocation of tasks and task-enrichment and so on</w:t>
      </w:r>
    </w:p>
  </w:comment>
  <w:comment w:id="715" w:author="Microsoft Office-gebruiker" w:date="2018-07-31T08:05:00Z" w:initials="MO">
    <w:p w14:paraId="31E63DB6" w14:textId="77777777" w:rsidR="000D7B31" w:rsidRDefault="000D7B31">
      <w:pPr>
        <w:pStyle w:val="CommentText"/>
      </w:pPr>
      <w:r>
        <w:rPr>
          <w:rStyle w:val="CommentReference"/>
        </w:rPr>
        <w:annotationRef/>
      </w:r>
      <w:r>
        <w:t>Change in : any quality system</w:t>
      </w:r>
    </w:p>
  </w:comment>
  <w:comment w:id="724" w:author="Microsoft Office-gebruiker" w:date="2018-07-31T08:06:00Z" w:initials="MO">
    <w:p w14:paraId="68DA2D61" w14:textId="77777777" w:rsidR="000D7B31" w:rsidRDefault="000D7B31">
      <w:pPr>
        <w:pStyle w:val="CommentText"/>
      </w:pPr>
      <w:r>
        <w:rPr>
          <w:rStyle w:val="CommentReference"/>
        </w:rPr>
        <w:annotationRef/>
      </w:r>
      <w:r>
        <w:t>This is very static, old fashioned learning. I would prefer more contemporary interactive learning.</w:t>
      </w:r>
    </w:p>
  </w:comment>
  <w:comment w:id="728" w:author="Lilian Biber" w:date="2018-08-09T10:50:00Z" w:initials="LB">
    <w:p w14:paraId="150BE045" w14:textId="77777777" w:rsidR="000D7B31" w:rsidRDefault="000D7B31">
      <w:pPr>
        <w:pStyle w:val="CommentText"/>
      </w:pPr>
      <w:r>
        <w:rPr>
          <w:rStyle w:val="CommentReference"/>
        </w:rPr>
        <w:annotationRef/>
      </w:r>
      <w:r>
        <w:t>In the Netherlands no one has that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1C674B0" w15:done="0"/>
  <w15:commentEx w15:paraId="657789C2" w15:done="0"/>
  <w15:commentEx w15:paraId="35ECC134" w15:done="0"/>
  <w15:commentEx w15:paraId="56BCA6AE" w15:done="0"/>
  <w15:commentEx w15:paraId="1E53434B" w15:done="0"/>
  <w15:commentEx w15:paraId="7B49652A" w15:done="0"/>
  <w15:commentEx w15:paraId="49BB030E" w15:done="0"/>
  <w15:commentEx w15:paraId="2671013C" w15:done="0"/>
  <w15:commentEx w15:paraId="584929C5" w15:done="0"/>
  <w15:commentEx w15:paraId="09D455A4" w15:done="0"/>
  <w15:commentEx w15:paraId="31E63DB6" w15:done="0"/>
  <w15:commentEx w15:paraId="68DA2D61" w15:done="0"/>
  <w15:commentEx w15:paraId="150BE04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C674B0" w16cid:durableId="1FF1586E"/>
  <w16cid:commentId w16cid:paraId="657789C2" w16cid:durableId="1FF1586F"/>
  <w16cid:commentId w16cid:paraId="35ECC134" w16cid:durableId="1FF15870"/>
  <w16cid:commentId w16cid:paraId="56BCA6AE" w16cid:durableId="1FF15871"/>
  <w16cid:commentId w16cid:paraId="1E53434B" w16cid:durableId="1FF15872"/>
  <w16cid:commentId w16cid:paraId="7B49652A" w16cid:durableId="1FF15873"/>
  <w16cid:commentId w16cid:paraId="49BB030E" w16cid:durableId="1FF15874"/>
  <w16cid:commentId w16cid:paraId="2671013C" w16cid:durableId="1FF15875"/>
  <w16cid:commentId w16cid:paraId="584929C5" w16cid:durableId="1FF15876"/>
  <w16cid:commentId w16cid:paraId="09D455A4" w16cid:durableId="1FF15877"/>
  <w16cid:commentId w16cid:paraId="31E63DB6" w16cid:durableId="1FF15878"/>
  <w16cid:commentId w16cid:paraId="68DA2D61" w16cid:durableId="1FF15879"/>
  <w16cid:commentId w16cid:paraId="150BE045" w16cid:durableId="1FF158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FB8741" w14:textId="77777777" w:rsidR="00A5432C" w:rsidRDefault="00A5432C" w:rsidP="009E1230">
      <w:r>
        <w:separator/>
      </w:r>
    </w:p>
  </w:endnote>
  <w:endnote w:type="continuationSeparator" w:id="0">
    <w:p w14:paraId="74878E28" w14:textId="77777777" w:rsidR="00A5432C" w:rsidRDefault="00A5432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auto"/>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venir Next">
    <w:altName w:val="Corbel"/>
    <w:charset w:val="00"/>
    <w:family w:val="swiss"/>
    <w:pitch w:val="variable"/>
    <w:sig w:usb0="00000001"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624CC" w14:textId="77777777" w:rsidR="00FC765B" w:rsidRDefault="00FC76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61773" w14:textId="77777777" w:rsidR="000D7B31" w:rsidRPr="008136BC" w:rsidRDefault="000D7B31"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387162">
      <w:rPr>
        <w:noProof/>
        <w:lang w:val="en-US"/>
      </w:rPr>
      <w:t>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387162">
      <w:rPr>
        <w:noProof/>
        <w:lang w:val="en-US"/>
      </w:rPr>
      <w:t>26</w:t>
    </w:r>
    <w:r w:rsidRPr="008136BC">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8E12D" w14:textId="77777777" w:rsidR="00FC765B" w:rsidRDefault="00FC76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52061" w14:textId="77777777" w:rsidR="00A5432C" w:rsidRDefault="00A5432C" w:rsidP="009E1230">
      <w:r>
        <w:separator/>
      </w:r>
    </w:p>
  </w:footnote>
  <w:footnote w:type="continuationSeparator" w:id="0">
    <w:p w14:paraId="42A7BD59" w14:textId="77777777" w:rsidR="00A5432C" w:rsidRDefault="00A5432C" w:rsidP="009E12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88095" w14:textId="77777777" w:rsidR="00FC765B" w:rsidRDefault="00FC76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6DBE5" w14:textId="77777777" w:rsidR="000D7B31" w:rsidRPr="000B4455" w:rsidRDefault="000D7B31" w:rsidP="008136BC">
    <w:pPr>
      <w:jc w:val="center"/>
      <w:rPr>
        <w:rFonts w:cs="Arial"/>
        <w:sz w:val="20"/>
        <w:szCs w:val="20"/>
      </w:rPr>
    </w:pPr>
    <w:r>
      <w:rPr>
        <w:rFonts w:cs="Arial"/>
        <w:sz w:val="20"/>
        <w:szCs w:val="20"/>
      </w:rPr>
      <w:t>Guide Line</w:t>
    </w:r>
    <w:r w:rsidRPr="000B4455">
      <w:rPr>
        <w:rFonts w:cs="Arial"/>
        <w:sz w:val="20"/>
        <w:szCs w:val="20"/>
      </w:rPr>
      <w:t xml:space="preserve"> – VTS Manager Training</w:t>
    </w:r>
  </w:p>
  <w:p w14:paraId="7A6EBCB9" w14:textId="77777777" w:rsidR="000D7B31" w:rsidRDefault="000D7B31" w:rsidP="008136BC">
    <w:pPr>
      <w:pBdr>
        <w:bottom w:val="single" w:sz="4" w:space="1" w:color="auto"/>
      </w:pBdr>
      <w:jc w:val="center"/>
    </w:pPr>
    <w:r w:rsidRPr="000B4455">
      <w:rPr>
        <w:rFonts w:cs="Arial"/>
        <w:sz w:val="20"/>
      </w:rPr>
      <w:t>Date Issued - Revised [date – as required]</w:t>
    </w:r>
  </w:p>
  <w:p w14:paraId="054B11ED" w14:textId="77777777" w:rsidR="000D7B31" w:rsidRDefault="000D7B31">
    <w:pP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EBF1A" w14:textId="77777777" w:rsidR="000D7B31" w:rsidDel="00FC765B" w:rsidRDefault="000D7B31" w:rsidP="00BC01FB">
    <w:pPr>
      <w:pStyle w:val="Header"/>
      <w:jc w:val="right"/>
      <w:rPr>
        <w:del w:id="262" w:author="Kevin Gregory" w:date="2019-01-22T08:53:00Z"/>
      </w:rPr>
    </w:pPr>
    <w:r>
      <w:t>VTS4</w:t>
    </w:r>
    <w:del w:id="263" w:author="Kevin Gregory" w:date="2019-01-22T08:53:00Z">
      <w:r w:rsidDel="00FC765B">
        <w:delText>2</w:delText>
      </w:r>
    </w:del>
  </w:p>
  <w:p w14:paraId="62A654A2" w14:textId="12064957" w:rsidR="000D7B31" w:rsidRDefault="000D7B31">
    <w:pPr>
      <w:pStyle w:val="Header"/>
      <w:jc w:val="right"/>
    </w:pPr>
    <w:del w:id="264" w:author="Kevin Gregory" w:date="2019-01-22T08:53:00Z">
      <w:r w:rsidDel="00FC765B">
        <w:delText>(VTS42/08/16)</w:delText>
      </w:r>
    </w:del>
    <w:ins w:id="265" w:author="Kevin Gregory" w:date="2019-01-22T08:53:00Z">
      <w:r w:rsidR="00FC765B">
        <w:t>6-10.</w:t>
      </w:r>
    </w:ins>
    <w:ins w:id="266" w:author="Kevin Gregory" w:date="2019-01-22T09:03:00Z">
      <w:r w:rsidR="0081140B">
        <w:t>3.2</w:t>
      </w:r>
    </w:ins>
    <w:bookmarkStart w:id="267" w:name="_GoBack"/>
    <w:bookmarkEnd w:id="267"/>
  </w:p>
  <w:p w14:paraId="2209C55D" w14:textId="77777777" w:rsidR="000D7B31" w:rsidRDefault="000D7B31" w:rsidP="00C70EF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D4CAF136"/>
    <w:lvl w:ilvl="0">
      <w:start w:val="1"/>
      <w:numFmt w:val="lowerLetter"/>
      <w:pStyle w:val="ListNumber"/>
      <w:lvlText w:val="%1)"/>
      <w:lvlJc w:val="left"/>
      <w:pPr>
        <w:tabs>
          <w:tab w:val="num" w:pos="360"/>
        </w:tabs>
        <w:ind w:left="360" w:hanging="360"/>
      </w:pPr>
      <w:rPr>
        <w:rFonts w:cs="Times New Roman"/>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 w15:restartNumberingAfterBreak="0">
    <w:nsid w:val="03C26347"/>
    <w:multiLevelType w:val="hybridMultilevel"/>
    <w:tmpl w:val="F378DA5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start w:val="1"/>
      <w:numFmt w:val="bullet"/>
      <w:lvlText w:val="o"/>
      <w:lvlJc w:val="left"/>
      <w:pPr>
        <w:tabs>
          <w:tab w:val="num" w:pos="2040"/>
        </w:tabs>
        <w:ind w:left="2040" w:hanging="360"/>
      </w:pPr>
      <w:rPr>
        <w:rFonts w:ascii="Courier New" w:hAnsi="Courier New" w:hint="default"/>
      </w:rPr>
    </w:lvl>
    <w:lvl w:ilvl="2" w:tplc="08090005">
      <w:start w:val="1"/>
      <w:numFmt w:val="bullet"/>
      <w:lvlText w:val=""/>
      <w:lvlJc w:val="left"/>
      <w:pPr>
        <w:tabs>
          <w:tab w:val="num" w:pos="2760"/>
        </w:tabs>
        <w:ind w:left="2760" w:hanging="360"/>
      </w:pPr>
      <w:rPr>
        <w:rFonts w:ascii="Wingdings" w:hAnsi="Wingdings" w:hint="default"/>
      </w:rPr>
    </w:lvl>
    <w:lvl w:ilvl="3" w:tplc="08090001">
      <w:start w:val="1"/>
      <w:numFmt w:val="bullet"/>
      <w:lvlText w:val=""/>
      <w:lvlJc w:val="left"/>
      <w:pPr>
        <w:tabs>
          <w:tab w:val="num" w:pos="3480"/>
        </w:tabs>
        <w:ind w:left="3480" w:hanging="360"/>
      </w:pPr>
      <w:rPr>
        <w:rFonts w:ascii="Symbol" w:hAnsi="Symbol" w:hint="default"/>
      </w:rPr>
    </w:lvl>
    <w:lvl w:ilvl="4" w:tplc="08090003">
      <w:start w:val="1"/>
      <w:numFmt w:val="bullet"/>
      <w:lvlText w:val="o"/>
      <w:lvlJc w:val="left"/>
      <w:pPr>
        <w:tabs>
          <w:tab w:val="num" w:pos="4200"/>
        </w:tabs>
        <w:ind w:left="4200" w:hanging="360"/>
      </w:pPr>
      <w:rPr>
        <w:rFonts w:ascii="Courier New" w:hAnsi="Courier New" w:hint="default"/>
      </w:rPr>
    </w:lvl>
    <w:lvl w:ilvl="5" w:tplc="08090005">
      <w:start w:val="1"/>
      <w:numFmt w:val="bullet"/>
      <w:lvlText w:val=""/>
      <w:lvlJc w:val="left"/>
      <w:pPr>
        <w:tabs>
          <w:tab w:val="num" w:pos="4920"/>
        </w:tabs>
        <w:ind w:left="4920" w:hanging="360"/>
      </w:pPr>
      <w:rPr>
        <w:rFonts w:ascii="Wingdings" w:hAnsi="Wingdings" w:hint="default"/>
      </w:rPr>
    </w:lvl>
    <w:lvl w:ilvl="6" w:tplc="08090001">
      <w:start w:val="1"/>
      <w:numFmt w:val="bullet"/>
      <w:lvlText w:val=""/>
      <w:lvlJc w:val="left"/>
      <w:pPr>
        <w:tabs>
          <w:tab w:val="num" w:pos="5640"/>
        </w:tabs>
        <w:ind w:left="5640" w:hanging="360"/>
      </w:pPr>
      <w:rPr>
        <w:rFonts w:ascii="Symbol" w:hAnsi="Symbol" w:hint="default"/>
      </w:rPr>
    </w:lvl>
    <w:lvl w:ilvl="7" w:tplc="08090003">
      <w:start w:val="1"/>
      <w:numFmt w:val="bullet"/>
      <w:lvlText w:val="o"/>
      <w:lvlJc w:val="left"/>
      <w:pPr>
        <w:tabs>
          <w:tab w:val="num" w:pos="6360"/>
        </w:tabs>
        <w:ind w:left="6360" w:hanging="360"/>
      </w:pPr>
      <w:rPr>
        <w:rFonts w:ascii="Courier New" w:hAnsi="Courier New" w:hint="default"/>
      </w:rPr>
    </w:lvl>
    <w:lvl w:ilvl="8" w:tplc="08090005">
      <w:start w:val="1"/>
      <w:numFmt w:val="bullet"/>
      <w:lvlText w:val=""/>
      <w:lvlJc w:val="left"/>
      <w:pPr>
        <w:tabs>
          <w:tab w:val="num" w:pos="7080"/>
        </w:tabs>
        <w:ind w:left="7080" w:hanging="360"/>
      </w:pPr>
      <w:rPr>
        <w:rFonts w:ascii="Wingdings" w:hAnsi="Wingdings" w:hint="default"/>
      </w:rPr>
    </w:lvl>
  </w:abstractNum>
  <w:abstractNum w:abstractNumId="5" w15:restartNumberingAfterBreak="0">
    <w:nsid w:val="10B9395C"/>
    <w:multiLevelType w:val="hybridMultilevel"/>
    <w:tmpl w:val="78247E5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10C2F3E"/>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BD1909"/>
    <w:multiLevelType w:val="multilevel"/>
    <w:tmpl w:val="6888B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7A268C1"/>
    <w:multiLevelType w:val="hybridMultilevel"/>
    <w:tmpl w:val="F08825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9C37E91"/>
    <w:multiLevelType w:val="multilevel"/>
    <w:tmpl w:val="1E702340"/>
    <w:lvl w:ilvl="0">
      <w:start w:val="1"/>
      <w:numFmt w:val="decimal"/>
      <w:lvlText w:val="%1"/>
      <w:lvlJc w:val="left"/>
      <w:pPr>
        <w:tabs>
          <w:tab w:val="num" w:pos="4679"/>
        </w:tabs>
        <w:ind w:left="4679"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1" w15:restartNumberingAfterBreak="0">
    <w:nsid w:val="22414E63"/>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967AC3"/>
    <w:multiLevelType w:val="hybridMultilevel"/>
    <w:tmpl w:val="98F8E086"/>
    <w:lvl w:ilvl="0" w:tplc="08130001">
      <w:start w:val="1"/>
      <w:numFmt w:val="bullet"/>
      <w:lvlText w:val=""/>
      <w:lvlJc w:val="left"/>
      <w:pPr>
        <w:ind w:left="2010" w:hanging="360"/>
      </w:pPr>
      <w:rPr>
        <w:rFonts w:ascii="Symbol" w:hAnsi="Symbol" w:hint="default"/>
      </w:rPr>
    </w:lvl>
    <w:lvl w:ilvl="1" w:tplc="08130003" w:tentative="1">
      <w:start w:val="1"/>
      <w:numFmt w:val="bullet"/>
      <w:lvlText w:val="o"/>
      <w:lvlJc w:val="left"/>
      <w:pPr>
        <w:ind w:left="2730" w:hanging="360"/>
      </w:pPr>
      <w:rPr>
        <w:rFonts w:ascii="Courier New" w:hAnsi="Courier New" w:cs="Courier New" w:hint="default"/>
      </w:rPr>
    </w:lvl>
    <w:lvl w:ilvl="2" w:tplc="08130005" w:tentative="1">
      <w:start w:val="1"/>
      <w:numFmt w:val="bullet"/>
      <w:lvlText w:val=""/>
      <w:lvlJc w:val="left"/>
      <w:pPr>
        <w:ind w:left="3450" w:hanging="360"/>
      </w:pPr>
      <w:rPr>
        <w:rFonts w:ascii="Wingdings" w:hAnsi="Wingdings" w:hint="default"/>
      </w:rPr>
    </w:lvl>
    <w:lvl w:ilvl="3" w:tplc="08130001" w:tentative="1">
      <w:start w:val="1"/>
      <w:numFmt w:val="bullet"/>
      <w:lvlText w:val=""/>
      <w:lvlJc w:val="left"/>
      <w:pPr>
        <w:ind w:left="4170" w:hanging="360"/>
      </w:pPr>
      <w:rPr>
        <w:rFonts w:ascii="Symbol" w:hAnsi="Symbol" w:hint="default"/>
      </w:rPr>
    </w:lvl>
    <w:lvl w:ilvl="4" w:tplc="08130003" w:tentative="1">
      <w:start w:val="1"/>
      <w:numFmt w:val="bullet"/>
      <w:lvlText w:val="o"/>
      <w:lvlJc w:val="left"/>
      <w:pPr>
        <w:ind w:left="4890" w:hanging="360"/>
      </w:pPr>
      <w:rPr>
        <w:rFonts w:ascii="Courier New" w:hAnsi="Courier New" w:cs="Courier New" w:hint="default"/>
      </w:rPr>
    </w:lvl>
    <w:lvl w:ilvl="5" w:tplc="08130005" w:tentative="1">
      <w:start w:val="1"/>
      <w:numFmt w:val="bullet"/>
      <w:lvlText w:val=""/>
      <w:lvlJc w:val="left"/>
      <w:pPr>
        <w:ind w:left="5610" w:hanging="360"/>
      </w:pPr>
      <w:rPr>
        <w:rFonts w:ascii="Wingdings" w:hAnsi="Wingdings" w:hint="default"/>
      </w:rPr>
    </w:lvl>
    <w:lvl w:ilvl="6" w:tplc="08130001" w:tentative="1">
      <w:start w:val="1"/>
      <w:numFmt w:val="bullet"/>
      <w:lvlText w:val=""/>
      <w:lvlJc w:val="left"/>
      <w:pPr>
        <w:ind w:left="6330" w:hanging="360"/>
      </w:pPr>
      <w:rPr>
        <w:rFonts w:ascii="Symbol" w:hAnsi="Symbol" w:hint="default"/>
      </w:rPr>
    </w:lvl>
    <w:lvl w:ilvl="7" w:tplc="08130003" w:tentative="1">
      <w:start w:val="1"/>
      <w:numFmt w:val="bullet"/>
      <w:lvlText w:val="o"/>
      <w:lvlJc w:val="left"/>
      <w:pPr>
        <w:ind w:left="7050" w:hanging="360"/>
      </w:pPr>
      <w:rPr>
        <w:rFonts w:ascii="Courier New" w:hAnsi="Courier New" w:cs="Courier New" w:hint="default"/>
      </w:rPr>
    </w:lvl>
    <w:lvl w:ilvl="8" w:tplc="08130005" w:tentative="1">
      <w:start w:val="1"/>
      <w:numFmt w:val="bullet"/>
      <w:lvlText w:val=""/>
      <w:lvlJc w:val="left"/>
      <w:pPr>
        <w:ind w:left="7770" w:hanging="360"/>
      </w:pPr>
      <w:rPr>
        <w:rFonts w:ascii="Wingdings" w:hAnsi="Wingdings"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15:restartNumberingAfterBreak="0">
    <w:nsid w:val="281F78C4"/>
    <w:multiLevelType w:val="hybridMultilevel"/>
    <w:tmpl w:val="0194FB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624532D"/>
    <w:multiLevelType w:val="hybridMultilevel"/>
    <w:tmpl w:val="38EE8B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76301AE"/>
    <w:multiLevelType w:val="multilevel"/>
    <w:tmpl w:val="F202BAF8"/>
    <w:lvl w:ilvl="0">
      <w:start w:val="1"/>
      <w:numFmt w:val="decimal"/>
      <w:pStyle w:val="Heading1"/>
      <w:lvlText w:val="%1"/>
      <w:lvlJc w:val="left"/>
      <w:pPr>
        <w:tabs>
          <w:tab w:val="num" w:pos="567"/>
        </w:tabs>
        <w:ind w:left="567" w:hanging="567"/>
      </w:pPr>
      <w:rPr>
        <w:rFonts w:ascii="Arial" w:hAnsi="Arial" w:cs="Times New Roman" w:hint="default"/>
        <w:b/>
        <w:i w:val="0"/>
        <w:sz w:val="24"/>
      </w:rPr>
    </w:lvl>
    <w:lvl w:ilvl="1">
      <w:start w:val="1"/>
      <w:numFmt w:val="decimal"/>
      <w:pStyle w:val="Heading2"/>
      <w:lvlText w:val="%1.%2"/>
      <w:lvlJc w:val="left"/>
      <w:pPr>
        <w:tabs>
          <w:tab w:val="num" w:pos="851"/>
        </w:tabs>
        <w:ind w:left="851" w:hanging="851"/>
      </w:pPr>
      <w:rPr>
        <w:rFonts w:ascii="Arial" w:hAnsi="Arial" w:cs="Times New Roman" w:hint="default"/>
        <w:b/>
        <w:i w:val="0"/>
        <w:sz w:val="22"/>
      </w:rPr>
    </w:lvl>
    <w:lvl w:ilvl="2">
      <w:start w:val="1"/>
      <w:numFmt w:val="decimal"/>
      <w:pStyle w:val="Heading3"/>
      <w:lvlText w:val="%1.%2.%3"/>
      <w:lvlJc w:val="left"/>
      <w:pPr>
        <w:tabs>
          <w:tab w:val="num" w:pos="992"/>
        </w:tabs>
        <w:ind w:left="992" w:hanging="992"/>
      </w:pPr>
      <w:rPr>
        <w:rFonts w:ascii="Arial" w:hAnsi="Arial" w:cs="Times New Roman" w:hint="default"/>
        <w:b w:val="0"/>
        <w:i w:val="0"/>
        <w:sz w:val="22"/>
      </w:rPr>
    </w:lvl>
    <w:lvl w:ilvl="3">
      <w:start w:val="1"/>
      <w:numFmt w:val="decimal"/>
      <w:pStyle w:val="Heading4"/>
      <w:lvlText w:val="%1.%2.%3.%4"/>
      <w:lvlJc w:val="left"/>
      <w:pPr>
        <w:tabs>
          <w:tab w:val="num" w:pos="1134"/>
        </w:tabs>
        <w:ind w:left="1134" w:hanging="1134"/>
      </w:pPr>
      <w:rPr>
        <w:rFonts w:ascii="Arial" w:hAnsi="Arial" w:cs="Times New Roman" w:hint="default"/>
        <w:b w:val="0"/>
        <w:i w:val="0"/>
        <w:sz w:val="22"/>
      </w:rPr>
    </w:lvl>
    <w:lvl w:ilvl="4">
      <w:start w:val="1"/>
      <w:numFmt w:val="decimal"/>
      <w:pStyle w:val="Heading5"/>
      <w:lvlText w:val="%1.%2.%3.%4.%5."/>
      <w:lvlJc w:val="left"/>
      <w:pPr>
        <w:ind w:left="2232" w:hanging="792"/>
      </w:pPr>
      <w:rPr>
        <w:rFonts w:cs="Times New Roman" w:hint="default"/>
      </w:rPr>
    </w:lvl>
    <w:lvl w:ilvl="5">
      <w:start w:val="1"/>
      <w:numFmt w:val="decimal"/>
      <w:pStyle w:val="Heading6"/>
      <w:lvlText w:val="%1.%2.%3.%4.%5.%6."/>
      <w:lvlJc w:val="left"/>
      <w:pPr>
        <w:ind w:left="2736" w:hanging="936"/>
      </w:pPr>
      <w:rPr>
        <w:rFonts w:cs="Times New Roman" w:hint="default"/>
      </w:rPr>
    </w:lvl>
    <w:lvl w:ilvl="6">
      <w:start w:val="1"/>
      <w:numFmt w:val="decimal"/>
      <w:pStyle w:val="Heading7"/>
      <w:lvlText w:val="%1.%2.%3.%4.%5.%6.%7."/>
      <w:lvlJc w:val="left"/>
      <w:pPr>
        <w:ind w:left="3240" w:hanging="1080"/>
      </w:pPr>
      <w:rPr>
        <w:rFonts w:cs="Times New Roman" w:hint="default"/>
      </w:rPr>
    </w:lvl>
    <w:lvl w:ilvl="7">
      <w:start w:val="1"/>
      <w:numFmt w:val="decimal"/>
      <w:pStyle w:val="Heading8"/>
      <w:lvlText w:val="%1.%2.%3.%4.%5.%6.%7.%8."/>
      <w:lvlJc w:val="left"/>
      <w:pPr>
        <w:ind w:left="3744" w:hanging="1224"/>
      </w:pPr>
      <w:rPr>
        <w:rFonts w:cs="Times New Roman" w:hint="default"/>
      </w:rPr>
    </w:lvl>
    <w:lvl w:ilvl="8">
      <w:start w:val="1"/>
      <w:numFmt w:val="decimal"/>
      <w:pStyle w:val="Heading9"/>
      <w:lvlText w:val="%1.%2.%3.%4.%5.%6.%7.%8.%9."/>
      <w:lvlJc w:val="left"/>
      <w:pPr>
        <w:ind w:left="4320" w:hanging="1440"/>
      </w:pPr>
      <w:rPr>
        <w:rFonts w:cs="Times New Roman" w:hint="default"/>
      </w:rPr>
    </w:lvl>
  </w:abstractNum>
  <w:abstractNum w:abstractNumId="17" w15:restartNumberingAfterBreak="0">
    <w:nsid w:val="38055DEA"/>
    <w:multiLevelType w:val="hybridMultilevel"/>
    <w:tmpl w:val="C862F9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C1A6D6B"/>
    <w:multiLevelType w:val="hybridMultilevel"/>
    <w:tmpl w:val="DFD484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3E503A06"/>
    <w:multiLevelType w:val="hybridMultilevel"/>
    <w:tmpl w:val="5770D534"/>
    <w:lvl w:ilvl="0" w:tplc="08130001">
      <w:start w:val="1"/>
      <w:numFmt w:val="bullet"/>
      <w:lvlText w:val=""/>
      <w:lvlJc w:val="left"/>
      <w:pPr>
        <w:ind w:left="1944" w:hanging="360"/>
      </w:pPr>
      <w:rPr>
        <w:rFonts w:ascii="Symbol" w:hAnsi="Symbol" w:hint="default"/>
      </w:rPr>
    </w:lvl>
    <w:lvl w:ilvl="1" w:tplc="08130003" w:tentative="1">
      <w:start w:val="1"/>
      <w:numFmt w:val="bullet"/>
      <w:lvlText w:val="o"/>
      <w:lvlJc w:val="left"/>
      <w:pPr>
        <w:ind w:left="2664" w:hanging="360"/>
      </w:pPr>
      <w:rPr>
        <w:rFonts w:ascii="Courier New" w:hAnsi="Courier New" w:cs="Courier New" w:hint="default"/>
      </w:rPr>
    </w:lvl>
    <w:lvl w:ilvl="2" w:tplc="08130005" w:tentative="1">
      <w:start w:val="1"/>
      <w:numFmt w:val="bullet"/>
      <w:lvlText w:val=""/>
      <w:lvlJc w:val="left"/>
      <w:pPr>
        <w:ind w:left="3384" w:hanging="360"/>
      </w:pPr>
      <w:rPr>
        <w:rFonts w:ascii="Wingdings" w:hAnsi="Wingdings" w:hint="default"/>
      </w:rPr>
    </w:lvl>
    <w:lvl w:ilvl="3" w:tplc="08130001" w:tentative="1">
      <w:start w:val="1"/>
      <w:numFmt w:val="bullet"/>
      <w:lvlText w:val=""/>
      <w:lvlJc w:val="left"/>
      <w:pPr>
        <w:ind w:left="4104" w:hanging="360"/>
      </w:pPr>
      <w:rPr>
        <w:rFonts w:ascii="Symbol" w:hAnsi="Symbol" w:hint="default"/>
      </w:rPr>
    </w:lvl>
    <w:lvl w:ilvl="4" w:tplc="08130003" w:tentative="1">
      <w:start w:val="1"/>
      <w:numFmt w:val="bullet"/>
      <w:lvlText w:val="o"/>
      <w:lvlJc w:val="left"/>
      <w:pPr>
        <w:ind w:left="4824" w:hanging="360"/>
      </w:pPr>
      <w:rPr>
        <w:rFonts w:ascii="Courier New" w:hAnsi="Courier New" w:cs="Courier New" w:hint="default"/>
      </w:rPr>
    </w:lvl>
    <w:lvl w:ilvl="5" w:tplc="08130005" w:tentative="1">
      <w:start w:val="1"/>
      <w:numFmt w:val="bullet"/>
      <w:lvlText w:val=""/>
      <w:lvlJc w:val="left"/>
      <w:pPr>
        <w:ind w:left="5544" w:hanging="360"/>
      </w:pPr>
      <w:rPr>
        <w:rFonts w:ascii="Wingdings" w:hAnsi="Wingdings" w:hint="default"/>
      </w:rPr>
    </w:lvl>
    <w:lvl w:ilvl="6" w:tplc="08130001" w:tentative="1">
      <w:start w:val="1"/>
      <w:numFmt w:val="bullet"/>
      <w:lvlText w:val=""/>
      <w:lvlJc w:val="left"/>
      <w:pPr>
        <w:ind w:left="6264" w:hanging="360"/>
      </w:pPr>
      <w:rPr>
        <w:rFonts w:ascii="Symbol" w:hAnsi="Symbol" w:hint="default"/>
      </w:rPr>
    </w:lvl>
    <w:lvl w:ilvl="7" w:tplc="08130003" w:tentative="1">
      <w:start w:val="1"/>
      <w:numFmt w:val="bullet"/>
      <w:lvlText w:val="o"/>
      <w:lvlJc w:val="left"/>
      <w:pPr>
        <w:ind w:left="6984" w:hanging="360"/>
      </w:pPr>
      <w:rPr>
        <w:rFonts w:ascii="Courier New" w:hAnsi="Courier New" w:cs="Courier New" w:hint="default"/>
      </w:rPr>
    </w:lvl>
    <w:lvl w:ilvl="8" w:tplc="08130005" w:tentative="1">
      <w:start w:val="1"/>
      <w:numFmt w:val="bullet"/>
      <w:lvlText w:val=""/>
      <w:lvlJc w:val="left"/>
      <w:pPr>
        <w:ind w:left="7704" w:hanging="360"/>
      </w:pPr>
      <w:rPr>
        <w:rFonts w:ascii="Wingdings" w:hAnsi="Wingdings" w:hint="default"/>
      </w:rPr>
    </w:lvl>
  </w:abstractNum>
  <w:abstractNum w:abstractNumId="20"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21" w15:restartNumberingAfterBreak="0">
    <w:nsid w:val="43A3058C"/>
    <w:multiLevelType w:val="hybridMultilevel"/>
    <w:tmpl w:val="0B1479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6" w15:restartNumberingAfterBreak="0">
    <w:nsid w:val="6CD56F80"/>
    <w:multiLevelType w:val="hybridMultilevel"/>
    <w:tmpl w:val="3F96C674"/>
    <w:lvl w:ilvl="0" w:tplc="E9CE376A">
      <w:start w:val="3"/>
      <w:numFmt w:val="bullet"/>
      <w:lvlText w:val="-"/>
      <w:lvlJc w:val="left"/>
      <w:pPr>
        <w:ind w:left="720" w:hanging="360"/>
      </w:pPr>
      <w:rPr>
        <w:rFonts w:ascii="Arial" w:eastAsia="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DDB352E"/>
    <w:multiLevelType w:val="hybridMultilevel"/>
    <w:tmpl w:val="4D3E99A4"/>
    <w:lvl w:ilvl="0" w:tplc="4C4A0244">
      <w:numFmt w:val="bullet"/>
      <w:lvlText w:val="-"/>
      <w:lvlJc w:val="left"/>
      <w:pPr>
        <w:ind w:left="720" w:hanging="360"/>
      </w:pPr>
      <w:rPr>
        <w:rFonts w:ascii="Arial" w:eastAsia="Calibri" w:hAnsi="Arial" w:cs="Aria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1521F3D"/>
    <w:multiLevelType w:val="multilevel"/>
    <w:tmpl w:val="3A30B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1" w15:restartNumberingAfterBreak="0">
    <w:nsid w:val="79074E2A"/>
    <w:multiLevelType w:val="hybridMultilevel"/>
    <w:tmpl w:val="E6726A4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hint="default"/>
      </w:rPr>
    </w:lvl>
    <w:lvl w:ilvl="8" w:tplc="08090005">
      <w:start w:val="1"/>
      <w:numFmt w:val="bullet"/>
      <w:lvlText w:val=""/>
      <w:lvlJc w:val="left"/>
      <w:pPr>
        <w:ind w:left="6540" w:hanging="360"/>
      </w:pPr>
      <w:rPr>
        <w:rFonts w:ascii="Wingdings" w:hAnsi="Wingdings" w:hint="default"/>
      </w:rPr>
    </w:lvl>
  </w:abstractNum>
  <w:abstractNum w:abstractNumId="32" w15:restartNumberingAfterBreak="0">
    <w:nsid w:val="7AFB3B48"/>
    <w:multiLevelType w:val="multilevel"/>
    <w:tmpl w:val="FF32A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3"/>
  </w:num>
  <w:num w:numId="4">
    <w:abstractNumId w:val="22"/>
  </w:num>
  <w:num w:numId="5">
    <w:abstractNumId w:val="4"/>
  </w:num>
  <w:num w:numId="6">
    <w:abstractNumId w:val="29"/>
  </w:num>
  <w:num w:numId="7">
    <w:abstractNumId w:val="20"/>
  </w:num>
  <w:num w:numId="8">
    <w:abstractNumId w:val="25"/>
  </w:num>
  <w:num w:numId="9">
    <w:abstractNumId w:val="30"/>
  </w:num>
  <w:num w:numId="10">
    <w:abstractNumId w:val="24"/>
  </w:num>
  <w:num w:numId="11">
    <w:abstractNumId w:val="0"/>
  </w:num>
  <w:num w:numId="12">
    <w:abstractNumId w:val="10"/>
  </w:num>
  <w:num w:numId="13">
    <w:abstractNumId w:val="23"/>
  </w:num>
  <w:num w:numId="14">
    <w:abstractNumId w:val="16"/>
  </w:num>
  <w:num w:numId="15">
    <w:abstractNumId w:val="16"/>
  </w:num>
  <w:num w:numId="16">
    <w:abstractNumId w:val="16"/>
  </w:num>
  <w:num w:numId="17">
    <w:abstractNumId w:val="9"/>
  </w:num>
  <w:num w:numId="18">
    <w:abstractNumId w:val="18"/>
  </w:num>
  <w:num w:numId="19">
    <w:abstractNumId w:val="31"/>
  </w:num>
  <w:num w:numId="20">
    <w:abstractNumId w:val="5"/>
  </w:num>
  <w:num w:numId="21">
    <w:abstractNumId w:val="11"/>
  </w:num>
  <w:num w:numId="22">
    <w:abstractNumId w:val="6"/>
  </w:num>
  <w:num w:numId="23">
    <w:abstractNumId w:val="19"/>
  </w:num>
  <w:num w:numId="24">
    <w:abstractNumId w:val="12"/>
  </w:num>
  <w:num w:numId="25">
    <w:abstractNumId w:val="8"/>
  </w:num>
  <w:num w:numId="26">
    <w:abstractNumId w:val="26"/>
  </w:num>
  <w:num w:numId="27">
    <w:abstractNumId w:val="14"/>
  </w:num>
  <w:num w:numId="28">
    <w:abstractNumId w:val="21"/>
  </w:num>
  <w:num w:numId="29">
    <w:abstractNumId w:val="27"/>
  </w:num>
  <w:num w:numId="30">
    <w:abstractNumId w:val="17"/>
  </w:num>
  <w:num w:numId="31">
    <w:abstractNumId w:val="32"/>
  </w:num>
  <w:num w:numId="32">
    <w:abstractNumId w:val="1"/>
  </w:num>
  <w:num w:numId="33">
    <w:abstractNumId w:val="3"/>
  </w:num>
  <w:num w:numId="34">
    <w:abstractNumId w:val="28"/>
  </w:num>
  <w:num w:numId="35">
    <w:abstractNumId w:val="7"/>
  </w:num>
  <w:num w:numId="36">
    <w:abstractNumId w:val="15"/>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gebruiker">
    <w15:presenceInfo w15:providerId="None" w15:userId="Microsoft Office-gebruiker"/>
  </w15:person>
  <w15:person w15:author="Pieter Paap">
    <w15:presenceInfo w15:providerId="Windows Live" w15:userId="f717ba4eeb77778d"/>
  </w15:person>
  <w15:person w15:author="Lilian Biber">
    <w15:presenceInfo w15:providerId="Windows Live" w15:userId="25bd57e0-b05e-4906-b01e-0e5d6ad67bda"/>
  </w15:person>
  <w15:person w15:author="Kevin Gregory">
    <w15:presenceInfo w15:providerId="Windows Live" w15:userId="bc49999eed2a89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DBE"/>
    <w:rsid w:val="00002E08"/>
    <w:rsid w:val="00017E7C"/>
    <w:rsid w:val="000200B7"/>
    <w:rsid w:val="00021846"/>
    <w:rsid w:val="00022BFA"/>
    <w:rsid w:val="00030334"/>
    <w:rsid w:val="00031C51"/>
    <w:rsid w:val="00032948"/>
    <w:rsid w:val="00034223"/>
    <w:rsid w:val="000357BE"/>
    <w:rsid w:val="00035C4F"/>
    <w:rsid w:val="00035E66"/>
    <w:rsid w:val="00040059"/>
    <w:rsid w:val="0004007A"/>
    <w:rsid w:val="000420D8"/>
    <w:rsid w:val="000448A8"/>
    <w:rsid w:val="00063EEB"/>
    <w:rsid w:val="00064442"/>
    <w:rsid w:val="00066209"/>
    <w:rsid w:val="0008322C"/>
    <w:rsid w:val="00083D6F"/>
    <w:rsid w:val="000A332F"/>
    <w:rsid w:val="000A36B8"/>
    <w:rsid w:val="000A42C9"/>
    <w:rsid w:val="000A5711"/>
    <w:rsid w:val="000A6180"/>
    <w:rsid w:val="000B1925"/>
    <w:rsid w:val="000B4455"/>
    <w:rsid w:val="000B5E3A"/>
    <w:rsid w:val="000B629C"/>
    <w:rsid w:val="000B6A98"/>
    <w:rsid w:val="000C0A02"/>
    <w:rsid w:val="000C6913"/>
    <w:rsid w:val="000C7ED4"/>
    <w:rsid w:val="000D0469"/>
    <w:rsid w:val="000D781F"/>
    <w:rsid w:val="000D7B31"/>
    <w:rsid w:val="000E2085"/>
    <w:rsid w:val="000E27F2"/>
    <w:rsid w:val="000E5CA0"/>
    <w:rsid w:val="000F1601"/>
    <w:rsid w:val="000F2232"/>
    <w:rsid w:val="000F56CE"/>
    <w:rsid w:val="00100F06"/>
    <w:rsid w:val="00107CDA"/>
    <w:rsid w:val="00123AF5"/>
    <w:rsid w:val="00126198"/>
    <w:rsid w:val="001304CC"/>
    <w:rsid w:val="00130F4E"/>
    <w:rsid w:val="00134FAF"/>
    <w:rsid w:val="00135DA1"/>
    <w:rsid w:val="00137392"/>
    <w:rsid w:val="00137903"/>
    <w:rsid w:val="0015361E"/>
    <w:rsid w:val="001536D7"/>
    <w:rsid w:val="001570A1"/>
    <w:rsid w:val="00162C42"/>
    <w:rsid w:val="0016320A"/>
    <w:rsid w:val="00172BE8"/>
    <w:rsid w:val="001749E0"/>
    <w:rsid w:val="00176E5A"/>
    <w:rsid w:val="00182084"/>
    <w:rsid w:val="00182386"/>
    <w:rsid w:val="001834A8"/>
    <w:rsid w:val="0018609F"/>
    <w:rsid w:val="0018656F"/>
    <w:rsid w:val="001870BF"/>
    <w:rsid w:val="00190B2B"/>
    <w:rsid w:val="00193316"/>
    <w:rsid w:val="0019527D"/>
    <w:rsid w:val="0019744B"/>
    <w:rsid w:val="00197781"/>
    <w:rsid w:val="00197D3E"/>
    <w:rsid w:val="001A1756"/>
    <w:rsid w:val="001A18B3"/>
    <w:rsid w:val="001A1D22"/>
    <w:rsid w:val="001A2B50"/>
    <w:rsid w:val="001C13AC"/>
    <w:rsid w:val="001C5A30"/>
    <w:rsid w:val="001C69FB"/>
    <w:rsid w:val="001D3B7C"/>
    <w:rsid w:val="001D432C"/>
    <w:rsid w:val="001D5DFD"/>
    <w:rsid w:val="001D6272"/>
    <w:rsid w:val="001E768F"/>
    <w:rsid w:val="001F603C"/>
    <w:rsid w:val="0020614C"/>
    <w:rsid w:val="00207181"/>
    <w:rsid w:val="00207DD1"/>
    <w:rsid w:val="00210000"/>
    <w:rsid w:val="00210F46"/>
    <w:rsid w:val="002148DB"/>
    <w:rsid w:val="0021498E"/>
    <w:rsid w:val="0021563D"/>
    <w:rsid w:val="00226BD2"/>
    <w:rsid w:val="00232FAF"/>
    <w:rsid w:val="002342B4"/>
    <w:rsid w:val="00237307"/>
    <w:rsid w:val="00237E23"/>
    <w:rsid w:val="00240BE1"/>
    <w:rsid w:val="00244044"/>
    <w:rsid w:val="00245BC0"/>
    <w:rsid w:val="00264D67"/>
    <w:rsid w:val="00265A41"/>
    <w:rsid w:val="00271CAE"/>
    <w:rsid w:val="00271E36"/>
    <w:rsid w:val="00277327"/>
    <w:rsid w:val="002835CE"/>
    <w:rsid w:val="0029355B"/>
    <w:rsid w:val="0029480E"/>
    <w:rsid w:val="002A632D"/>
    <w:rsid w:val="002A6AAB"/>
    <w:rsid w:val="002B4786"/>
    <w:rsid w:val="002B4B73"/>
    <w:rsid w:val="002B5F39"/>
    <w:rsid w:val="002B7C52"/>
    <w:rsid w:val="002C1CD7"/>
    <w:rsid w:val="002C264D"/>
    <w:rsid w:val="002C5B05"/>
    <w:rsid w:val="002C7DF2"/>
    <w:rsid w:val="002D3E8F"/>
    <w:rsid w:val="002D4797"/>
    <w:rsid w:val="002D494D"/>
    <w:rsid w:val="002D6AE7"/>
    <w:rsid w:val="002E0A1C"/>
    <w:rsid w:val="002E3909"/>
    <w:rsid w:val="002E5800"/>
    <w:rsid w:val="002E7CE7"/>
    <w:rsid w:val="002F06C4"/>
    <w:rsid w:val="002F7535"/>
    <w:rsid w:val="00305A95"/>
    <w:rsid w:val="00312BC1"/>
    <w:rsid w:val="003165F5"/>
    <w:rsid w:val="00317D7F"/>
    <w:rsid w:val="00325987"/>
    <w:rsid w:val="0032752D"/>
    <w:rsid w:val="003338B0"/>
    <w:rsid w:val="003347ED"/>
    <w:rsid w:val="0033641D"/>
    <w:rsid w:val="00337906"/>
    <w:rsid w:val="0034016E"/>
    <w:rsid w:val="003407BE"/>
    <w:rsid w:val="00343202"/>
    <w:rsid w:val="003443E0"/>
    <w:rsid w:val="00347B34"/>
    <w:rsid w:val="00356C43"/>
    <w:rsid w:val="0035776C"/>
    <w:rsid w:val="00366642"/>
    <w:rsid w:val="00371BEF"/>
    <w:rsid w:val="00374DBE"/>
    <w:rsid w:val="0037551A"/>
    <w:rsid w:val="00376695"/>
    <w:rsid w:val="0037798B"/>
    <w:rsid w:val="00380C7B"/>
    <w:rsid w:val="00387162"/>
    <w:rsid w:val="00387D55"/>
    <w:rsid w:val="0039189E"/>
    <w:rsid w:val="003918D3"/>
    <w:rsid w:val="00391FED"/>
    <w:rsid w:val="00395D68"/>
    <w:rsid w:val="00395E60"/>
    <w:rsid w:val="00396FB6"/>
    <w:rsid w:val="00396FE8"/>
    <w:rsid w:val="003A01D5"/>
    <w:rsid w:val="003A0726"/>
    <w:rsid w:val="003A16B6"/>
    <w:rsid w:val="003A17D0"/>
    <w:rsid w:val="003A2960"/>
    <w:rsid w:val="003A3DCB"/>
    <w:rsid w:val="003A4769"/>
    <w:rsid w:val="003A558A"/>
    <w:rsid w:val="003A5D58"/>
    <w:rsid w:val="003A5E69"/>
    <w:rsid w:val="003A7326"/>
    <w:rsid w:val="003A7BE1"/>
    <w:rsid w:val="003C25A1"/>
    <w:rsid w:val="003C35EF"/>
    <w:rsid w:val="003C5B85"/>
    <w:rsid w:val="003C788F"/>
    <w:rsid w:val="003D20BF"/>
    <w:rsid w:val="003E1EA2"/>
    <w:rsid w:val="003E5DD8"/>
    <w:rsid w:val="003F0AC9"/>
    <w:rsid w:val="003F1FDC"/>
    <w:rsid w:val="003F23D2"/>
    <w:rsid w:val="003F3771"/>
    <w:rsid w:val="003F6277"/>
    <w:rsid w:val="004066B0"/>
    <w:rsid w:val="0041036D"/>
    <w:rsid w:val="0041445E"/>
    <w:rsid w:val="00422E65"/>
    <w:rsid w:val="004234FE"/>
    <w:rsid w:val="00423F41"/>
    <w:rsid w:val="004271BD"/>
    <w:rsid w:val="00427BA5"/>
    <w:rsid w:val="00432869"/>
    <w:rsid w:val="004328C1"/>
    <w:rsid w:val="00434668"/>
    <w:rsid w:val="0043475B"/>
    <w:rsid w:val="0043766D"/>
    <w:rsid w:val="0044047B"/>
    <w:rsid w:val="004448C4"/>
    <w:rsid w:val="00447F76"/>
    <w:rsid w:val="004501D6"/>
    <w:rsid w:val="00453F94"/>
    <w:rsid w:val="004556A0"/>
    <w:rsid w:val="004571F7"/>
    <w:rsid w:val="00457E9A"/>
    <w:rsid w:val="00460028"/>
    <w:rsid w:val="00463449"/>
    <w:rsid w:val="0047798A"/>
    <w:rsid w:val="00482F5D"/>
    <w:rsid w:val="00493895"/>
    <w:rsid w:val="0049540E"/>
    <w:rsid w:val="00495550"/>
    <w:rsid w:val="004A104C"/>
    <w:rsid w:val="004A3893"/>
    <w:rsid w:val="004B2B4C"/>
    <w:rsid w:val="004C17B7"/>
    <w:rsid w:val="004C2F5C"/>
    <w:rsid w:val="004C740D"/>
    <w:rsid w:val="004D0140"/>
    <w:rsid w:val="004D0C75"/>
    <w:rsid w:val="004D4C96"/>
    <w:rsid w:val="004E6F19"/>
    <w:rsid w:val="004E71D3"/>
    <w:rsid w:val="004F17F7"/>
    <w:rsid w:val="004F4CCC"/>
    <w:rsid w:val="004F72F9"/>
    <w:rsid w:val="004F7974"/>
    <w:rsid w:val="00500790"/>
    <w:rsid w:val="00500948"/>
    <w:rsid w:val="0050367B"/>
    <w:rsid w:val="00505C56"/>
    <w:rsid w:val="00512335"/>
    <w:rsid w:val="00517576"/>
    <w:rsid w:val="00520557"/>
    <w:rsid w:val="00521340"/>
    <w:rsid w:val="00522A7C"/>
    <w:rsid w:val="0052391D"/>
    <w:rsid w:val="005324BC"/>
    <w:rsid w:val="005330D1"/>
    <w:rsid w:val="00537F34"/>
    <w:rsid w:val="005454E4"/>
    <w:rsid w:val="00545726"/>
    <w:rsid w:val="00547278"/>
    <w:rsid w:val="00547F8B"/>
    <w:rsid w:val="0055558C"/>
    <w:rsid w:val="00564600"/>
    <w:rsid w:val="0056623B"/>
    <w:rsid w:val="005729C4"/>
    <w:rsid w:val="005732DB"/>
    <w:rsid w:val="00581ACC"/>
    <w:rsid w:val="00582569"/>
    <w:rsid w:val="00583BCA"/>
    <w:rsid w:val="00584747"/>
    <w:rsid w:val="00587630"/>
    <w:rsid w:val="00591409"/>
    <w:rsid w:val="0059332E"/>
    <w:rsid w:val="00595F71"/>
    <w:rsid w:val="005A5F6A"/>
    <w:rsid w:val="005A6C35"/>
    <w:rsid w:val="005B0B63"/>
    <w:rsid w:val="005B2105"/>
    <w:rsid w:val="005C1481"/>
    <w:rsid w:val="005C1EC5"/>
    <w:rsid w:val="005D1147"/>
    <w:rsid w:val="005D370C"/>
    <w:rsid w:val="005E014B"/>
    <w:rsid w:val="005E0493"/>
    <w:rsid w:val="005E3FFA"/>
    <w:rsid w:val="005E7615"/>
    <w:rsid w:val="005F1D78"/>
    <w:rsid w:val="005F22F0"/>
    <w:rsid w:val="005F537B"/>
    <w:rsid w:val="005F5A52"/>
    <w:rsid w:val="006059CE"/>
    <w:rsid w:val="00605CA0"/>
    <w:rsid w:val="00610B47"/>
    <w:rsid w:val="00615182"/>
    <w:rsid w:val="00623B69"/>
    <w:rsid w:val="00632734"/>
    <w:rsid w:val="00632AD4"/>
    <w:rsid w:val="00633A12"/>
    <w:rsid w:val="006367C7"/>
    <w:rsid w:val="006412AE"/>
    <w:rsid w:val="006427BF"/>
    <w:rsid w:val="0064454F"/>
    <w:rsid w:val="0065009A"/>
    <w:rsid w:val="00652F5F"/>
    <w:rsid w:val="00655287"/>
    <w:rsid w:val="00666C42"/>
    <w:rsid w:val="00666C7E"/>
    <w:rsid w:val="00671259"/>
    <w:rsid w:val="00672657"/>
    <w:rsid w:val="00682144"/>
    <w:rsid w:val="0068450C"/>
    <w:rsid w:val="00694BB9"/>
    <w:rsid w:val="00696C29"/>
    <w:rsid w:val="006A38B5"/>
    <w:rsid w:val="006C02BD"/>
    <w:rsid w:val="006C0F89"/>
    <w:rsid w:val="006C1DF1"/>
    <w:rsid w:val="006C4570"/>
    <w:rsid w:val="006D203F"/>
    <w:rsid w:val="006D2E3D"/>
    <w:rsid w:val="006D4A6F"/>
    <w:rsid w:val="006D64F0"/>
    <w:rsid w:val="006F10E0"/>
    <w:rsid w:val="006F362B"/>
    <w:rsid w:val="006F5AD5"/>
    <w:rsid w:val="006F5BF7"/>
    <w:rsid w:val="00704966"/>
    <w:rsid w:val="00704C86"/>
    <w:rsid w:val="00705B22"/>
    <w:rsid w:val="00706091"/>
    <w:rsid w:val="0070755F"/>
    <w:rsid w:val="00713387"/>
    <w:rsid w:val="007156C6"/>
    <w:rsid w:val="007200AE"/>
    <w:rsid w:val="00721DBE"/>
    <w:rsid w:val="0072298E"/>
    <w:rsid w:val="00722B7A"/>
    <w:rsid w:val="007253C6"/>
    <w:rsid w:val="00730DBD"/>
    <w:rsid w:val="0073424A"/>
    <w:rsid w:val="007367B0"/>
    <w:rsid w:val="007379A8"/>
    <w:rsid w:val="007429D3"/>
    <w:rsid w:val="0074512E"/>
    <w:rsid w:val="0075170E"/>
    <w:rsid w:val="00752173"/>
    <w:rsid w:val="007609E1"/>
    <w:rsid w:val="00765159"/>
    <w:rsid w:val="00767FC6"/>
    <w:rsid w:val="007702D1"/>
    <w:rsid w:val="007726A3"/>
    <w:rsid w:val="00774669"/>
    <w:rsid w:val="00775410"/>
    <w:rsid w:val="00792EAB"/>
    <w:rsid w:val="007A553E"/>
    <w:rsid w:val="007A7BA8"/>
    <w:rsid w:val="007B0864"/>
    <w:rsid w:val="007B4D0D"/>
    <w:rsid w:val="007B64F2"/>
    <w:rsid w:val="007C0AC1"/>
    <w:rsid w:val="007C205F"/>
    <w:rsid w:val="007D316E"/>
    <w:rsid w:val="007D51B7"/>
    <w:rsid w:val="007E1D46"/>
    <w:rsid w:val="007E1DA1"/>
    <w:rsid w:val="007E42FB"/>
    <w:rsid w:val="007E43BC"/>
    <w:rsid w:val="007E5374"/>
    <w:rsid w:val="007E69CD"/>
    <w:rsid w:val="007E7B2C"/>
    <w:rsid w:val="007F23B6"/>
    <w:rsid w:val="007F5E2A"/>
    <w:rsid w:val="00800DF1"/>
    <w:rsid w:val="0080703A"/>
    <w:rsid w:val="0081140B"/>
    <w:rsid w:val="008136BC"/>
    <w:rsid w:val="008138D3"/>
    <w:rsid w:val="00823D75"/>
    <w:rsid w:val="00823FC0"/>
    <w:rsid w:val="00827E05"/>
    <w:rsid w:val="0083042A"/>
    <w:rsid w:val="00835A4D"/>
    <w:rsid w:val="008403D6"/>
    <w:rsid w:val="008511EC"/>
    <w:rsid w:val="00857962"/>
    <w:rsid w:val="00860EA6"/>
    <w:rsid w:val="00863D8E"/>
    <w:rsid w:val="0086710F"/>
    <w:rsid w:val="0087060C"/>
    <w:rsid w:val="00870A1B"/>
    <w:rsid w:val="0087112A"/>
    <w:rsid w:val="008733EC"/>
    <w:rsid w:val="008811DC"/>
    <w:rsid w:val="0088204F"/>
    <w:rsid w:val="00891F11"/>
    <w:rsid w:val="008920AF"/>
    <w:rsid w:val="0089690B"/>
    <w:rsid w:val="008A5E33"/>
    <w:rsid w:val="008B32EF"/>
    <w:rsid w:val="008B7F2C"/>
    <w:rsid w:val="008C02C4"/>
    <w:rsid w:val="008C68EF"/>
    <w:rsid w:val="008C72EA"/>
    <w:rsid w:val="008D18D7"/>
    <w:rsid w:val="008D22B4"/>
    <w:rsid w:val="008D2F7A"/>
    <w:rsid w:val="008D32C9"/>
    <w:rsid w:val="008D3E6A"/>
    <w:rsid w:val="008D50E2"/>
    <w:rsid w:val="008E2180"/>
    <w:rsid w:val="008F1074"/>
    <w:rsid w:val="008F44C4"/>
    <w:rsid w:val="008F5390"/>
    <w:rsid w:val="008F62B1"/>
    <w:rsid w:val="0090141E"/>
    <w:rsid w:val="00901EE5"/>
    <w:rsid w:val="00912530"/>
    <w:rsid w:val="00914770"/>
    <w:rsid w:val="00914A10"/>
    <w:rsid w:val="00921872"/>
    <w:rsid w:val="00922B53"/>
    <w:rsid w:val="0092738E"/>
    <w:rsid w:val="00927549"/>
    <w:rsid w:val="009277FC"/>
    <w:rsid w:val="009329F2"/>
    <w:rsid w:val="00932AEE"/>
    <w:rsid w:val="009345C5"/>
    <w:rsid w:val="00934737"/>
    <w:rsid w:val="00941BD9"/>
    <w:rsid w:val="009426DC"/>
    <w:rsid w:val="00945CF5"/>
    <w:rsid w:val="009504E2"/>
    <w:rsid w:val="00952FA5"/>
    <w:rsid w:val="00953098"/>
    <w:rsid w:val="00956293"/>
    <w:rsid w:val="00966036"/>
    <w:rsid w:val="0097376D"/>
    <w:rsid w:val="009833E2"/>
    <w:rsid w:val="00983B71"/>
    <w:rsid w:val="00984A4A"/>
    <w:rsid w:val="00986D5A"/>
    <w:rsid w:val="00996099"/>
    <w:rsid w:val="0099744E"/>
    <w:rsid w:val="009A1103"/>
    <w:rsid w:val="009A2C02"/>
    <w:rsid w:val="009A5171"/>
    <w:rsid w:val="009B06B7"/>
    <w:rsid w:val="009B0D8C"/>
    <w:rsid w:val="009B30D7"/>
    <w:rsid w:val="009B4A13"/>
    <w:rsid w:val="009B505D"/>
    <w:rsid w:val="009B54A0"/>
    <w:rsid w:val="009C0261"/>
    <w:rsid w:val="009C22FA"/>
    <w:rsid w:val="009C293D"/>
    <w:rsid w:val="009C2D0C"/>
    <w:rsid w:val="009C5560"/>
    <w:rsid w:val="009C6B5B"/>
    <w:rsid w:val="009C75DD"/>
    <w:rsid w:val="009D215E"/>
    <w:rsid w:val="009E1230"/>
    <w:rsid w:val="009E2F87"/>
    <w:rsid w:val="009E3CA2"/>
    <w:rsid w:val="009E41AE"/>
    <w:rsid w:val="009E6DAA"/>
    <w:rsid w:val="009E7564"/>
    <w:rsid w:val="009F1F0A"/>
    <w:rsid w:val="009F410D"/>
    <w:rsid w:val="009F5F34"/>
    <w:rsid w:val="009F6ED7"/>
    <w:rsid w:val="00A021EB"/>
    <w:rsid w:val="00A02B80"/>
    <w:rsid w:val="00A07304"/>
    <w:rsid w:val="00A10031"/>
    <w:rsid w:val="00A10C41"/>
    <w:rsid w:val="00A10E31"/>
    <w:rsid w:val="00A12D3F"/>
    <w:rsid w:val="00A14182"/>
    <w:rsid w:val="00A14A4B"/>
    <w:rsid w:val="00A163D8"/>
    <w:rsid w:val="00A21909"/>
    <w:rsid w:val="00A24575"/>
    <w:rsid w:val="00A27A7A"/>
    <w:rsid w:val="00A307B1"/>
    <w:rsid w:val="00A41A5C"/>
    <w:rsid w:val="00A43C5C"/>
    <w:rsid w:val="00A44622"/>
    <w:rsid w:val="00A44C32"/>
    <w:rsid w:val="00A5432C"/>
    <w:rsid w:val="00A552EC"/>
    <w:rsid w:val="00A55C64"/>
    <w:rsid w:val="00A6234F"/>
    <w:rsid w:val="00A720AF"/>
    <w:rsid w:val="00A74B1E"/>
    <w:rsid w:val="00A80E1E"/>
    <w:rsid w:val="00A853E9"/>
    <w:rsid w:val="00A86236"/>
    <w:rsid w:val="00A86942"/>
    <w:rsid w:val="00A9004C"/>
    <w:rsid w:val="00A90AE5"/>
    <w:rsid w:val="00A91A87"/>
    <w:rsid w:val="00A92E3B"/>
    <w:rsid w:val="00AA7267"/>
    <w:rsid w:val="00AB0DDC"/>
    <w:rsid w:val="00AB5CAB"/>
    <w:rsid w:val="00AB62D6"/>
    <w:rsid w:val="00AC1419"/>
    <w:rsid w:val="00AC2C6D"/>
    <w:rsid w:val="00AC4586"/>
    <w:rsid w:val="00AC5F56"/>
    <w:rsid w:val="00AC6E51"/>
    <w:rsid w:val="00AD0594"/>
    <w:rsid w:val="00AD0D1C"/>
    <w:rsid w:val="00AE5700"/>
    <w:rsid w:val="00AE69A9"/>
    <w:rsid w:val="00AF117B"/>
    <w:rsid w:val="00AF4019"/>
    <w:rsid w:val="00AF615B"/>
    <w:rsid w:val="00B036BB"/>
    <w:rsid w:val="00B0655B"/>
    <w:rsid w:val="00B12E35"/>
    <w:rsid w:val="00B13F4A"/>
    <w:rsid w:val="00B15485"/>
    <w:rsid w:val="00B154CA"/>
    <w:rsid w:val="00B207C2"/>
    <w:rsid w:val="00B2299C"/>
    <w:rsid w:val="00B26002"/>
    <w:rsid w:val="00B2790A"/>
    <w:rsid w:val="00B31C9F"/>
    <w:rsid w:val="00B33E58"/>
    <w:rsid w:val="00B35639"/>
    <w:rsid w:val="00B43C65"/>
    <w:rsid w:val="00B461B5"/>
    <w:rsid w:val="00B466C5"/>
    <w:rsid w:val="00B534F2"/>
    <w:rsid w:val="00B537A7"/>
    <w:rsid w:val="00B60944"/>
    <w:rsid w:val="00B61F22"/>
    <w:rsid w:val="00B660D5"/>
    <w:rsid w:val="00B6686E"/>
    <w:rsid w:val="00B66DC6"/>
    <w:rsid w:val="00B70761"/>
    <w:rsid w:val="00B70D0B"/>
    <w:rsid w:val="00B71BB8"/>
    <w:rsid w:val="00B72D8F"/>
    <w:rsid w:val="00B75C73"/>
    <w:rsid w:val="00B85D1B"/>
    <w:rsid w:val="00B86768"/>
    <w:rsid w:val="00B90D81"/>
    <w:rsid w:val="00B93146"/>
    <w:rsid w:val="00B95E3F"/>
    <w:rsid w:val="00BA2BA2"/>
    <w:rsid w:val="00BA3764"/>
    <w:rsid w:val="00BA39C4"/>
    <w:rsid w:val="00BA6829"/>
    <w:rsid w:val="00BB1D5D"/>
    <w:rsid w:val="00BB282D"/>
    <w:rsid w:val="00BB4722"/>
    <w:rsid w:val="00BB60D6"/>
    <w:rsid w:val="00BC01FB"/>
    <w:rsid w:val="00BC0563"/>
    <w:rsid w:val="00BD11AF"/>
    <w:rsid w:val="00BD1B9D"/>
    <w:rsid w:val="00BE0CEF"/>
    <w:rsid w:val="00BE1BEC"/>
    <w:rsid w:val="00BE419D"/>
    <w:rsid w:val="00BE4C9F"/>
    <w:rsid w:val="00BE6029"/>
    <w:rsid w:val="00BF1B19"/>
    <w:rsid w:val="00C11493"/>
    <w:rsid w:val="00C12A58"/>
    <w:rsid w:val="00C21654"/>
    <w:rsid w:val="00C235CF"/>
    <w:rsid w:val="00C23E2D"/>
    <w:rsid w:val="00C30443"/>
    <w:rsid w:val="00C31C05"/>
    <w:rsid w:val="00C35947"/>
    <w:rsid w:val="00C378FC"/>
    <w:rsid w:val="00C4390F"/>
    <w:rsid w:val="00C47172"/>
    <w:rsid w:val="00C50BD0"/>
    <w:rsid w:val="00C528B9"/>
    <w:rsid w:val="00C531DA"/>
    <w:rsid w:val="00C53A9E"/>
    <w:rsid w:val="00C53D82"/>
    <w:rsid w:val="00C57787"/>
    <w:rsid w:val="00C606DB"/>
    <w:rsid w:val="00C612B3"/>
    <w:rsid w:val="00C63534"/>
    <w:rsid w:val="00C70EFE"/>
    <w:rsid w:val="00C75503"/>
    <w:rsid w:val="00C75842"/>
    <w:rsid w:val="00C87300"/>
    <w:rsid w:val="00C87BF3"/>
    <w:rsid w:val="00C9260D"/>
    <w:rsid w:val="00C92711"/>
    <w:rsid w:val="00C934AC"/>
    <w:rsid w:val="00C94066"/>
    <w:rsid w:val="00C9701A"/>
    <w:rsid w:val="00CA45F0"/>
    <w:rsid w:val="00CA6EAE"/>
    <w:rsid w:val="00CB2ADB"/>
    <w:rsid w:val="00CB2E4E"/>
    <w:rsid w:val="00CB5315"/>
    <w:rsid w:val="00CB563F"/>
    <w:rsid w:val="00CB5860"/>
    <w:rsid w:val="00CC3F0F"/>
    <w:rsid w:val="00CC41D8"/>
    <w:rsid w:val="00CC63C5"/>
    <w:rsid w:val="00CC7852"/>
    <w:rsid w:val="00CD15ED"/>
    <w:rsid w:val="00CD7575"/>
    <w:rsid w:val="00CE16C8"/>
    <w:rsid w:val="00CE2186"/>
    <w:rsid w:val="00CE7745"/>
    <w:rsid w:val="00D0026A"/>
    <w:rsid w:val="00D0557E"/>
    <w:rsid w:val="00D06ABA"/>
    <w:rsid w:val="00D115BD"/>
    <w:rsid w:val="00D145F2"/>
    <w:rsid w:val="00D214D2"/>
    <w:rsid w:val="00D2622F"/>
    <w:rsid w:val="00D30BAD"/>
    <w:rsid w:val="00D33023"/>
    <w:rsid w:val="00D3428B"/>
    <w:rsid w:val="00D36522"/>
    <w:rsid w:val="00D36E27"/>
    <w:rsid w:val="00D433D6"/>
    <w:rsid w:val="00D44680"/>
    <w:rsid w:val="00D50131"/>
    <w:rsid w:val="00D52150"/>
    <w:rsid w:val="00D62F1E"/>
    <w:rsid w:val="00D75314"/>
    <w:rsid w:val="00D831E7"/>
    <w:rsid w:val="00D835EE"/>
    <w:rsid w:val="00D8468B"/>
    <w:rsid w:val="00D847AD"/>
    <w:rsid w:val="00D8544A"/>
    <w:rsid w:val="00D86532"/>
    <w:rsid w:val="00D879DA"/>
    <w:rsid w:val="00DA3C90"/>
    <w:rsid w:val="00DA6750"/>
    <w:rsid w:val="00DB0D46"/>
    <w:rsid w:val="00DB585F"/>
    <w:rsid w:val="00DC19EF"/>
    <w:rsid w:val="00DC1CA6"/>
    <w:rsid w:val="00DC2034"/>
    <w:rsid w:val="00DD6174"/>
    <w:rsid w:val="00DD6967"/>
    <w:rsid w:val="00DE2C2A"/>
    <w:rsid w:val="00DE6D26"/>
    <w:rsid w:val="00DE7FF5"/>
    <w:rsid w:val="00DF14D6"/>
    <w:rsid w:val="00DF663E"/>
    <w:rsid w:val="00E01953"/>
    <w:rsid w:val="00E020C2"/>
    <w:rsid w:val="00E10D2A"/>
    <w:rsid w:val="00E15730"/>
    <w:rsid w:val="00E228CE"/>
    <w:rsid w:val="00E238D3"/>
    <w:rsid w:val="00E26FC9"/>
    <w:rsid w:val="00E37899"/>
    <w:rsid w:val="00E37CF6"/>
    <w:rsid w:val="00E42704"/>
    <w:rsid w:val="00E42893"/>
    <w:rsid w:val="00E50717"/>
    <w:rsid w:val="00E50A94"/>
    <w:rsid w:val="00E52080"/>
    <w:rsid w:val="00E54518"/>
    <w:rsid w:val="00E54D81"/>
    <w:rsid w:val="00E6310C"/>
    <w:rsid w:val="00E66C4A"/>
    <w:rsid w:val="00E711D8"/>
    <w:rsid w:val="00E7550C"/>
    <w:rsid w:val="00E83174"/>
    <w:rsid w:val="00E83599"/>
    <w:rsid w:val="00E85C97"/>
    <w:rsid w:val="00E8655D"/>
    <w:rsid w:val="00E91B06"/>
    <w:rsid w:val="00E9274F"/>
    <w:rsid w:val="00E96244"/>
    <w:rsid w:val="00E96B82"/>
    <w:rsid w:val="00E973C0"/>
    <w:rsid w:val="00EA0330"/>
    <w:rsid w:val="00EA247F"/>
    <w:rsid w:val="00EA37F7"/>
    <w:rsid w:val="00EC483A"/>
    <w:rsid w:val="00ED2684"/>
    <w:rsid w:val="00ED4CE9"/>
    <w:rsid w:val="00ED5C4E"/>
    <w:rsid w:val="00ED5DD0"/>
    <w:rsid w:val="00EE31E4"/>
    <w:rsid w:val="00EE394E"/>
    <w:rsid w:val="00EE578F"/>
    <w:rsid w:val="00EE65AE"/>
    <w:rsid w:val="00EE765D"/>
    <w:rsid w:val="00EF13A5"/>
    <w:rsid w:val="00F06BEA"/>
    <w:rsid w:val="00F11318"/>
    <w:rsid w:val="00F11CE7"/>
    <w:rsid w:val="00F12BE8"/>
    <w:rsid w:val="00F1531A"/>
    <w:rsid w:val="00F155DC"/>
    <w:rsid w:val="00F163D6"/>
    <w:rsid w:val="00F250FE"/>
    <w:rsid w:val="00F279F3"/>
    <w:rsid w:val="00F27FB5"/>
    <w:rsid w:val="00F36718"/>
    <w:rsid w:val="00F372FE"/>
    <w:rsid w:val="00F63A6E"/>
    <w:rsid w:val="00F65DC2"/>
    <w:rsid w:val="00F66181"/>
    <w:rsid w:val="00F66A24"/>
    <w:rsid w:val="00F70C1B"/>
    <w:rsid w:val="00F710A0"/>
    <w:rsid w:val="00F7352E"/>
    <w:rsid w:val="00F770AE"/>
    <w:rsid w:val="00F80DEC"/>
    <w:rsid w:val="00F85CE4"/>
    <w:rsid w:val="00F87F67"/>
    <w:rsid w:val="00FA7BE8"/>
    <w:rsid w:val="00FB02D4"/>
    <w:rsid w:val="00FB4C47"/>
    <w:rsid w:val="00FB53B6"/>
    <w:rsid w:val="00FB5A77"/>
    <w:rsid w:val="00FC06AA"/>
    <w:rsid w:val="00FC1D21"/>
    <w:rsid w:val="00FC5675"/>
    <w:rsid w:val="00FC765B"/>
    <w:rsid w:val="00FD0821"/>
    <w:rsid w:val="00FE1FB7"/>
    <w:rsid w:val="00FE4F51"/>
    <w:rsid w:val="00FF055C"/>
    <w:rsid w:val="00FF1054"/>
    <w:rsid w:val="00FF4D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2419FBA"/>
  <w15:docId w15:val="{76CB56B7-6088-43A2-89C2-0AA81BD9F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9B06B7"/>
    <w:pPr>
      <w:keepNext/>
      <w:numPr>
        <w:numId w:val="15"/>
      </w:numPr>
      <w:tabs>
        <w:tab w:val="clear" w:pos="567"/>
        <w:tab w:val="num" w:pos="4679"/>
      </w:tabs>
      <w:spacing w:before="240" w:after="240"/>
      <w:outlineLvl w:val="0"/>
    </w:pPr>
    <w:rPr>
      <w:rFonts w:eastAsia="Times New Roman"/>
      <w:b/>
      <w:caps/>
      <w:kern w:val="28"/>
      <w:sz w:val="24"/>
      <w:szCs w:val="22"/>
      <w:lang w:val="fr-FR"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qFormat/>
    <w:rsid w:val="00B534F2"/>
    <w:pPr>
      <w:numPr>
        <w:ilvl w:val="4"/>
        <w:numId w:val="15"/>
      </w:numPr>
      <w:tabs>
        <w:tab w:val="num" w:pos="1008"/>
      </w:tabs>
      <w:spacing w:before="240" w:after="60"/>
      <w:ind w:left="1008" w:hanging="1008"/>
      <w:outlineLvl w:val="4"/>
    </w:pPr>
    <w:rPr>
      <w:szCs w:val="20"/>
      <w:lang w:val="de-DE" w:eastAsia="de-DE"/>
    </w:rPr>
  </w:style>
  <w:style w:type="paragraph" w:styleId="Heading6">
    <w:name w:val="heading 6"/>
    <w:basedOn w:val="Normal"/>
    <w:next w:val="Normal"/>
    <w:qFormat/>
    <w:rsid w:val="00B534F2"/>
    <w:pPr>
      <w:numPr>
        <w:ilvl w:val="5"/>
        <w:numId w:val="15"/>
      </w:numPr>
      <w:tabs>
        <w:tab w:val="num" w:pos="1152"/>
      </w:tabs>
      <w:spacing w:before="240" w:after="60"/>
      <w:ind w:left="1152" w:hanging="1152"/>
      <w:outlineLvl w:val="5"/>
    </w:pPr>
    <w:rPr>
      <w:i/>
      <w:szCs w:val="20"/>
      <w:lang w:val="de-DE" w:eastAsia="de-DE"/>
    </w:rPr>
  </w:style>
  <w:style w:type="paragraph" w:styleId="Heading7">
    <w:name w:val="heading 7"/>
    <w:basedOn w:val="Normal"/>
    <w:next w:val="Normal"/>
    <w:qFormat/>
    <w:rsid w:val="00B534F2"/>
    <w:pPr>
      <w:numPr>
        <w:ilvl w:val="6"/>
        <w:numId w:val="15"/>
      </w:numPr>
      <w:tabs>
        <w:tab w:val="num" w:pos="1296"/>
      </w:tabs>
      <w:spacing w:before="240" w:after="60"/>
      <w:ind w:left="1296" w:hanging="1296"/>
      <w:outlineLvl w:val="6"/>
    </w:pPr>
    <w:rPr>
      <w:szCs w:val="20"/>
      <w:lang w:val="de-DE" w:eastAsia="de-DE"/>
    </w:rPr>
  </w:style>
  <w:style w:type="paragraph" w:styleId="Heading8">
    <w:name w:val="heading 8"/>
    <w:basedOn w:val="Normal"/>
    <w:next w:val="Normal"/>
    <w:qFormat/>
    <w:rsid w:val="00B534F2"/>
    <w:pPr>
      <w:numPr>
        <w:ilvl w:val="7"/>
        <w:numId w:val="15"/>
      </w:numPr>
      <w:tabs>
        <w:tab w:val="num" w:pos="1440"/>
      </w:tabs>
      <w:spacing w:before="240" w:after="60"/>
      <w:ind w:left="1440" w:hanging="1440"/>
      <w:outlineLvl w:val="7"/>
    </w:pPr>
    <w:rPr>
      <w:i/>
      <w:szCs w:val="20"/>
      <w:lang w:val="de-DE" w:eastAsia="de-DE"/>
    </w:rPr>
  </w:style>
  <w:style w:type="paragraph" w:styleId="Heading9">
    <w:name w:val="heading 9"/>
    <w:basedOn w:val="Normal"/>
    <w:next w:val="Normal"/>
    <w:qFormat/>
    <w:rsid w:val="00B534F2"/>
    <w:pPr>
      <w:numPr>
        <w:ilvl w:val="8"/>
        <w:numId w:val="15"/>
      </w:numPr>
      <w:tabs>
        <w:tab w:val="num" w:pos="1584"/>
      </w:tabs>
      <w:spacing w:before="240" w:after="60"/>
      <w:ind w:left="1584" w:hanging="1584"/>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F5390"/>
    <w:pPr>
      <w:spacing w:after="120"/>
      <w:jc w:val="both"/>
    </w:pPr>
    <w:rPr>
      <w:lang w:val="fr-FR"/>
    </w:rPr>
  </w:style>
  <w:style w:type="character" w:customStyle="1" w:styleId="BodyTextChar">
    <w:name w:val="Body Text Char"/>
    <w:link w:val="BodyText"/>
    <w:locked/>
    <w:rsid w:val="008F5390"/>
    <w:rPr>
      <w:rFonts w:ascii="Arial" w:hAnsi="Arial"/>
      <w:sz w:val="24"/>
      <w:lang w:eastAsia="en-US"/>
    </w:rPr>
  </w:style>
  <w:style w:type="paragraph" w:customStyle="1" w:styleId="Annex">
    <w:name w:val="Annex"/>
    <w:basedOn w:val="Heading1"/>
    <w:next w:val="Normal"/>
    <w:autoRedefine/>
    <w:rsid w:val="00C70EFE"/>
    <w:pPr>
      <w:numPr>
        <w:numId w:val="0"/>
      </w:numPr>
      <w:tabs>
        <w:tab w:val="num" w:pos="1701"/>
      </w:tabs>
      <w:ind w:left="1701" w:hanging="1701"/>
      <w:jc w:val="both"/>
    </w:pPr>
    <w:rPr>
      <w:kern w:val="0"/>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onTextChar"/>
    <w:semiHidden/>
    <w:rsid w:val="00B534F2"/>
    <w:rPr>
      <w:rFonts w:ascii="Tahoma" w:hAnsi="Tahoma"/>
      <w:sz w:val="16"/>
      <w:szCs w:val="16"/>
      <w:lang w:val="fr-FR"/>
    </w:rPr>
  </w:style>
  <w:style w:type="character" w:customStyle="1" w:styleId="BalloonTextChar">
    <w:name w:val="Balloon Text Char"/>
    <w:link w:val="BalloonText"/>
    <w:locked/>
    <w:rsid w:val="00B534F2"/>
    <w:rPr>
      <w:rFonts w:ascii="Tahoma" w:hAnsi="Tahoma"/>
      <w:sz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rPr>
      <w:lang w:val="fr-FR"/>
    </w:rPr>
  </w:style>
  <w:style w:type="character" w:customStyle="1" w:styleId="BodyTextIndentChar">
    <w:name w:val="Body Text Indent Char"/>
    <w:link w:val="BodyTextIndent"/>
    <w:locked/>
    <w:rsid w:val="00032948"/>
    <w:rPr>
      <w:rFonts w:ascii="Arial" w:hAnsi="Arial"/>
      <w:sz w:val="24"/>
      <w:lang w:eastAsia="en-US"/>
    </w:rPr>
  </w:style>
  <w:style w:type="paragraph" w:styleId="BodyTextIndent2">
    <w:name w:val="Body Text Indent 2"/>
    <w:basedOn w:val="Normal"/>
    <w:link w:val="BodyTextIndent2Char"/>
    <w:rsid w:val="00032948"/>
    <w:pPr>
      <w:spacing w:after="120"/>
      <w:ind w:left="1134"/>
      <w:jc w:val="both"/>
    </w:pPr>
    <w:rPr>
      <w:lang w:val="fr-FR" w:eastAsia="de-DE"/>
    </w:rPr>
  </w:style>
  <w:style w:type="character" w:customStyle="1" w:styleId="BodyTextIndent2Char">
    <w:name w:val="Body Text Indent 2 Char"/>
    <w:link w:val="BodyTextIndent2"/>
    <w:locked/>
    <w:rsid w:val="00032948"/>
    <w:rPr>
      <w:rFonts w:ascii="Arial" w:hAnsi="Arial"/>
      <w:sz w:val="24"/>
      <w:lang w:eastAsia="de-DE"/>
    </w:rPr>
  </w:style>
  <w:style w:type="paragraph" w:customStyle="1" w:styleId="Bullet1">
    <w:name w:val="Bullet 1"/>
    <w:basedOn w:val="Normal"/>
    <w:rsid w:val="004A3893"/>
    <w:pPr>
      <w:numPr>
        <w:numId w:val="4"/>
      </w:numPr>
      <w:tabs>
        <w:tab w:val="clear" w:pos="720"/>
        <w:tab w:val="num" w:pos="993"/>
      </w:tabs>
      <w:spacing w:after="120"/>
      <w:ind w:left="993" w:hanging="426"/>
      <w:jc w:val="both"/>
      <w:outlineLvl w:val="0"/>
    </w:pPr>
    <w:rPr>
      <w:rFonts w:eastAsia="Times New Roman"/>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num" w:pos="72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semiHidden/>
    <w:rsid w:val="00B534F2"/>
    <w:rPr>
      <w:sz w:val="16"/>
    </w:rPr>
  </w:style>
  <w:style w:type="paragraph" w:styleId="CommentText">
    <w:name w:val="annotation text"/>
    <w:basedOn w:val="Normal"/>
    <w:link w:val="CommentTextChar"/>
    <w:semiHidden/>
    <w:rsid w:val="00B534F2"/>
    <w:rPr>
      <w:lang w:val="fr-FR" w:eastAsia="de-DE"/>
    </w:rPr>
  </w:style>
  <w:style w:type="character" w:customStyle="1" w:styleId="CommentTextChar">
    <w:name w:val="Comment Text Char"/>
    <w:link w:val="CommentText"/>
    <w:locked/>
    <w:rsid w:val="00B534F2"/>
    <w:rPr>
      <w:rFonts w:ascii="Arial" w:hAnsi="Arial"/>
      <w:sz w:val="24"/>
      <w:lang w:eastAsia="de-DE"/>
    </w:rPr>
  </w:style>
  <w:style w:type="paragraph" w:styleId="CommentSubject">
    <w:name w:val="annotation subject"/>
    <w:basedOn w:val="CommentText"/>
    <w:next w:val="CommentText"/>
    <w:link w:val="CommentSubjectChar"/>
    <w:semiHidden/>
    <w:rsid w:val="00B534F2"/>
    <w:rPr>
      <w:b/>
      <w:bCs/>
      <w:lang w:eastAsia="en-US"/>
    </w:rPr>
  </w:style>
  <w:style w:type="character" w:customStyle="1" w:styleId="CommentSubjectChar">
    <w:name w:val="Comment Subject Char"/>
    <w:link w:val="CommentSubject"/>
    <w:locked/>
    <w:rsid w:val="00B534F2"/>
    <w:rPr>
      <w:rFonts w:ascii="Arial" w:hAnsi="Arial"/>
      <w:b/>
      <w:sz w:val="24"/>
      <w:lang w:eastAsia="en-US"/>
    </w:rPr>
  </w:style>
  <w:style w:type="paragraph" w:styleId="DocumentMap">
    <w:name w:val="Document Map"/>
    <w:basedOn w:val="Normal"/>
    <w:link w:val="DocumentMapChar"/>
    <w:semiHidden/>
    <w:rsid w:val="00B534F2"/>
    <w:pPr>
      <w:shd w:val="clear" w:color="auto" w:fill="000080"/>
    </w:pPr>
    <w:rPr>
      <w:rFonts w:ascii="Tahoma" w:hAnsi="Tahoma"/>
      <w:sz w:val="20"/>
      <w:lang w:val="de-DE" w:eastAsia="de-DE"/>
    </w:rPr>
  </w:style>
  <w:style w:type="character" w:customStyle="1" w:styleId="DocumentMapChar">
    <w:name w:val="Document Map Char"/>
    <w:link w:val="DocumentMap"/>
    <w:locked/>
    <w:rsid w:val="00B534F2"/>
    <w:rPr>
      <w:rFonts w:ascii="Tahoma" w:hAnsi="Tahoma"/>
      <w:sz w:val="24"/>
      <w:shd w:val="clear" w:color="auto" w:fill="000080"/>
      <w:lang w:val="de-DE" w:eastAsia="de-DE"/>
    </w:rPr>
  </w:style>
  <w:style w:type="character" w:styleId="Emphasis">
    <w:name w:val="Emphasis"/>
    <w:qFormat/>
    <w:rsid w:val="00B534F2"/>
    <w:rPr>
      <w:i/>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rPr>
      <w:lang w:val="fr-FR"/>
    </w:rPr>
  </w:style>
  <w:style w:type="character" w:customStyle="1" w:styleId="FooterChar">
    <w:name w:val="Footer Char"/>
    <w:link w:val="Footer"/>
    <w:locked/>
    <w:rsid w:val="00870A1B"/>
    <w:rPr>
      <w:rFonts w:ascii="Arial" w:hAnsi="Arial"/>
      <w:sz w:val="24"/>
      <w:lang w:eastAsia="en-US"/>
    </w:rPr>
  </w:style>
  <w:style w:type="character" w:styleId="FootnoteReference">
    <w:name w:val="footnote reference"/>
    <w:semiHidden/>
    <w:rsid w:val="00B534F2"/>
    <w:rPr>
      <w:vertAlign w:val="superscript"/>
    </w:rPr>
  </w:style>
  <w:style w:type="paragraph" w:styleId="FootnoteText">
    <w:name w:val="footnote text"/>
    <w:basedOn w:val="Normal"/>
    <w:link w:val="FootnoteTextChar"/>
    <w:semiHidden/>
    <w:rsid w:val="00B534F2"/>
    <w:rPr>
      <w:sz w:val="20"/>
      <w:szCs w:val="20"/>
      <w:lang w:val="fr-FR"/>
    </w:rPr>
  </w:style>
  <w:style w:type="character" w:customStyle="1" w:styleId="FootnoteTextChar">
    <w:name w:val="Footnote Text Char"/>
    <w:link w:val="FootnoteText"/>
    <w:locked/>
    <w:rsid w:val="00B534F2"/>
    <w:rPr>
      <w:rFonts w:ascii="Arial" w:hAnsi="Arial"/>
      <w:lang w:eastAsia="en-US"/>
    </w:rPr>
  </w:style>
  <w:style w:type="paragraph" w:styleId="Header">
    <w:name w:val="header"/>
    <w:basedOn w:val="Normal"/>
    <w:link w:val="HeaderChar"/>
    <w:rsid w:val="0018656F"/>
    <w:pPr>
      <w:tabs>
        <w:tab w:val="center" w:pos="4678"/>
        <w:tab w:val="right" w:pos="9356"/>
      </w:tabs>
    </w:pPr>
    <w:rPr>
      <w:lang w:val="fr-FR"/>
    </w:rPr>
  </w:style>
  <w:style w:type="character" w:customStyle="1" w:styleId="HeaderChar">
    <w:name w:val="Header Char"/>
    <w:link w:val="Header"/>
    <w:locked/>
    <w:rsid w:val="0018656F"/>
    <w:rPr>
      <w:rFonts w:ascii="Arial" w:hAnsi="Arial"/>
      <w:sz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lang w:val="fr-FR"/>
    </w:rPr>
  </w:style>
  <w:style w:type="character" w:customStyle="1" w:styleId="QuoteChar">
    <w:name w:val="Quote Char"/>
    <w:link w:val="Quote"/>
    <w:locked/>
    <w:rsid w:val="00B534F2"/>
    <w:rPr>
      <w:rFonts w:ascii="Arial" w:hAnsi="Arial"/>
      <w:i/>
      <w:sz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lang w:val="fr-FR"/>
    </w:rPr>
  </w:style>
  <w:style w:type="character" w:customStyle="1" w:styleId="SubtitleChar">
    <w:name w:val="Subtitle Char"/>
    <w:link w:val="Subtitle"/>
    <w:locked/>
    <w:rsid w:val="00B534F2"/>
    <w:rPr>
      <w:rFonts w:ascii="Arial" w:hAnsi="Arial"/>
      <w:b/>
      <w:sz w:val="28"/>
      <w:lang w:eastAsia="en-US"/>
    </w:rPr>
  </w:style>
  <w:style w:type="paragraph" w:styleId="TableofFigures">
    <w:name w:val="table of figures"/>
    <w:basedOn w:val="Normal"/>
    <w:next w:val="Normal"/>
    <w:semiHidden/>
    <w:rsid w:val="00B534F2"/>
    <w:pPr>
      <w:tabs>
        <w:tab w:val="left" w:pos="1418"/>
        <w:tab w:val="right" w:pos="9639"/>
      </w:tabs>
      <w:spacing w:before="60" w:after="60"/>
      <w:ind w:left="1418" w:hanging="1418"/>
    </w:pPr>
  </w:style>
  <w:style w:type="paragraph" w:customStyle="1" w:styleId="Table">
    <w:name w:val="Table_#"/>
    <w:basedOn w:val="Normal"/>
    <w:next w:val="Normal"/>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lang w:val="fr-FR"/>
    </w:rPr>
  </w:style>
  <w:style w:type="character" w:customStyle="1" w:styleId="TitleChar">
    <w:name w:val="Title Char"/>
    <w:link w:val="Title"/>
    <w:locked/>
    <w:rsid w:val="00B534F2"/>
    <w:rPr>
      <w:rFonts w:ascii="Arial" w:hAnsi="Arial"/>
      <w:b/>
      <w:kern w:val="28"/>
      <w:sz w:val="32"/>
      <w:lang w:eastAsia="en-US"/>
    </w:rPr>
  </w:style>
  <w:style w:type="paragraph" w:styleId="TOC1">
    <w:name w:val="toc 1"/>
    <w:basedOn w:val="Normal"/>
    <w:next w:val="Normal"/>
    <w:autoRedefine/>
    <w:uiPriority w:val="39"/>
    <w:qFormat/>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qFormat/>
    <w:rsid w:val="00B534F2"/>
    <w:pPr>
      <w:tabs>
        <w:tab w:val="left" w:pos="851"/>
        <w:tab w:val="right" w:pos="9639"/>
      </w:tabs>
      <w:spacing w:before="120" w:after="120"/>
    </w:pPr>
    <w:rPr>
      <w:bCs/>
      <w:szCs w:val="20"/>
    </w:rPr>
  </w:style>
  <w:style w:type="paragraph" w:styleId="TOC3">
    <w:name w:val="toc 3"/>
    <w:basedOn w:val="Normal"/>
    <w:next w:val="Normal"/>
    <w:autoRedefine/>
    <w:uiPriority w:val="39"/>
    <w:qFormat/>
    <w:rsid w:val="00B534F2"/>
    <w:pPr>
      <w:tabs>
        <w:tab w:val="left" w:pos="1701"/>
        <w:tab w:val="right" w:pos="9639"/>
      </w:tabs>
      <w:ind w:left="851"/>
    </w:pPr>
    <w:rPr>
      <w:sz w:val="20"/>
      <w:szCs w:val="20"/>
    </w:rPr>
  </w:style>
  <w:style w:type="paragraph" w:styleId="TOC4">
    <w:name w:val="toc 4"/>
    <w:basedOn w:val="Normal"/>
    <w:next w:val="Normal"/>
    <w:autoRedefine/>
    <w:semiHidden/>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semiHidden/>
    <w:rsid w:val="00B534F2"/>
    <w:pPr>
      <w:ind w:left="960"/>
    </w:pPr>
    <w:rPr>
      <w:sz w:val="20"/>
      <w:szCs w:val="20"/>
    </w:rPr>
  </w:style>
  <w:style w:type="paragraph" w:styleId="TOC7">
    <w:name w:val="toc 7"/>
    <w:basedOn w:val="Normal"/>
    <w:next w:val="Normal"/>
    <w:autoRedefine/>
    <w:semiHidden/>
    <w:rsid w:val="00B534F2"/>
    <w:pPr>
      <w:ind w:left="1200"/>
    </w:pPr>
    <w:rPr>
      <w:sz w:val="20"/>
      <w:szCs w:val="20"/>
    </w:rPr>
  </w:style>
  <w:style w:type="paragraph" w:styleId="TOC8">
    <w:name w:val="toc 8"/>
    <w:basedOn w:val="Normal"/>
    <w:next w:val="Normal"/>
    <w:autoRedefine/>
    <w:semiHidden/>
    <w:rsid w:val="00B534F2"/>
    <w:pPr>
      <w:ind w:left="1440"/>
    </w:pPr>
    <w:rPr>
      <w:sz w:val="20"/>
      <w:szCs w:val="20"/>
    </w:rPr>
  </w:style>
  <w:style w:type="paragraph" w:styleId="TOC9">
    <w:name w:val="toc 9"/>
    <w:basedOn w:val="Normal"/>
    <w:next w:val="Normal"/>
    <w:autoRedefine/>
    <w:semiHidden/>
    <w:rsid w:val="00B534F2"/>
    <w:pPr>
      <w:ind w:left="1680"/>
    </w:pPr>
    <w:rPr>
      <w:sz w:val="20"/>
      <w:szCs w:val="20"/>
    </w:rPr>
  </w:style>
  <w:style w:type="table" w:styleId="TableGrid">
    <w:name w:val="Table Grid"/>
    <w:basedOn w:val="TableNormal"/>
    <w:rsid w:val="00371BEF"/>
    <w:rPr>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pPr>
  </w:style>
  <w:style w:type="paragraph" w:styleId="BodyTextIndent3">
    <w:name w:val="Body Text Indent 3"/>
    <w:basedOn w:val="Normal"/>
    <w:link w:val="BodyTextIndent3Char"/>
    <w:rsid w:val="00DD6174"/>
    <w:pPr>
      <w:spacing w:after="120"/>
      <w:ind w:left="1134"/>
    </w:pPr>
    <w:rPr>
      <w:szCs w:val="22"/>
      <w:lang w:val="fr-FR"/>
    </w:rPr>
  </w:style>
  <w:style w:type="paragraph" w:customStyle="1" w:styleId="AppendixHeading1">
    <w:name w:val="Appendix Heading 1"/>
    <w:basedOn w:val="Normal"/>
    <w:next w:val="BodyText"/>
    <w:rsid w:val="002F7535"/>
    <w:pPr>
      <w:tabs>
        <w:tab w:val="num" w:pos="567"/>
      </w:tabs>
      <w:spacing w:before="120" w:after="120"/>
      <w:ind w:left="567" w:hanging="567"/>
    </w:pPr>
    <w:rPr>
      <w:rFonts w:eastAsia="Times New Roman" w:cs="Arial"/>
      <w:b/>
      <w:caps/>
      <w:sz w:val="24"/>
      <w:szCs w:val="22"/>
      <w:lang w:eastAsia="en-GB"/>
    </w:rPr>
  </w:style>
  <w:style w:type="paragraph" w:customStyle="1" w:styleId="AppendixHeading2">
    <w:name w:val="Appendix Heading 2"/>
    <w:basedOn w:val="Normal"/>
    <w:next w:val="BodyText"/>
    <w:rsid w:val="002F7535"/>
    <w:pPr>
      <w:tabs>
        <w:tab w:val="num" w:pos="851"/>
      </w:tabs>
      <w:spacing w:before="120" w:after="120"/>
      <w:ind w:left="851" w:hanging="851"/>
    </w:pPr>
    <w:rPr>
      <w:rFonts w:eastAsia="Times New Roman"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locked/>
    <w:rsid w:val="00DD6174"/>
    <w:rPr>
      <w:rFonts w:ascii="Arial" w:hAnsi="Arial"/>
      <w:sz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locked/>
    <w:rsid w:val="00DD6174"/>
    <w:rPr>
      <w:rFonts w:ascii="Arial" w:hAnsi="Arial"/>
      <w:sz w:val="24"/>
      <w:lang w:eastAsia="en-US"/>
    </w:rPr>
  </w:style>
  <w:style w:type="character" w:customStyle="1" w:styleId="BodyTextIndent3Char">
    <w:name w:val="Body Text Indent 3 Char"/>
    <w:link w:val="BodyTextIndent3"/>
    <w:locked/>
    <w:rsid w:val="00DD6174"/>
    <w:rPr>
      <w:rFonts w:ascii="Arial" w:hAnsi="Arial"/>
      <w:sz w:val="22"/>
      <w:lang w:eastAsia="en-US"/>
    </w:rPr>
  </w:style>
  <w:style w:type="paragraph" w:styleId="BodyText2">
    <w:name w:val="Body Text 2"/>
    <w:basedOn w:val="Normal"/>
    <w:link w:val="BodyText2Char"/>
    <w:rsid w:val="00032948"/>
    <w:pPr>
      <w:spacing w:after="120" w:line="480" w:lineRule="auto"/>
    </w:pPr>
    <w:rPr>
      <w:lang w:val="fr-FR"/>
    </w:rPr>
  </w:style>
  <w:style w:type="character" w:customStyle="1" w:styleId="BodyText2Char">
    <w:name w:val="Body Text 2 Char"/>
    <w:link w:val="BodyText2"/>
    <w:locked/>
    <w:rsid w:val="00032948"/>
    <w:rPr>
      <w:rFonts w:ascii="Arial" w:hAnsi="Arial"/>
      <w:sz w:val="24"/>
      <w:lang w:eastAsia="en-US"/>
    </w:rPr>
  </w:style>
  <w:style w:type="paragraph" w:customStyle="1" w:styleId="AppendixHeading3">
    <w:name w:val="Appendix Heading 3"/>
    <w:basedOn w:val="Normal"/>
    <w:next w:val="Normal"/>
    <w:rsid w:val="002F7535"/>
    <w:pPr>
      <w:tabs>
        <w:tab w:val="num" w:pos="992"/>
      </w:tabs>
      <w:spacing w:before="120" w:after="120"/>
      <w:ind w:left="992" w:hanging="992"/>
    </w:pPr>
    <w:rPr>
      <w:rFonts w:eastAsia="Times New Roman" w:cs="Arial"/>
      <w:szCs w:val="22"/>
      <w:lang w:eastAsia="en-GB"/>
    </w:rPr>
  </w:style>
  <w:style w:type="character" w:customStyle="1" w:styleId="Heading1Char">
    <w:name w:val="Heading 1 Char"/>
    <w:link w:val="Heading1"/>
    <w:locked/>
    <w:rsid w:val="009B06B7"/>
    <w:rPr>
      <w:rFonts w:ascii="Arial" w:eastAsia="Times New Roman" w:hAnsi="Arial"/>
      <w:b/>
      <w:caps/>
      <w:kern w:val="28"/>
      <w:sz w:val="24"/>
      <w:szCs w:val="22"/>
      <w:lang w:val="fr-FR" w:eastAsia="de-DE"/>
    </w:rPr>
  </w:style>
  <w:style w:type="paragraph" w:styleId="ListParagraph">
    <w:name w:val="List Paragraph"/>
    <w:basedOn w:val="Normal"/>
    <w:uiPriority w:val="34"/>
    <w:qFormat/>
    <w:rsid w:val="009345C5"/>
    <w:pPr>
      <w:ind w:left="720"/>
    </w:pPr>
  </w:style>
  <w:style w:type="character" w:customStyle="1" w:styleId="apple-converted-space">
    <w:name w:val="apple-converted-space"/>
    <w:rsid w:val="009E7564"/>
    <w:rPr>
      <w:rFonts w:cs="Times New Roman"/>
    </w:rPr>
  </w:style>
  <w:style w:type="paragraph" w:customStyle="1" w:styleId="Style14ptBoldCentered">
    <w:name w:val="Style 14 pt Bold Centered"/>
    <w:basedOn w:val="Normal"/>
    <w:rsid w:val="00952FA5"/>
    <w:pPr>
      <w:spacing w:after="120"/>
      <w:jc w:val="center"/>
    </w:pPr>
    <w:rPr>
      <w:rFonts w:ascii="Times New Roman" w:hAnsi="Times New Roman"/>
      <w:b/>
      <w:bCs/>
      <w:sz w:val="28"/>
      <w:szCs w:val="20"/>
    </w:rPr>
  </w:style>
  <w:style w:type="paragraph" w:customStyle="1" w:styleId="Default">
    <w:name w:val="Default"/>
    <w:rsid w:val="00083D6F"/>
    <w:pPr>
      <w:autoSpaceDE w:val="0"/>
      <w:autoSpaceDN w:val="0"/>
      <w:adjustRightInd w:val="0"/>
    </w:pPr>
    <w:rPr>
      <w:rFonts w:ascii="Arial" w:hAnsi="Arial" w:cs="Arial"/>
      <w:color w:val="000000"/>
      <w:sz w:val="24"/>
      <w:szCs w:val="24"/>
    </w:rPr>
  </w:style>
  <w:style w:type="paragraph" w:styleId="Revision">
    <w:name w:val="Revision"/>
    <w:hidden/>
    <w:semiHidden/>
    <w:rsid w:val="00EA37F7"/>
    <w:rPr>
      <w:rFonts w:ascii="Arial" w:hAnsi="Arial"/>
      <w:sz w:val="22"/>
      <w:szCs w:val="24"/>
      <w:lang w:eastAsia="en-US"/>
    </w:rPr>
  </w:style>
  <w:style w:type="numbering" w:styleId="ArticleSection">
    <w:name w:val="Outline List 3"/>
    <w:basedOn w:val="NoList"/>
    <w:rsid w:val="00B71175"/>
    <w:pPr>
      <w:numPr>
        <w:numId w:val="3"/>
      </w:numPr>
    </w:pPr>
  </w:style>
  <w:style w:type="paragraph" w:customStyle="1" w:styleId="IALA">
    <w:name w:val="IALA"/>
    <w:basedOn w:val="BodyText"/>
    <w:link w:val="IALATegn"/>
    <w:uiPriority w:val="99"/>
    <w:rsid w:val="008C72EA"/>
    <w:rPr>
      <w:rFonts w:eastAsia="Times New Roman"/>
      <w:szCs w:val="22"/>
      <w:lang w:val="en-GB" w:eastAsia="en-GB"/>
    </w:rPr>
  </w:style>
  <w:style w:type="character" w:customStyle="1" w:styleId="IALATegn">
    <w:name w:val="IALA Tegn"/>
    <w:basedOn w:val="BodyTextChar"/>
    <w:link w:val="IALA"/>
    <w:uiPriority w:val="99"/>
    <w:locked/>
    <w:rsid w:val="008C72EA"/>
    <w:rPr>
      <w:rFonts w:ascii="Arial" w:eastAsia="Times New Roman" w:hAnsi="Arial"/>
      <w:sz w:val="22"/>
      <w:szCs w:val="22"/>
      <w:lang w:eastAsia="en-US"/>
    </w:rPr>
  </w:style>
  <w:style w:type="paragraph" w:styleId="TOCHeading">
    <w:name w:val="TOC Heading"/>
    <w:basedOn w:val="Heading1"/>
    <w:next w:val="Normal"/>
    <w:uiPriority w:val="39"/>
    <w:semiHidden/>
    <w:unhideWhenUsed/>
    <w:qFormat/>
    <w:rsid w:val="00CC63C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BE" w:eastAsia="nl-BE"/>
    </w:rPr>
  </w:style>
  <w:style w:type="character" w:customStyle="1" w:styleId="hps">
    <w:name w:val="hps"/>
    <w:basedOn w:val="DefaultParagraphFont"/>
    <w:rsid w:val="00E50717"/>
  </w:style>
  <w:style w:type="character" w:customStyle="1" w:styleId="atn">
    <w:name w:val="atn"/>
    <w:basedOn w:val="DefaultParagraphFont"/>
    <w:rsid w:val="008811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15080">
      <w:bodyDiv w:val="1"/>
      <w:marLeft w:val="0"/>
      <w:marRight w:val="0"/>
      <w:marTop w:val="0"/>
      <w:marBottom w:val="0"/>
      <w:divBdr>
        <w:top w:val="none" w:sz="0" w:space="0" w:color="auto"/>
        <w:left w:val="none" w:sz="0" w:space="0" w:color="auto"/>
        <w:bottom w:val="none" w:sz="0" w:space="0" w:color="auto"/>
        <w:right w:val="none" w:sz="0" w:space="0" w:color="auto"/>
      </w:divBdr>
      <w:divsChild>
        <w:div w:id="1428771689">
          <w:marLeft w:val="0"/>
          <w:marRight w:val="0"/>
          <w:marTop w:val="0"/>
          <w:marBottom w:val="0"/>
          <w:divBdr>
            <w:top w:val="none" w:sz="0" w:space="0" w:color="auto"/>
            <w:left w:val="none" w:sz="0" w:space="0" w:color="auto"/>
            <w:bottom w:val="none" w:sz="0" w:space="0" w:color="auto"/>
            <w:right w:val="none" w:sz="0" w:space="0" w:color="auto"/>
          </w:divBdr>
        </w:div>
        <w:div w:id="11686975">
          <w:marLeft w:val="0"/>
          <w:marRight w:val="0"/>
          <w:marTop w:val="0"/>
          <w:marBottom w:val="0"/>
          <w:divBdr>
            <w:top w:val="none" w:sz="0" w:space="0" w:color="auto"/>
            <w:left w:val="none" w:sz="0" w:space="0" w:color="auto"/>
            <w:bottom w:val="none" w:sz="0" w:space="0" w:color="auto"/>
            <w:right w:val="none" w:sz="0" w:space="0" w:color="auto"/>
          </w:divBdr>
        </w:div>
      </w:divsChild>
    </w:div>
    <w:div w:id="120929239">
      <w:bodyDiv w:val="1"/>
      <w:marLeft w:val="0"/>
      <w:marRight w:val="0"/>
      <w:marTop w:val="0"/>
      <w:marBottom w:val="0"/>
      <w:divBdr>
        <w:top w:val="none" w:sz="0" w:space="0" w:color="auto"/>
        <w:left w:val="none" w:sz="0" w:space="0" w:color="auto"/>
        <w:bottom w:val="none" w:sz="0" w:space="0" w:color="auto"/>
        <w:right w:val="none" w:sz="0" w:space="0" w:color="auto"/>
      </w:divBdr>
    </w:div>
    <w:div w:id="717706549">
      <w:bodyDiv w:val="1"/>
      <w:marLeft w:val="0"/>
      <w:marRight w:val="0"/>
      <w:marTop w:val="0"/>
      <w:marBottom w:val="0"/>
      <w:divBdr>
        <w:top w:val="none" w:sz="0" w:space="0" w:color="auto"/>
        <w:left w:val="none" w:sz="0" w:space="0" w:color="auto"/>
        <w:bottom w:val="none" w:sz="0" w:space="0" w:color="auto"/>
        <w:right w:val="none" w:sz="0" w:space="0" w:color="auto"/>
      </w:divBdr>
      <w:divsChild>
        <w:div w:id="1598367211">
          <w:marLeft w:val="0"/>
          <w:marRight w:val="0"/>
          <w:marTop w:val="0"/>
          <w:marBottom w:val="0"/>
          <w:divBdr>
            <w:top w:val="none" w:sz="0" w:space="0" w:color="auto"/>
            <w:left w:val="none" w:sz="0" w:space="0" w:color="auto"/>
            <w:bottom w:val="none" w:sz="0" w:space="0" w:color="auto"/>
            <w:right w:val="none" w:sz="0" w:space="0" w:color="auto"/>
          </w:divBdr>
          <w:divsChild>
            <w:div w:id="1684942046">
              <w:marLeft w:val="0"/>
              <w:marRight w:val="0"/>
              <w:marTop w:val="0"/>
              <w:marBottom w:val="0"/>
              <w:divBdr>
                <w:top w:val="none" w:sz="0" w:space="0" w:color="auto"/>
                <w:left w:val="none" w:sz="0" w:space="0" w:color="auto"/>
                <w:bottom w:val="none" w:sz="0" w:space="0" w:color="auto"/>
                <w:right w:val="none" w:sz="0" w:space="0" w:color="auto"/>
              </w:divBdr>
              <w:divsChild>
                <w:div w:id="1152865949">
                  <w:marLeft w:val="0"/>
                  <w:marRight w:val="0"/>
                  <w:marTop w:val="0"/>
                  <w:marBottom w:val="0"/>
                  <w:divBdr>
                    <w:top w:val="none" w:sz="0" w:space="0" w:color="auto"/>
                    <w:left w:val="none" w:sz="0" w:space="0" w:color="auto"/>
                    <w:bottom w:val="none" w:sz="0" w:space="0" w:color="auto"/>
                    <w:right w:val="none" w:sz="0" w:space="0" w:color="auto"/>
                  </w:divBdr>
                  <w:divsChild>
                    <w:div w:id="2070422279">
                      <w:marLeft w:val="0"/>
                      <w:marRight w:val="0"/>
                      <w:marTop w:val="0"/>
                      <w:marBottom w:val="0"/>
                      <w:divBdr>
                        <w:top w:val="none" w:sz="0" w:space="0" w:color="auto"/>
                        <w:left w:val="none" w:sz="0" w:space="0" w:color="auto"/>
                        <w:bottom w:val="none" w:sz="0" w:space="0" w:color="auto"/>
                        <w:right w:val="none" w:sz="0" w:space="0" w:color="auto"/>
                      </w:divBdr>
                      <w:divsChild>
                        <w:div w:id="1057583425">
                          <w:marLeft w:val="0"/>
                          <w:marRight w:val="0"/>
                          <w:marTop w:val="0"/>
                          <w:marBottom w:val="0"/>
                          <w:divBdr>
                            <w:top w:val="none" w:sz="0" w:space="0" w:color="auto"/>
                            <w:left w:val="none" w:sz="0" w:space="0" w:color="auto"/>
                            <w:bottom w:val="none" w:sz="0" w:space="0" w:color="auto"/>
                            <w:right w:val="none" w:sz="0" w:space="0" w:color="auto"/>
                          </w:divBdr>
                          <w:divsChild>
                            <w:div w:id="187909967">
                              <w:marLeft w:val="0"/>
                              <w:marRight w:val="0"/>
                              <w:marTop w:val="0"/>
                              <w:marBottom w:val="0"/>
                              <w:divBdr>
                                <w:top w:val="none" w:sz="0" w:space="0" w:color="auto"/>
                                <w:left w:val="none" w:sz="0" w:space="0" w:color="auto"/>
                                <w:bottom w:val="none" w:sz="0" w:space="0" w:color="auto"/>
                                <w:right w:val="none" w:sz="0" w:space="0" w:color="auto"/>
                              </w:divBdr>
                              <w:divsChild>
                                <w:div w:id="30345814">
                                  <w:marLeft w:val="0"/>
                                  <w:marRight w:val="0"/>
                                  <w:marTop w:val="0"/>
                                  <w:marBottom w:val="0"/>
                                  <w:divBdr>
                                    <w:top w:val="none" w:sz="0" w:space="0" w:color="auto"/>
                                    <w:left w:val="none" w:sz="0" w:space="0" w:color="auto"/>
                                    <w:bottom w:val="none" w:sz="0" w:space="0" w:color="auto"/>
                                    <w:right w:val="none" w:sz="0" w:space="0" w:color="auto"/>
                                  </w:divBdr>
                                  <w:divsChild>
                                    <w:div w:id="382677659">
                                      <w:marLeft w:val="50"/>
                                      <w:marRight w:val="0"/>
                                      <w:marTop w:val="0"/>
                                      <w:marBottom w:val="0"/>
                                      <w:divBdr>
                                        <w:top w:val="none" w:sz="0" w:space="0" w:color="auto"/>
                                        <w:left w:val="none" w:sz="0" w:space="0" w:color="auto"/>
                                        <w:bottom w:val="none" w:sz="0" w:space="0" w:color="auto"/>
                                        <w:right w:val="none" w:sz="0" w:space="0" w:color="auto"/>
                                      </w:divBdr>
                                      <w:divsChild>
                                        <w:div w:id="1459836124">
                                          <w:marLeft w:val="0"/>
                                          <w:marRight w:val="0"/>
                                          <w:marTop w:val="0"/>
                                          <w:marBottom w:val="0"/>
                                          <w:divBdr>
                                            <w:top w:val="none" w:sz="0" w:space="0" w:color="auto"/>
                                            <w:left w:val="none" w:sz="0" w:space="0" w:color="auto"/>
                                            <w:bottom w:val="none" w:sz="0" w:space="0" w:color="auto"/>
                                            <w:right w:val="none" w:sz="0" w:space="0" w:color="auto"/>
                                          </w:divBdr>
                                          <w:divsChild>
                                            <w:div w:id="372997955">
                                              <w:marLeft w:val="0"/>
                                              <w:marRight w:val="0"/>
                                              <w:marTop w:val="0"/>
                                              <w:marBottom w:val="100"/>
                                              <w:divBdr>
                                                <w:top w:val="single" w:sz="4" w:space="0" w:color="F5F5F5"/>
                                                <w:left w:val="single" w:sz="4" w:space="0" w:color="F5F5F5"/>
                                                <w:bottom w:val="single" w:sz="4" w:space="0" w:color="F5F5F5"/>
                                                <w:right w:val="single" w:sz="4" w:space="0" w:color="F5F5F5"/>
                                              </w:divBdr>
                                              <w:divsChild>
                                                <w:div w:id="569312479">
                                                  <w:marLeft w:val="0"/>
                                                  <w:marRight w:val="0"/>
                                                  <w:marTop w:val="0"/>
                                                  <w:marBottom w:val="0"/>
                                                  <w:divBdr>
                                                    <w:top w:val="none" w:sz="0" w:space="0" w:color="auto"/>
                                                    <w:left w:val="none" w:sz="0" w:space="0" w:color="auto"/>
                                                    <w:bottom w:val="none" w:sz="0" w:space="0" w:color="auto"/>
                                                    <w:right w:val="none" w:sz="0" w:space="0" w:color="auto"/>
                                                  </w:divBdr>
                                                  <w:divsChild>
                                                    <w:div w:id="975454760">
                                                      <w:marLeft w:val="0"/>
                                                      <w:marRight w:val="0"/>
                                                      <w:marTop w:val="0"/>
                                                      <w:marBottom w:val="0"/>
                                                      <w:divBdr>
                                                        <w:top w:val="none" w:sz="0" w:space="0" w:color="auto"/>
                                                        <w:left w:val="none" w:sz="0" w:space="0" w:color="auto"/>
                                                        <w:bottom w:val="none" w:sz="0" w:space="0" w:color="auto"/>
                                                        <w:right w:val="none" w:sz="0" w:space="0" w:color="auto"/>
                                                      </w:divBdr>
                                                    </w:div>
                                                  </w:divsChild>
                                                </w:div>
                                                <w:div w:id="2028945947">
                                                  <w:marLeft w:val="0"/>
                                                  <w:marRight w:val="0"/>
                                                  <w:marTop w:val="0"/>
                                                  <w:marBottom w:val="0"/>
                                                  <w:divBdr>
                                                    <w:top w:val="none" w:sz="0" w:space="0" w:color="auto"/>
                                                    <w:left w:val="none" w:sz="0" w:space="0" w:color="auto"/>
                                                    <w:bottom w:val="none" w:sz="0" w:space="0" w:color="auto"/>
                                                    <w:right w:val="none" w:sz="0" w:space="0" w:color="auto"/>
                                                  </w:divBdr>
                                                  <w:divsChild>
                                                    <w:div w:id="143427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08135721">
      <w:bodyDiv w:val="1"/>
      <w:marLeft w:val="0"/>
      <w:marRight w:val="0"/>
      <w:marTop w:val="0"/>
      <w:marBottom w:val="0"/>
      <w:divBdr>
        <w:top w:val="none" w:sz="0" w:space="0" w:color="auto"/>
        <w:left w:val="none" w:sz="0" w:space="0" w:color="auto"/>
        <w:bottom w:val="none" w:sz="0" w:space="0" w:color="auto"/>
        <w:right w:val="none" w:sz="0" w:space="0" w:color="auto"/>
      </w:divBdr>
      <w:divsChild>
        <w:div w:id="214246670">
          <w:marLeft w:val="0"/>
          <w:marRight w:val="0"/>
          <w:marTop w:val="0"/>
          <w:marBottom w:val="0"/>
          <w:divBdr>
            <w:top w:val="none" w:sz="0" w:space="0" w:color="auto"/>
            <w:left w:val="none" w:sz="0" w:space="0" w:color="auto"/>
            <w:bottom w:val="none" w:sz="0" w:space="0" w:color="auto"/>
            <w:right w:val="none" w:sz="0" w:space="0" w:color="auto"/>
          </w:divBdr>
          <w:divsChild>
            <w:div w:id="1876044553">
              <w:marLeft w:val="0"/>
              <w:marRight w:val="0"/>
              <w:marTop w:val="0"/>
              <w:marBottom w:val="0"/>
              <w:divBdr>
                <w:top w:val="none" w:sz="0" w:space="0" w:color="auto"/>
                <w:left w:val="none" w:sz="0" w:space="0" w:color="auto"/>
                <w:bottom w:val="none" w:sz="0" w:space="0" w:color="auto"/>
                <w:right w:val="none" w:sz="0" w:space="0" w:color="auto"/>
              </w:divBdr>
              <w:divsChild>
                <w:div w:id="262960880">
                  <w:marLeft w:val="0"/>
                  <w:marRight w:val="0"/>
                  <w:marTop w:val="0"/>
                  <w:marBottom w:val="0"/>
                  <w:divBdr>
                    <w:top w:val="none" w:sz="0" w:space="0" w:color="auto"/>
                    <w:left w:val="none" w:sz="0" w:space="0" w:color="auto"/>
                    <w:bottom w:val="none" w:sz="0" w:space="0" w:color="auto"/>
                    <w:right w:val="none" w:sz="0" w:space="0" w:color="auto"/>
                  </w:divBdr>
                  <w:divsChild>
                    <w:div w:id="127405701">
                      <w:marLeft w:val="0"/>
                      <w:marRight w:val="0"/>
                      <w:marTop w:val="0"/>
                      <w:marBottom w:val="0"/>
                      <w:divBdr>
                        <w:top w:val="none" w:sz="0" w:space="0" w:color="auto"/>
                        <w:left w:val="none" w:sz="0" w:space="0" w:color="auto"/>
                        <w:bottom w:val="none" w:sz="0" w:space="0" w:color="auto"/>
                        <w:right w:val="none" w:sz="0" w:space="0" w:color="auto"/>
                      </w:divBdr>
                      <w:divsChild>
                        <w:div w:id="950086659">
                          <w:marLeft w:val="0"/>
                          <w:marRight w:val="0"/>
                          <w:marTop w:val="0"/>
                          <w:marBottom w:val="0"/>
                          <w:divBdr>
                            <w:top w:val="none" w:sz="0" w:space="0" w:color="auto"/>
                            <w:left w:val="none" w:sz="0" w:space="0" w:color="auto"/>
                            <w:bottom w:val="none" w:sz="0" w:space="0" w:color="auto"/>
                            <w:right w:val="none" w:sz="0" w:space="0" w:color="auto"/>
                          </w:divBdr>
                          <w:divsChild>
                            <w:div w:id="520974599">
                              <w:marLeft w:val="0"/>
                              <w:marRight w:val="0"/>
                              <w:marTop w:val="0"/>
                              <w:marBottom w:val="0"/>
                              <w:divBdr>
                                <w:top w:val="none" w:sz="0" w:space="0" w:color="auto"/>
                                <w:left w:val="none" w:sz="0" w:space="0" w:color="auto"/>
                                <w:bottom w:val="none" w:sz="0" w:space="0" w:color="auto"/>
                                <w:right w:val="none" w:sz="0" w:space="0" w:color="auto"/>
                              </w:divBdr>
                              <w:divsChild>
                                <w:div w:id="58065784">
                                  <w:marLeft w:val="0"/>
                                  <w:marRight w:val="0"/>
                                  <w:marTop w:val="0"/>
                                  <w:marBottom w:val="0"/>
                                  <w:divBdr>
                                    <w:top w:val="none" w:sz="0" w:space="0" w:color="auto"/>
                                    <w:left w:val="none" w:sz="0" w:space="0" w:color="auto"/>
                                    <w:bottom w:val="none" w:sz="0" w:space="0" w:color="auto"/>
                                    <w:right w:val="none" w:sz="0" w:space="0" w:color="auto"/>
                                  </w:divBdr>
                                  <w:divsChild>
                                    <w:div w:id="121581688">
                                      <w:marLeft w:val="50"/>
                                      <w:marRight w:val="0"/>
                                      <w:marTop w:val="0"/>
                                      <w:marBottom w:val="0"/>
                                      <w:divBdr>
                                        <w:top w:val="none" w:sz="0" w:space="0" w:color="auto"/>
                                        <w:left w:val="none" w:sz="0" w:space="0" w:color="auto"/>
                                        <w:bottom w:val="none" w:sz="0" w:space="0" w:color="auto"/>
                                        <w:right w:val="none" w:sz="0" w:space="0" w:color="auto"/>
                                      </w:divBdr>
                                      <w:divsChild>
                                        <w:div w:id="111676760">
                                          <w:marLeft w:val="0"/>
                                          <w:marRight w:val="0"/>
                                          <w:marTop w:val="0"/>
                                          <w:marBottom w:val="0"/>
                                          <w:divBdr>
                                            <w:top w:val="none" w:sz="0" w:space="0" w:color="auto"/>
                                            <w:left w:val="none" w:sz="0" w:space="0" w:color="auto"/>
                                            <w:bottom w:val="none" w:sz="0" w:space="0" w:color="auto"/>
                                            <w:right w:val="none" w:sz="0" w:space="0" w:color="auto"/>
                                          </w:divBdr>
                                          <w:divsChild>
                                            <w:div w:id="376197706">
                                              <w:marLeft w:val="0"/>
                                              <w:marRight w:val="0"/>
                                              <w:marTop w:val="0"/>
                                              <w:marBottom w:val="100"/>
                                              <w:divBdr>
                                                <w:top w:val="single" w:sz="4" w:space="0" w:color="F5F5F5"/>
                                                <w:left w:val="single" w:sz="4" w:space="0" w:color="F5F5F5"/>
                                                <w:bottom w:val="single" w:sz="4" w:space="0" w:color="F5F5F5"/>
                                                <w:right w:val="single" w:sz="4" w:space="0" w:color="F5F5F5"/>
                                              </w:divBdr>
                                              <w:divsChild>
                                                <w:div w:id="798376432">
                                                  <w:marLeft w:val="0"/>
                                                  <w:marRight w:val="0"/>
                                                  <w:marTop w:val="0"/>
                                                  <w:marBottom w:val="0"/>
                                                  <w:divBdr>
                                                    <w:top w:val="none" w:sz="0" w:space="0" w:color="auto"/>
                                                    <w:left w:val="none" w:sz="0" w:space="0" w:color="auto"/>
                                                    <w:bottom w:val="none" w:sz="0" w:space="0" w:color="auto"/>
                                                    <w:right w:val="none" w:sz="0" w:space="0" w:color="auto"/>
                                                  </w:divBdr>
                                                  <w:divsChild>
                                                    <w:div w:id="2102412674">
                                                      <w:marLeft w:val="0"/>
                                                      <w:marRight w:val="0"/>
                                                      <w:marTop w:val="0"/>
                                                      <w:marBottom w:val="0"/>
                                                      <w:divBdr>
                                                        <w:top w:val="none" w:sz="0" w:space="0" w:color="auto"/>
                                                        <w:left w:val="none" w:sz="0" w:space="0" w:color="auto"/>
                                                        <w:bottom w:val="none" w:sz="0" w:space="0" w:color="auto"/>
                                                        <w:right w:val="none" w:sz="0" w:space="0" w:color="auto"/>
                                                      </w:divBdr>
                                                    </w:div>
                                                  </w:divsChild>
                                                </w:div>
                                                <w:div w:id="1593472966">
                                                  <w:marLeft w:val="0"/>
                                                  <w:marRight w:val="0"/>
                                                  <w:marTop w:val="0"/>
                                                  <w:marBottom w:val="0"/>
                                                  <w:divBdr>
                                                    <w:top w:val="none" w:sz="0" w:space="0" w:color="auto"/>
                                                    <w:left w:val="none" w:sz="0" w:space="0" w:color="auto"/>
                                                    <w:bottom w:val="none" w:sz="0" w:space="0" w:color="auto"/>
                                                    <w:right w:val="none" w:sz="0" w:space="0" w:color="auto"/>
                                                  </w:divBdr>
                                                  <w:divsChild>
                                                    <w:div w:id="97159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724932">
      <w:bodyDiv w:val="1"/>
      <w:marLeft w:val="0"/>
      <w:marRight w:val="0"/>
      <w:marTop w:val="0"/>
      <w:marBottom w:val="0"/>
      <w:divBdr>
        <w:top w:val="none" w:sz="0" w:space="0" w:color="auto"/>
        <w:left w:val="none" w:sz="0" w:space="0" w:color="auto"/>
        <w:bottom w:val="none" w:sz="0" w:space="0" w:color="auto"/>
        <w:right w:val="none" w:sz="0" w:space="0" w:color="auto"/>
      </w:divBdr>
    </w:div>
    <w:div w:id="1689598480">
      <w:bodyDiv w:val="1"/>
      <w:marLeft w:val="0"/>
      <w:marRight w:val="0"/>
      <w:marTop w:val="0"/>
      <w:marBottom w:val="0"/>
      <w:divBdr>
        <w:top w:val="none" w:sz="0" w:space="0" w:color="auto"/>
        <w:left w:val="none" w:sz="0" w:space="0" w:color="auto"/>
        <w:bottom w:val="none" w:sz="0" w:space="0" w:color="auto"/>
        <w:right w:val="none" w:sz="0" w:space="0" w:color="auto"/>
      </w:divBdr>
    </w:div>
    <w:div w:id="2018193020">
      <w:bodyDiv w:val="1"/>
      <w:marLeft w:val="0"/>
      <w:marRight w:val="0"/>
      <w:marTop w:val="0"/>
      <w:marBottom w:val="0"/>
      <w:divBdr>
        <w:top w:val="none" w:sz="0" w:space="0" w:color="auto"/>
        <w:left w:val="none" w:sz="0" w:space="0" w:color="auto"/>
        <w:bottom w:val="none" w:sz="0" w:space="0" w:color="auto"/>
        <w:right w:val="none" w:sz="0" w:space="0" w:color="auto"/>
      </w:divBdr>
      <w:divsChild>
        <w:div w:id="345404417">
          <w:marLeft w:val="0"/>
          <w:marRight w:val="0"/>
          <w:marTop w:val="0"/>
          <w:marBottom w:val="0"/>
          <w:divBdr>
            <w:top w:val="none" w:sz="0" w:space="0" w:color="auto"/>
            <w:left w:val="none" w:sz="0" w:space="0" w:color="auto"/>
            <w:bottom w:val="none" w:sz="0" w:space="0" w:color="auto"/>
            <w:right w:val="none" w:sz="0" w:space="0" w:color="auto"/>
          </w:divBdr>
          <w:divsChild>
            <w:div w:id="1558198063">
              <w:marLeft w:val="0"/>
              <w:marRight w:val="0"/>
              <w:marTop w:val="0"/>
              <w:marBottom w:val="0"/>
              <w:divBdr>
                <w:top w:val="none" w:sz="0" w:space="0" w:color="auto"/>
                <w:left w:val="none" w:sz="0" w:space="0" w:color="auto"/>
                <w:bottom w:val="none" w:sz="0" w:space="0" w:color="auto"/>
                <w:right w:val="none" w:sz="0" w:space="0" w:color="auto"/>
              </w:divBdr>
              <w:divsChild>
                <w:div w:id="1559393994">
                  <w:marLeft w:val="0"/>
                  <w:marRight w:val="0"/>
                  <w:marTop w:val="0"/>
                  <w:marBottom w:val="0"/>
                  <w:divBdr>
                    <w:top w:val="none" w:sz="0" w:space="0" w:color="auto"/>
                    <w:left w:val="none" w:sz="0" w:space="0" w:color="auto"/>
                    <w:bottom w:val="none" w:sz="0" w:space="0" w:color="auto"/>
                    <w:right w:val="none" w:sz="0" w:space="0" w:color="auto"/>
                  </w:divBdr>
                  <w:divsChild>
                    <w:div w:id="1708139775">
                      <w:marLeft w:val="0"/>
                      <w:marRight w:val="0"/>
                      <w:marTop w:val="0"/>
                      <w:marBottom w:val="0"/>
                      <w:divBdr>
                        <w:top w:val="none" w:sz="0" w:space="0" w:color="auto"/>
                        <w:left w:val="none" w:sz="0" w:space="0" w:color="auto"/>
                        <w:bottom w:val="none" w:sz="0" w:space="0" w:color="auto"/>
                        <w:right w:val="none" w:sz="0" w:space="0" w:color="auto"/>
                      </w:divBdr>
                      <w:divsChild>
                        <w:div w:id="1349065272">
                          <w:marLeft w:val="0"/>
                          <w:marRight w:val="0"/>
                          <w:marTop w:val="0"/>
                          <w:marBottom w:val="0"/>
                          <w:divBdr>
                            <w:top w:val="none" w:sz="0" w:space="0" w:color="auto"/>
                            <w:left w:val="none" w:sz="0" w:space="0" w:color="auto"/>
                            <w:bottom w:val="none" w:sz="0" w:space="0" w:color="auto"/>
                            <w:right w:val="none" w:sz="0" w:space="0" w:color="auto"/>
                          </w:divBdr>
                          <w:divsChild>
                            <w:div w:id="1175221241">
                              <w:marLeft w:val="0"/>
                              <w:marRight w:val="0"/>
                              <w:marTop w:val="0"/>
                              <w:marBottom w:val="0"/>
                              <w:divBdr>
                                <w:top w:val="none" w:sz="0" w:space="0" w:color="auto"/>
                                <w:left w:val="none" w:sz="0" w:space="0" w:color="auto"/>
                                <w:bottom w:val="none" w:sz="0" w:space="0" w:color="auto"/>
                                <w:right w:val="none" w:sz="0" w:space="0" w:color="auto"/>
                              </w:divBdr>
                              <w:divsChild>
                                <w:div w:id="154105556">
                                  <w:marLeft w:val="0"/>
                                  <w:marRight w:val="0"/>
                                  <w:marTop w:val="0"/>
                                  <w:marBottom w:val="0"/>
                                  <w:divBdr>
                                    <w:top w:val="none" w:sz="0" w:space="0" w:color="auto"/>
                                    <w:left w:val="none" w:sz="0" w:space="0" w:color="auto"/>
                                    <w:bottom w:val="none" w:sz="0" w:space="0" w:color="auto"/>
                                    <w:right w:val="none" w:sz="0" w:space="0" w:color="auto"/>
                                  </w:divBdr>
                                  <w:divsChild>
                                    <w:div w:id="1964190987">
                                      <w:marLeft w:val="50"/>
                                      <w:marRight w:val="0"/>
                                      <w:marTop w:val="0"/>
                                      <w:marBottom w:val="0"/>
                                      <w:divBdr>
                                        <w:top w:val="none" w:sz="0" w:space="0" w:color="auto"/>
                                        <w:left w:val="none" w:sz="0" w:space="0" w:color="auto"/>
                                        <w:bottom w:val="none" w:sz="0" w:space="0" w:color="auto"/>
                                        <w:right w:val="none" w:sz="0" w:space="0" w:color="auto"/>
                                      </w:divBdr>
                                      <w:divsChild>
                                        <w:div w:id="1806200022">
                                          <w:marLeft w:val="0"/>
                                          <w:marRight w:val="0"/>
                                          <w:marTop w:val="0"/>
                                          <w:marBottom w:val="0"/>
                                          <w:divBdr>
                                            <w:top w:val="none" w:sz="0" w:space="0" w:color="auto"/>
                                            <w:left w:val="none" w:sz="0" w:space="0" w:color="auto"/>
                                            <w:bottom w:val="none" w:sz="0" w:space="0" w:color="auto"/>
                                            <w:right w:val="none" w:sz="0" w:space="0" w:color="auto"/>
                                          </w:divBdr>
                                          <w:divsChild>
                                            <w:div w:id="1507206723">
                                              <w:marLeft w:val="0"/>
                                              <w:marRight w:val="0"/>
                                              <w:marTop w:val="0"/>
                                              <w:marBottom w:val="100"/>
                                              <w:divBdr>
                                                <w:top w:val="single" w:sz="4" w:space="0" w:color="F5F5F5"/>
                                                <w:left w:val="single" w:sz="4" w:space="0" w:color="F5F5F5"/>
                                                <w:bottom w:val="single" w:sz="4" w:space="0" w:color="F5F5F5"/>
                                                <w:right w:val="single" w:sz="4" w:space="0" w:color="F5F5F5"/>
                                              </w:divBdr>
                                              <w:divsChild>
                                                <w:div w:id="878395571">
                                                  <w:marLeft w:val="0"/>
                                                  <w:marRight w:val="0"/>
                                                  <w:marTop w:val="0"/>
                                                  <w:marBottom w:val="0"/>
                                                  <w:divBdr>
                                                    <w:top w:val="none" w:sz="0" w:space="0" w:color="auto"/>
                                                    <w:left w:val="none" w:sz="0" w:space="0" w:color="auto"/>
                                                    <w:bottom w:val="none" w:sz="0" w:space="0" w:color="auto"/>
                                                    <w:right w:val="none" w:sz="0" w:space="0" w:color="auto"/>
                                                  </w:divBdr>
                                                  <w:divsChild>
                                                    <w:div w:id="617104433">
                                                      <w:marLeft w:val="0"/>
                                                      <w:marRight w:val="0"/>
                                                      <w:marTop w:val="0"/>
                                                      <w:marBottom w:val="0"/>
                                                      <w:divBdr>
                                                        <w:top w:val="none" w:sz="0" w:space="0" w:color="auto"/>
                                                        <w:left w:val="none" w:sz="0" w:space="0" w:color="auto"/>
                                                        <w:bottom w:val="none" w:sz="0" w:space="0" w:color="auto"/>
                                                        <w:right w:val="none" w:sz="0" w:space="0" w:color="auto"/>
                                                      </w:divBdr>
                                                    </w:div>
                                                  </w:divsChild>
                                                </w:div>
                                                <w:div w:id="1102342654">
                                                  <w:marLeft w:val="0"/>
                                                  <w:marRight w:val="0"/>
                                                  <w:marTop w:val="0"/>
                                                  <w:marBottom w:val="0"/>
                                                  <w:divBdr>
                                                    <w:top w:val="none" w:sz="0" w:space="0" w:color="auto"/>
                                                    <w:left w:val="none" w:sz="0" w:space="0" w:color="auto"/>
                                                    <w:bottom w:val="none" w:sz="0" w:space="0" w:color="auto"/>
                                                    <w:right w:val="none" w:sz="0" w:space="0" w:color="auto"/>
                                                  </w:divBdr>
                                                  <w:divsChild>
                                                    <w:div w:id="67380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2922824">
      <w:bodyDiv w:val="1"/>
      <w:marLeft w:val="0"/>
      <w:marRight w:val="0"/>
      <w:marTop w:val="0"/>
      <w:marBottom w:val="0"/>
      <w:divBdr>
        <w:top w:val="none" w:sz="0" w:space="0" w:color="auto"/>
        <w:left w:val="none" w:sz="0" w:space="0" w:color="auto"/>
        <w:bottom w:val="none" w:sz="0" w:space="0" w:color="auto"/>
        <w:right w:val="none" w:sz="0" w:space="0" w:color="auto"/>
      </w:divBdr>
      <w:divsChild>
        <w:div w:id="2141997735">
          <w:marLeft w:val="0"/>
          <w:marRight w:val="0"/>
          <w:marTop w:val="0"/>
          <w:marBottom w:val="0"/>
          <w:divBdr>
            <w:top w:val="none" w:sz="0" w:space="0" w:color="auto"/>
            <w:left w:val="none" w:sz="0" w:space="0" w:color="auto"/>
            <w:bottom w:val="none" w:sz="0" w:space="0" w:color="auto"/>
            <w:right w:val="none" w:sz="0" w:space="0" w:color="auto"/>
          </w:divBdr>
          <w:divsChild>
            <w:div w:id="788662676">
              <w:marLeft w:val="0"/>
              <w:marRight w:val="0"/>
              <w:marTop w:val="0"/>
              <w:marBottom w:val="0"/>
              <w:divBdr>
                <w:top w:val="none" w:sz="0" w:space="0" w:color="auto"/>
                <w:left w:val="none" w:sz="0" w:space="0" w:color="auto"/>
                <w:bottom w:val="none" w:sz="0" w:space="0" w:color="auto"/>
                <w:right w:val="none" w:sz="0" w:space="0" w:color="auto"/>
              </w:divBdr>
              <w:divsChild>
                <w:div w:id="1493251170">
                  <w:marLeft w:val="0"/>
                  <w:marRight w:val="0"/>
                  <w:marTop w:val="0"/>
                  <w:marBottom w:val="0"/>
                  <w:divBdr>
                    <w:top w:val="none" w:sz="0" w:space="0" w:color="auto"/>
                    <w:left w:val="none" w:sz="0" w:space="0" w:color="auto"/>
                    <w:bottom w:val="none" w:sz="0" w:space="0" w:color="auto"/>
                    <w:right w:val="none" w:sz="0" w:space="0" w:color="auto"/>
                  </w:divBdr>
                  <w:divsChild>
                    <w:div w:id="4476355">
                      <w:marLeft w:val="0"/>
                      <w:marRight w:val="0"/>
                      <w:marTop w:val="0"/>
                      <w:marBottom w:val="0"/>
                      <w:divBdr>
                        <w:top w:val="none" w:sz="0" w:space="0" w:color="auto"/>
                        <w:left w:val="none" w:sz="0" w:space="0" w:color="auto"/>
                        <w:bottom w:val="none" w:sz="0" w:space="0" w:color="auto"/>
                        <w:right w:val="none" w:sz="0" w:space="0" w:color="auto"/>
                      </w:divBdr>
                      <w:divsChild>
                        <w:div w:id="203101856">
                          <w:marLeft w:val="0"/>
                          <w:marRight w:val="0"/>
                          <w:marTop w:val="0"/>
                          <w:marBottom w:val="0"/>
                          <w:divBdr>
                            <w:top w:val="none" w:sz="0" w:space="0" w:color="auto"/>
                            <w:left w:val="none" w:sz="0" w:space="0" w:color="auto"/>
                            <w:bottom w:val="none" w:sz="0" w:space="0" w:color="auto"/>
                            <w:right w:val="none" w:sz="0" w:space="0" w:color="auto"/>
                          </w:divBdr>
                          <w:divsChild>
                            <w:div w:id="734469529">
                              <w:marLeft w:val="0"/>
                              <w:marRight w:val="0"/>
                              <w:marTop w:val="0"/>
                              <w:marBottom w:val="0"/>
                              <w:divBdr>
                                <w:top w:val="none" w:sz="0" w:space="0" w:color="auto"/>
                                <w:left w:val="none" w:sz="0" w:space="0" w:color="auto"/>
                                <w:bottom w:val="none" w:sz="0" w:space="0" w:color="auto"/>
                                <w:right w:val="none" w:sz="0" w:space="0" w:color="auto"/>
                              </w:divBdr>
                              <w:divsChild>
                                <w:div w:id="691492584">
                                  <w:marLeft w:val="0"/>
                                  <w:marRight w:val="0"/>
                                  <w:marTop w:val="0"/>
                                  <w:marBottom w:val="0"/>
                                  <w:divBdr>
                                    <w:top w:val="none" w:sz="0" w:space="0" w:color="auto"/>
                                    <w:left w:val="none" w:sz="0" w:space="0" w:color="auto"/>
                                    <w:bottom w:val="none" w:sz="0" w:space="0" w:color="auto"/>
                                    <w:right w:val="none" w:sz="0" w:space="0" w:color="auto"/>
                                  </w:divBdr>
                                  <w:divsChild>
                                    <w:div w:id="1679845835">
                                      <w:marLeft w:val="50"/>
                                      <w:marRight w:val="0"/>
                                      <w:marTop w:val="0"/>
                                      <w:marBottom w:val="0"/>
                                      <w:divBdr>
                                        <w:top w:val="none" w:sz="0" w:space="0" w:color="auto"/>
                                        <w:left w:val="none" w:sz="0" w:space="0" w:color="auto"/>
                                        <w:bottom w:val="none" w:sz="0" w:space="0" w:color="auto"/>
                                        <w:right w:val="none" w:sz="0" w:space="0" w:color="auto"/>
                                      </w:divBdr>
                                      <w:divsChild>
                                        <w:div w:id="1558512863">
                                          <w:marLeft w:val="0"/>
                                          <w:marRight w:val="0"/>
                                          <w:marTop w:val="0"/>
                                          <w:marBottom w:val="0"/>
                                          <w:divBdr>
                                            <w:top w:val="none" w:sz="0" w:space="0" w:color="auto"/>
                                            <w:left w:val="none" w:sz="0" w:space="0" w:color="auto"/>
                                            <w:bottom w:val="none" w:sz="0" w:space="0" w:color="auto"/>
                                            <w:right w:val="none" w:sz="0" w:space="0" w:color="auto"/>
                                          </w:divBdr>
                                          <w:divsChild>
                                            <w:div w:id="1926719728">
                                              <w:marLeft w:val="0"/>
                                              <w:marRight w:val="0"/>
                                              <w:marTop w:val="0"/>
                                              <w:marBottom w:val="100"/>
                                              <w:divBdr>
                                                <w:top w:val="single" w:sz="4" w:space="0" w:color="F5F5F5"/>
                                                <w:left w:val="single" w:sz="4" w:space="0" w:color="F5F5F5"/>
                                                <w:bottom w:val="single" w:sz="4" w:space="0" w:color="F5F5F5"/>
                                                <w:right w:val="single" w:sz="4" w:space="0" w:color="F5F5F5"/>
                                              </w:divBdr>
                                              <w:divsChild>
                                                <w:div w:id="701176964">
                                                  <w:marLeft w:val="0"/>
                                                  <w:marRight w:val="0"/>
                                                  <w:marTop w:val="0"/>
                                                  <w:marBottom w:val="0"/>
                                                  <w:divBdr>
                                                    <w:top w:val="none" w:sz="0" w:space="0" w:color="auto"/>
                                                    <w:left w:val="none" w:sz="0" w:space="0" w:color="auto"/>
                                                    <w:bottom w:val="none" w:sz="0" w:space="0" w:color="auto"/>
                                                    <w:right w:val="none" w:sz="0" w:space="0" w:color="auto"/>
                                                  </w:divBdr>
                                                  <w:divsChild>
                                                    <w:div w:id="1585337601">
                                                      <w:marLeft w:val="0"/>
                                                      <w:marRight w:val="0"/>
                                                      <w:marTop w:val="0"/>
                                                      <w:marBottom w:val="0"/>
                                                      <w:divBdr>
                                                        <w:top w:val="none" w:sz="0" w:space="0" w:color="auto"/>
                                                        <w:left w:val="none" w:sz="0" w:space="0" w:color="auto"/>
                                                        <w:bottom w:val="none" w:sz="0" w:space="0" w:color="auto"/>
                                                        <w:right w:val="none" w:sz="0" w:space="0" w:color="auto"/>
                                                      </w:divBdr>
                                                    </w:div>
                                                  </w:divsChild>
                                                </w:div>
                                                <w:div w:id="2026520222">
                                                  <w:marLeft w:val="0"/>
                                                  <w:marRight w:val="0"/>
                                                  <w:marTop w:val="0"/>
                                                  <w:marBottom w:val="0"/>
                                                  <w:divBdr>
                                                    <w:top w:val="none" w:sz="0" w:space="0" w:color="auto"/>
                                                    <w:left w:val="none" w:sz="0" w:space="0" w:color="auto"/>
                                                    <w:bottom w:val="none" w:sz="0" w:space="0" w:color="auto"/>
                                                    <w:right w:val="none" w:sz="0" w:space="0" w:color="auto"/>
                                                  </w:divBdr>
                                                  <w:divsChild>
                                                    <w:div w:id="173434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2796590">
      <w:bodyDiv w:val="1"/>
      <w:marLeft w:val="0"/>
      <w:marRight w:val="0"/>
      <w:marTop w:val="0"/>
      <w:marBottom w:val="0"/>
      <w:divBdr>
        <w:top w:val="none" w:sz="0" w:space="0" w:color="auto"/>
        <w:left w:val="none" w:sz="0" w:space="0" w:color="auto"/>
        <w:bottom w:val="none" w:sz="0" w:space="0" w:color="auto"/>
        <w:right w:val="none" w:sz="0" w:space="0" w:color="auto"/>
      </w:divBdr>
      <w:divsChild>
        <w:div w:id="118185956">
          <w:marLeft w:val="0"/>
          <w:marRight w:val="0"/>
          <w:marTop w:val="0"/>
          <w:marBottom w:val="0"/>
          <w:divBdr>
            <w:top w:val="none" w:sz="0" w:space="0" w:color="auto"/>
            <w:left w:val="none" w:sz="0" w:space="0" w:color="auto"/>
            <w:bottom w:val="none" w:sz="0" w:space="0" w:color="auto"/>
            <w:right w:val="none" w:sz="0" w:space="0" w:color="auto"/>
          </w:divBdr>
        </w:div>
        <w:div w:id="1835561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comments" Target="comments.xml"/><Relationship Id="rId18" Type="http://schemas.openxmlformats.org/officeDocument/2006/relationships/footer" Target="footer1.xml"/><Relationship Id="rId26"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24" Type="http://schemas.openxmlformats.org/officeDocument/2006/relationships/diagramQuickStyle" Target="diagrams/quickStyle1.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diagramLayout" Target="diagrams/layout1.xml"/><Relationship Id="rId28" Type="http://schemas.microsoft.com/office/2011/relationships/people" Target="people.xml"/><Relationship Id="rId10" Type="http://schemas.openxmlformats.org/officeDocument/2006/relationships/hyperlink" Target="mailto:contact@iala-aism.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microsoft.com/office/2011/relationships/commentsExtended" Target="commentsExtended.xml"/><Relationship Id="rId22" Type="http://schemas.openxmlformats.org/officeDocument/2006/relationships/diagramData" Target="diagrams/data1.xml"/><Relationship Id="rId27"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9AE319F-60B3-2F4F-B4EE-607A731286B0}" type="doc">
      <dgm:prSet loTypeId="urn:microsoft.com/office/officeart/2005/8/layout/hierarchy1" loCatId="" qsTypeId="urn:microsoft.com/office/officeart/2005/8/quickstyle/simple1" qsCatId="simple" csTypeId="urn:microsoft.com/office/officeart/2005/8/colors/accent1_2" csCatId="accent1" phldr="1"/>
      <dgm:spPr/>
      <dgm:t>
        <a:bodyPr/>
        <a:lstStyle/>
        <a:p>
          <a:endParaRPr lang="nl-NL"/>
        </a:p>
      </dgm:t>
    </dgm:pt>
    <dgm:pt modelId="{273E4A51-5929-0C4A-8EC1-180574859F94}">
      <dgm:prSet phldrT="[Tekst]"/>
      <dgm:spPr/>
      <dgm:t>
        <a:bodyPr/>
        <a:lstStyle/>
        <a:p>
          <a:r>
            <a:rPr lang="nl-NL"/>
            <a:t>Qualifications Framework</a:t>
          </a:r>
        </a:p>
      </dgm:t>
    </dgm:pt>
    <dgm:pt modelId="{A643AE88-FD92-E24E-BF31-BE791BC997FE}" type="parTrans" cxnId="{36D7145E-AF0A-734D-BDF5-0376D8D1CF1C}">
      <dgm:prSet/>
      <dgm:spPr/>
      <dgm:t>
        <a:bodyPr/>
        <a:lstStyle/>
        <a:p>
          <a:endParaRPr lang="nl-NL"/>
        </a:p>
      </dgm:t>
    </dgm:pt>
    <dgm:pt modelId="{4EB9B147-721C-7B4A-AE97-0DF08F926E32}" type="sibTrans" cxnId="{36D7145E-AF0A-734D-BDF5-0376D8D1CF1C}">
      <dgm:prSet/>
      <dgm:spPr/>
      <dgm:t>
        <a:bodyPr/>
        <a:lstStyle/>
        <a:p>
          <a:endParaRPr lang="nl-NL"/>
        </a:p>
      </dgm:t>
    </dgm:pt>
    <dgm:pt modelId="{6397A919-E10E-AB48-8FA2-025993B49377}">
      <dgm:prSet phldrT="[Tekst]"/>
      <dgm:spPr/>
      <dgm:t>
        <a:bodyPr/>
        <a:lstStyle/>
        <a:p>
          <a:r>
            <a:rPr lang="nl-NL"/>
            <a:t>Transnational (across different countries)</a:t>
          </a:r>
        </a:p>
      </dgm:t>
    </dgm:pt>
    <dgm:pt modelId="{92840EC0-1202-4E4A-87E5-A10F9709C57A}" type="parTrans" cxnId="{7E63A1BB-2C69-FE48-81C6-0F0D36C8C26C}">
      <dgm:prSet/>
      <dgm:spPr/>
      <dgm:t>
        <a:bodyPr/>
        <a:lstStyle/>
        <a:p>
          <a:endParaRPr lang="nl-NL"/>
        </a:p>
      </dgm:t>
    </dgm:pt>
    <dgm:pt modelId="{EAD2DC07-ADA6-F440-869F-22371361DEF2}" type="sibTrans" cxnId="{7E63A1BB-2C69-FE48-81C6-0F0D36C8C26C}">
      <dgm:prSet/>
      <dgm:spPr/>
      <dgm:t>
        <a:bodyPr/>
        <a:lstStyle/>
        <a:p>
          <a:endParaRPr lang="nl-NL"/>
        </a:p>
      </dgm:t>
    </dgm:pt>
    <dgm:pt modelId="{88E64291-7831-0C45-9795-617BCC1B8314}">
      <dgm:prSet phldrT="[Tekst]"/>
      <dgm:spPr/>
      <dgm:t>
        <a:bodyPr/>
        <a:lstStyle/>
        <a:p>
          <a:r>
            <a:rPr lang="nl-NL"/>
            <a:t>Regional</a:t>
          </a:r>
        </a:p>
      </dgm:t>
    </dgm:pt>
    <dgm:pt modelId="{ED41D678-5B4D-D047-AF65-BC2A615AAE3C}" type="parTrans" cxnId="{5113C5B7-9474-5744-8F25-F245C0F8A39D}">
      <dgm:prSet/>
      <dgm:spPr/>
      <dgm:t>
        <a:bodyPr/>
        <a:lstStyle/>
        <a:p>
          <a:endParaRPr lang="nl-NL"/>
        </a:p>
      </dgm:t>
    </dgm:pt>
    <dgm:pt modelId="{E95CEFA2-70B9-BD48-862C-5807E9035726}" type="sibTrans" cxnId="{5113C5B7-9474-5744-8F25-F245C0F8A39D}">
      <dgm:prSet/>
      <dgm:spPr/>
      <dgm:t>
        <a:bodyPr/>
        <a:lstStyle/>
        <a:p>
          <a:endParaRPr lang="nl-NL"/>
        </a:p>
      </dgm:t>
    </dgm:pt>
    <dgm:pt modelId="{2BC11CE1-346A-B746-B90E-8464D5FE46D7}">
      <dgm:prSet phldrT="[Tekst]"/>
      <dgm:spPr/>
      <dgm:t>
        <a:bodyPr/>
        <a:lstStyle/>
        <a:p>
          <a:r>
            <a:rPr lang="nl-NL"/>
            <a:t>Sectorial</a:t>
          </a:r>
        </a:p>
      </dgm:t>
    </dgm:pt>
    <dgm:pt modelId="{9A073E0C-DB07-0C46-B7BA-2737F26534E9}" type="parTrans" cxnId="{77726752-527E-4041-A024-B32B76511598}">
      <dgm:prSet/>
      <dgm:spPr/>
      <dgm:t>
        <a:bodyPr/>
        <a:lstStyle/>
        <a:p>
          <a:endParaRPr lang="nl-NL"/>
        </a:p>
      </dgm:t>
    </dgm:pt>
    <dgm:pt modelId="{01D126B6-37E6-3741-9F1C-7C48B23514AE}" type="sibTrans" cxnId="{77726752-527E-4041-A024-B32B76511598}">
      <dgm:prSet/>
      <dgm:spPr/>
      <dgm:t>
        <a:bodyPr/>
        <a:lstStyle/>
        <a:p>
          <a:endParaRPr lang="nl-NL"/>
        </a:p>
      </dgm:t>
    </dgm:pt>
    <dgm:pt modelId="{E1969A10-36CA-D049-AA08-5C1C08991193}">
      <dgm:prSet phldrT="[Tekst]"/>
      <dgm:spPr/>
      <dgm:t>
        <a:bodyPr/>
        <a:lstStyle/>
        <a:p>
          <a:r>
            <a:rPr lang="nl-NL"/>
            <a:t>International (Sector specific framework within a country)</a:t>
          </a:r>
        </a:p>
      </dgm:t>
    </dgm:pt>
    <dgm:pt modelId="{D71F999B-A673-3645-8154-162657301EF7}" type="parTrans" cxnId="{27139203-ED82-9649-9CF6-C95353FC2E75}">
      <dgm:prSet/>
      <dgm:spPr/>
      <dgm:t>
        <a:bodyPr/>
        <a:lstStyle/>
        <a:p>
          <a:endParaRPr lang="nl-NL"/>
        </a:p>
      </dgm:t>
    </dgm:pt>
    <dgm:pt modelId="{78FE746E-1D39-C14F-94B9-56E15EF9A996}" type="sibTrans" cxnId="{27139203-ED82-9649-9CF6-C95353FC2E75}">
      <dgm:prSet/>
      <dgm:spPr/>
      <dgm:t>
        <a:bodyPr/>
        <a:lstStyle/>
        <a:p>
          <a:endParaRPr lang="nl-NL"/>
        </a:p>
      </dgm:t>
    </dgm:pt>
    <dgm:pt modelId="{E42CB59F-6FF3-0D4F-AC9F-D2F8B6268BED}">
      <dgm:prSet phldrT="[Tekst]"/>
      <dgm:spPr/>
      <dgm:t>
        <a:bodyPr/>
        <a:lstStyle/>
        <a:p>
          <a:r>
            <a:rPr lang="nl-NL"/>
            <a:t>International (sector specific framework within a country)</a:t>
          </a:r>
        </a:p>
      </dgm:t>
    </dgm:pt>
    <dgm:pt modelId="{60492732-9125-1B4F-83DC-E884B1BB3B7D}" type="parTrans" cxnId="{F4564CB3-D57E-E448-A7AC-677B22036892}">
      <dgm:prSet/>
      <dgm:spPr/>
      <dgm:t>
        <a:bodyPr/>
        <a:lstStyle/>
        <a:p>
          <a:endParaRPr lang="nl-NL"/>
        </a:p>
      </dgm:t>
    </dgm:pt>
    <dgm:pt modelId="{2F6801E2-FC3E-B647-B69E-64FE5C822B59}" type="sibTrans" cxnId="{F4564CB3-D57E-E448-A7AC-677B22036892}">
      <dgm:prSet/>
      <dgm:spPr/>
      <dgm:t>
        <a:bodyPr/>
        <a:lstStyle/>
        <a:p>
          <a:endParaRPr lang="nl-NL"/>
        </a:p>
      </dgm:t>
    </dgm:pt>
    <dgm:pt modelId="{7E34FB83-B6E4-0C4D-9FA9-415D6CB43941}" type="pres">
      <dgm:prSet presAssocID="{69AE319F-60B3-2F4F-B4EE-607A731286B0}" presName="hierChild1" presStyleCnt="0">
        <dgm:presLayoutVars>
          <dgm:chPref val="1"/>
          <dgm:dir/>
          <dgm:animOne val="branch"/>
          <dgm:animLvl val="lvl"/>
          <dgm:resizeHandles/>
        </dgm:presLayoutVars>
      </dgm:prSet>
      <dgm:spPr/>
    </dgm:pt>
    <dgm:pt modelId="{0B640BF0-1954-0849-8986-E4DCBEFBA451}" type="pres">
      <dgm:prSet presAssocID="{273E4A51-5929-0C4A-8EC1-180574859F94}" presName="hierRoot1" presStyleCnt="0"/>
      <dgm:spPr/>
    </dgm:pt>
    <dgm:pt modelId="{DBB350BA-33E0-8347-B701-816EC640AF87}" type="pres">
      <dgm:prSet presAssocID="{273E4A51-5929-0C4A-8EC1-180574859F94}" presName="composite" presStyleCnt="0"/>
      <dgm:spPr/>
    </dgm:pt>
    <dgm:pt modelId="{AD4111C3-6719-4C4C-98D8-4149238FB885}" type="pres">
      <dgm:prSet presAssocID="{273E4A51-5929-0C4A-8EC1-180574859F94}" presName="background" presStyleLbl="node0" presStyleIdx="0" presStyleCnt="1"/>
      <dgm:spPr/>
    </dgm:pt>
    <dgm:pt modelId="{3759A7DF-6E69-9940-9AE7-BFF8414F1F55}" type="pres">
      <dgm:prSet presAssocID="{273E4A51-5929-0C4A-8EC1-180574859F94}" presName="text" presStyleLbl="fgAcc0" presStyleIdx="0" presStyleCnt="1">
        <dgm:presLayoutVars>
          <dgm:chPref val="3"/>
        </dgm:presLayoutVars>
      </dgm:prSet>
      <dgm:spPr/>
    </dgm:pt>
    <dgm:pt modelId="{D6D77AB7-5555-9147-B061-76AA52C35CA0}" type="pres">
      <dgm:prSet presAssocID="{273E4A51-5929-0C4A-8EC1-180574859F94}" presName="hierChild2" presStyleCnt="0"/>
      <dgm:spPr/>
    </dgm:pt>
    <dgm:pt modelId="{259D07F8-0EF0-1949-8716-F07AA468B5DC}" type="pres">
      <dgm:prSet presAssocID="{92840EC0-1202-4E4A-87E5-A10F9709C57A}" presName="Name10" presStyleLbl="parChTrans1D2" presStyleIdx="0" presStyleCnt="3"/>
      <dgm:spPr/>
    </dgm:pt>
    <dgm:pt modelId="{FD8DD8B3-5ED8-9E4D-A257-F4DE5CC9F6F0}" type="pres">
      <dgm:prSet presAssocID="{6397A919-E10E-AB48-8FA2-025993B49377}" presName="hierRoot2" presStyleCnt="0"/>
      <dgm:spPr/>
    </dgm:pt>
    <dgm:pt modelId="{3164D690-BC2A-3A44-9E4E-2E553A4430F7}" type="pres">
      <dgm:prSet presAssocID="{6397A919-E10E-AB48-8FA2-025993B49377}" presName="composite2" presStyleCnt="0"/>
      <dgm:spPr/>
    </dgm:pt>
    <dgm:pt modelId="{8939355F-7EDE-194F-A07B-4356C29256E8}" type="pres">
      <dgm:prSet presAssocID="{6397A919-E10E-AB48-8FA2-025993B49377}" presName="background2" presStyleLbl="node2" presStyleIdx="0" presStyleCnt="3"/>
      <dgm:spPr/>
    </dgm:pt>
    <dgm:pt modelId="{AF5FBEBA-7817-314A-8D6F-86DC5463327A}" type="pres">
      <dgm:prSet presAssocID="{6397A919-E10E-AB48-8FA2-025993B49377}" presName="text2" presStyleLbl="fgAcc2" presStyleIdx="0" presStyleCnt="3">
        <dgm:presLayoutVars>
          <dgm:chPref val="3"/>
        </dgm:presLayoutVars>
      </dgm:prSet>
      <dgm:spPr/>
    </dgm:pt>
    <dgm:pt modelId="{12502447-E5BB-824C-B645-E6355450A408}" type="pres">
      <dgm:prSet presAssocID="{6397A919-E10E-AB48-8FA2-025993B49377}" presName="hierChild3" presStyleCnt="0"/>
      <dgm:spPr/>
    </dgm:pt>
    <dgm:pt modelId="{BBF18366-8069-0F46-A766-F15121B7815B}" type="pres">
      <dgm:prSet presAssocID="{ED41D678-5B4D-D047-AF65-BC2A615AAE3C}" presName="Name17" presStyleLbl="parChTrans1D3" presStyleIdx="0" presStyleCnt="2"/>
      <dgm:spPr/>
    </dgm:pt>
    <dgm:pt modelId="{E9128351-243F-3A46-AED2-C8E800B63668}" type="pres">
      <dgm:prSet presAssocID="{88E64291-7831-0C45-9795-617BCC1B8314}" presName="hierRoot3" presStyleCnt="0"/>
      <dgm:spPr/>
    </dgm:pt>
    <dgm:pt modelId="{6143C602-747C-3940-A634-E540287F1246}" type="pres">
      <dgm:prSet presAssocID="{88E64291-7831-0C45-9795-617BCC1B8314}" presName="composite3" presStyleCnt="0"/>
      <dgm:spPr/>
    </dgm:pt>
    <dgm:pt modelId="{3BF491CC-7693-3F4C-AE7F-49DB664AEC0D}" type="pres">
      <dgm:prSet presAssocID="{88E64291-7831-0C45-9795-617BCC1B8314}" presName="background3" presStyleLbl="node3" presStyleIdx="0" presStyleCnt="2"/>
      <dgm:spPr/>
    </dgm:pt>
    <dgm:pt modelId="{26EB5491-28C7-F345-B761-BFA4CFB5C052}" type="pres">
      <dgm:prSet presAssocID="{88E64291-7831-0C45-9795-617BCC1B8314}" presName="text3" presStyleLbl="fgAcc3" presStyleIdx="0" presStyleCnt="2">
        <dgm:presLayoutVars>
          <dgm:chPref val="3"/>
        </dgm:presLayoutVars>
      </dgm:prSet>
      <dgm:spPr/>
    </dgm:pt>
    <dgm:pt modelId="{091165F6-DB82-694A-B42C-3A84C1512B5C}" type="pres">
      <dgm:prSet presAssocID="{88E64291-7831-0C45-9795-617BCC1B8314}" presName="hierChild4" presStyleCnt="0"/>
      <dgm:spPr/>
    </dgm:pt>
    <dgm:pt modelId="{60C26371-FFDA-5045-AE56-C7EA22386C2F}" type="pres">
      <dgm:prSet presAssocID="{9A073E0C-DB07-0C46-B7BA-2737F26534E9}" presName="Name17" presStyleLbl="parChTrans1D3" presStyleIdx="1" presStyleCnt="2"/>
      <dgm:spPr/>
    </dgm:pt>
    <dgm:pt modelId="{0CC5B307-B78A-0C4F-957F-32B3C2A627ED}" type="pres">
      <dgm:prSet presAssocID="{2BC11CE1-346A-B746-B90E-8464D5FE46D7}" presName="hierRoot3" presStyleCnt="0"/>
      <dgm:spPr/>
    </dgm:pt>
    <dgm:pt modelId="{8B70F28A-074E-9E4B-A09E-46F86AB8CC43}" type="pres">
      <dgm:prSet presAssocID="{2BC11CE1-346A-B746-B90E-8464D5FE46D7}" presName="composite3" presStyleCnt="0"/>
      <dgm:spPr/>
    </dgm:pt>
    <dgm:pt modelId="{133FEB0D-BF67-DA47-8149-3E4B0E1478C7}" type="pres">
      <dgm:prSet presAssocID="{2BC11CE1-346A-B746-B90E-8464D5FE46D7}" presName="background3" presStyleLbl="node3" presStyleIdx="1" presStyleCnt="2"/>
      <dgm:spPr/>
    </dgm:pt>
    <dgm:pt modelId="{CC080035-C4F6-5348-81DC-93A2EF9277D5}" type="pres">
      <dgm:prSet presAssocID="{2BC11CE1-346A-B746-B90E-8464D5FE46D7}" presName="text3" presStyleLbl="fgAcc3" presStyleIdx="1" presStyleCnt="2">
        <dgm:presLayoutVars>
          <dgm:chPref val="3"/>
        </dgm:presLayoutVars>
      </dgm:prSet>
      <dgm:spPr/>
    </dgm:pt>
    <dgm:pt modelId="{ED79A180-9469-0C4A-9667-89736A367BAE}" type="pres">
      <dgm:prSet presAssocID="{2BC11CE1-346A-B746-B90E-8464D5FE46D7}" presName="hierChild4" presStyleCnt="0"/>
      <dgm:spPr/>
    </dgm:pt>
    <dgm:pt modelId="{B8732DFD-3504-D34A-BE97-903182812E60}" type="pres">
      <dgm:prSet presAssocID="{D71F999B-A673-3645-8154-162657301EF7}" presName="Name10" presStyleLbl="parChTrans1D2" presStyleIdx="1" presStyleCnt="3"/>
      <dgm:spPr/>
    </dgm:pt>
    <dgm:pt modelId="{3395B281-99E1-A74F-9CAC-0DDEBA5AEDEF}" type="pres">
      <dgm:prSet presAssocID="{E1969A10-36CA-D049-AA08-5C1C08991193}" presName="hierRoot2" presStyleCnt="0"/>
      <dgm:spPr/>
    </dgm:pt>
    <dgm:pt modelId="{38669101-FE72-DB4C-AECF-AAD9D4B5E4B7}" type="pres">
      <dgm:prSet presAssocID="{E1969A10-36CA-D049-AA08-5C1C08991193}" presName="composite2" presStyleCnt="0"/>
      <dgm:spPr/>
    </dgm:pt>
    <dgm:pt modelId="{5479A8C6-191E-864D-AC7B-29D5B0DDE218}" type="pres">
      <dgm:prSet presAssocID="{E1969A10-36CA-D049-AA08-5C1C08991193}" presName="background2" presStyleLbl="node2" presStyleIdx="1" presStyleCnt="3"/>
      <dgm:spPr/>
    </dgm:pt>
    <dgm:pt modelId="{F0B41EAF-ACBA-194B-9F99-88346E2A383B}" type="pres">
      <dgm:prSet presAssocID="{E1969A10-36CA-D049-AA08-5C1C08991193}" presName="text2" presStyleLbl="fgAcc2" presStyleIdx="1" presStyleCnt="3">
        <dgm:presLayoutVars>
          <dgm:chPref val="3"/>
        </dgm:presLayoutVars>
      </dgm:prSet>
      <dgm:spPr/>
    </dgm:pt>
    <dgm:pt modelId="{D65EC43E-72E5-C941-8D01-98E2D17F07C7}" type="pres">
      <dgm:prSet presAssocID="{E1969A10-36CA-D049-AA08-5C1C08991193}" presName="hierChild3" presStyleCnt="0"/>
      <dgm:spPr/>
    </dgm:pt>
    <dgm:pt modelId="{F74D16E0-5C5C-A846-9116-4920D738409C}" type="pres">
      <dgm:prSet presAssocID="{60492732-9125-1B4F-83DC-E884B1BB3B7D}" presName="Name10" presStyleLbl="parChTrans1D2" presStyleIdx="2" presStyleCnt="3"/>
      <dgm:spPr/>
    </dgm:pt>
    <dgm:pt modelId="{7DEE78DA-5DF6-F744-B0F7-4A9CD5F82A0C}" type="pres">
      <dgm:prSet presAssocID="{E42CB59F-6FF3-0D4F-AC9F-D2F8B6268BED}" presName="hierRoot2" presStyleCnt="0"/>
      <dgm:spPr/>
    </dgm:pt>
    <dgm:pt modelId="{7B0EF011-B3DB-1444-A7B2-648CBFD28AC8}" type="pres">
      <dgm:prSet presAssocID="{E42CB59F-6FF3-0D4F-AC9F-D2F8B6268BED}" presName="composite2" presStyleCnt="0"/>
      <dgm:spPr/>
    </dgm:pt>
    <dgm:pt modelId="{43E8096D-986B-5149-B610-8D7258747A7F}" type="pres">
      <dgm:prSet presAssocID="{E42CB59F-6FF3-0D4F-AC9F-D2F8B6268BED}" presName="background2" presStyleLbl="node2" presStyleIdx="2" presStyleCnt="3"/>
      <dgm:spPr/>
    </dgm:pt>
    <dgm:pt modelId="{9EDC7407-378E-A746-96CB-33B193620B35}" type="pres">
      <dgm:prSet presAssocID="{E42CB59F-6FF3-0D4F-AC9F-D2F8B6268BED}" presName="text2" presStyleLbl="fgAcc2" presStyleIdx="2" presStyleCnt="3">
        <dgm:presLayoutVars>
          <dgm:chPref val="3"/>
        </dgm:presLayoutVars>
      </dgm:prSet>
      <dgm:spPr/>
    </dgm:pt>
    <dgm:pt modelId="{57A83D57-D092-5A4A-B6CC-32C5A0CCAD8C}" type="pres">
      <dgm:prSet presAssocID="{E42CB59F-6FF3-0D4F-AC9F-D2F8B6268BED}" presName="hierChild3" presStyleCnt="0"/>
      <dgm:spPr/>
    </dgm:pt>
  </dgm:ptLst>
  <dgm:cxnLst>
    <dgm:cxn modelId="{27139203-ED82-9649-9CF6-C95353FC2E75}" srcId="{273E4A51-5929-0C4A-8EC1-180574859F94}" destId="{E1969A10-36CA-D049-AA08-5C1C08991193}" srcOrd="1" destOrd="0" parTransId="{D71F999B-A673-3645-8154-162657301EF7}" sibTransId="{78FE746E-1D39-C14F-94B9-56E15EF9A996}"/>
    <dgm:cxn modelId="{7BBC7B1B-09CF-469A-9DE0-FC377CA25435}" type="presOf" srcId="{E1969A10-36CA-D049-AA08-5C1C08991193}" destId="{F0B41EAF-ACBA-194B-9F99-88346E2A383B}" srcOrd="0" destOrd="0" presId="urn:microsoft.com/office/officeart/2005/8/layout/hierarchy1"/>
    <dgm:cxn modelId="{967D6821-C8D4-4F10-A793-86A7569F8E62}" type="presOf" srcId="{60492732-9125-1B4F-83DC-E884B1BB3B7D}" destId="{F74D16E0-5C5C-A846-9116-4920D738409C}" srcOrd="0" destOrd="0" presId="urn:microsoft.com/office/officeart/2005/8/layout/hierarchy1"/>
    <dgm:cxn modelId="{F9604023-1938-4344-9879-FFA84A2ED7D4}" type="presOf" srcId="{273E4A51-5929-0C4A-8EC1-180574859F94}" destId="{3759A7DF-6E69-9940-9AE7-BFF8414F1F55}" srcOrd="0" destOrd="0" presId="urn:microsoft.com/office/officeart/2005/8/layout/hierarchy1"/>
    <dgm:cxn modelId="{6F6C8628-C064-4628-9BC6-5EFD7FAD1820}" type="presOf" srcId="{6397A919-E10E-AB48-8FA2-025993B49377}" destId="{AF5FBEBA-7817-314A-8D6F-86DC5463327A}" srcOrd="0" destOrd="0" presId="urn:microsoft.com/office/officeart/2005/8/layout/hierarchy1"/>
    <dgm:cxn modelId="{2E80D337-32BC-4903-930C-B2D225819965}" type="presOf" srcId="{92840EC0-1202-4E4A-87E5-A10F9709C57A}" destId="{259D07F8-0EF0-1949-8716-F07AA468B5DC}" srcOrd="0" destOrd="0" presId="urn:microsoft.com/office/officeart/2005/8/layout/hierarchy1"/>
    <dgm:cxn modelId="{36D7145E-AF0A-734D-BDF5-0376D8D1CF1C}" srcId="{69AE319F-60B3-2F4F-B4EE-607A731286B0}" destId="{273E4A51-5929-0C4A-8EC1-180574859F94}" srcOrd="0" destOrd="0" parTransId="{A643AE88-FD92-E24E-BF31-BE791BC997FE}" sibTransId="{4EB9B147-721C-7B4A-AE97-0DF08F926E32}"/>
    <dgm:cxn modelId="{5A7D3245-A538-45FC-8C12-FA094131E9DB}" type="presOf" srcId="{69AE319F-60B3-2F4F-B4EE-607A731286B0}" destId="{7E34FB83-B6E4-0C4D-9FA9-415D6CB43941}" srcOrd="0" destOrd="0" presId="urn:microsoft.com/office/officeart/2005/8/layout/hierarchy1"/>
    <dgm:cxn modelId="{77726752-527E-4041-A024-B32B76511598}" srcId="{6397A919-E10E-AB48-8FA2-025993B49377}" destId="{2BC11CE1-346A-B746-B90E-8464D5FE46D7}" srcOrd="1" destOrd="0" parTransId="{9A073E0C-DB07-0C46-B7BA-2737F26534E9}" sibTransId="{01D126B6-37E6-3741-9F1C-7C48B23514AE}"/>
    <dgm:cxn modelId="{E126C653-6D37-4BC3-AAF0-9DDFBE9A7574}" type="presOf" srcId="{2BC11CE1-346A-B746-B90E-8464D5FE46D7}" destId="{CC080035-C4F6-5348-81DC-93A2EF9277D5}" srcOrd="0" destOrd="0" presId="urn:microsoft.com/office/officeart/2005/8/layout/hierarchy1"/>
    <dgm:cxn modelId="{0D99A47E-FC34-4B9B-BACB-7262ECF3532B}" type="presOf" srcId="{88E64291-7831-0C45-9795-617BCC1B8314}" destId="{26EB5491-28C7-F345-B761-BFA4CFB5C052}" srcOrd="0" destOrd="0" presId="urn:microsoft.com/office/officeart/2005/8/layout/hierarchy1"/>
    <dgm:cxn modelId="{B4420384-6429-41B7-805D-FDA78951BA3E}" type="presOf" srcId="{9A073E0C-DB07-0C46-B7BA-2737F26534E9}" destId="{60C26371-FFDA-5045-AE56-C7EA22386C2F}" srcOrd="0" destOrd="0" presId="urn:microsoft.com/office/officeart/2005/8/layout/hierarchy1"/>
    <dgm:cxn modelId="{5FC60691-2DEC-49DF-8AED-4B0AF235AD9E}" type="presOf" srcId="{E42CB59F-6FF3-0D4F-AC9F-D2F8B6268BED}" destId="{9EDC7407-378E-A746-96CB-33B193620B35}" srcOrd="0" destOrd="0" presId="urn:microsoft.com/office/officeart/2005/8/layout/hierarchy1"/>
    <dgm:cxn modelId="{9875BB98-AE68-4F92-995A-CDB8EA522C37}" type="presOf" srcId="{D71F999B-A673-3645-8154-162657301EF7}" destId="{B8732DFD-3504-D34A-BE97-903182812E60}" srcOrd="0" destOrd="0" presId="urn:microsoft.com/office/officeart/2005/8/layout/hierarchy1"/>
    <dgm:cxn modelId="{F4564CB3-D57E-E448-A7AC-677B22036892}" srcId="{273E4A51-5929-0C4A-8EC1-180574859F94}" destId="{E42CB59F-6FF3-0D4F-AC9F-D2F8B6268BED}" srcOrd="2" destOrd="0" parTransId="{60492732-9125-1B4F-83DC-E884B1BB3B7D}" sibTransId="{2F6801E2-FC3E-B647-B69E-64FE5C822B59}"/>
    <dgm:cxn modelId="{5113C5B7-9474-5744-8F25-F245C0F8A39D}" srcId="{6397A919-E10E-AB48-8FA2-025993B49377}" destId="{88E64291-7831-0C45-9795-617BCC1B8314}" srcOrd="0" destOrd="0" parTransId="{ED41D678-5B4D-D047-AF65-BC2A615AAE3C}" sibTransId="{E95CEFA2-70B9-BD48-862C-5807E9035726}"/>
    <dgm:cxn modelId="{7E63A1BB-2C69-FE48-81C6-0F0D36C8C26C}" srcId="{273E4A51-5929-0C4A-8EC1-180574859F94}" destId="{6397A919-E10E-AB48-8FA2-025993B49377}" srcOrd="0" destOrd="0" parTransId="{92840EC0-1202-4E4A-87E5-A10F9709C57A}" sibTransId="{EAD2DC07-ADA6-F440-869F-22371361DEF2}"/>
    <dgm:cxn modelId="{0BC9DEE4-94A2-4647-B360-8E350CD153FB}" type="presOf" srcId="{ED41D678-5B4D-D047-AF65-BC2A615AAE3C}" destId="{BBF18366-8069-0F46-A766-F15121B7815B}" srcOrd="0" destOrd="0" presId="urn:microsoft.com/office/officeart/2005/8/layout/hierarchy1"/>
    <dgm:cxn modelId="{6044FF61-198E-42D9-A38C-5F12A318AD9E}" type="presParOf" srcId="{7E34FB83-B6E4-0C4D-9FA9-415D6CB43941}" destId="{0B640BF0-1954-0849-8986-E4DCBEFBA451}" srcOrd="0" destOrd="0" presId="urn:microsoft.com/office/officeart/2005/8/layout/hierarchy1"/>
    <dgm:cxn modelId="{3D741603-6016-40BD-8E86-FFEFAC5D51F7}" type="presParOf" srcId="{0B640BF0-1954-0849-8986-E4DCBEFBA451}" destId="{DBB350BA-33E0-8347-B701-816EC640AF87}" srcOrd="0" destOrd="0" presId="urn:microsoft.com/office/officeart/2005/8/layout/hierarchy1"/>
    <dgm:cxn modelId="{2FF02779-C376-4F77-849C-84C7C68E256C}" type="presParOf" srcId="{DBB350BA-33E0-8347-B701-816EC640AF87}" destId="{AD4111C3-6719-4C4C-98D8-4149238FB885}" srcOrd="0" destOrd="0" presId="urn:microsoft.com/office/officeart/2005/8/layout/hierarchy1"/>
    <dgm:cxn modelId="{F097CACB-014C-4F5E-8177-C0409E759378}" type="presParOf" srcId="{DBB350BA-33E0-8347-B701-816EC640AF87}" destId="{3759A7DF-6E69-9940-9AE7-BFF8414F1F55}" srcOrd="1" destOrd="0" presId="urn:microsoft.com/office/officeart/2005/8/layout/hierarchy1"/>
    <dgm:cxn modelId="{F6DB427C-770C-4AA8-BD96-1D2CCD62F37D}" type="presParOf" srcId="{0B640BF0-1954-0849-8986-E4DCBEFBA451}" destId="{D6D77AB7-5555-9147-B061-76AA52C35CA0}" srcOrd="1" destOrd="0" presId="urn:microsoft.com/office/officeart/2005/8/layout/hierarchy1"/>
    <dgm:cxn modelId="{9B5AE83A-8903-4484-B33C-3A1AC58DBB16}" type="presParOf" srcId="{D6D77AB7-5555-9147-B061-76AA52C35CA0}" destId="{259D07F8-0EF0-1949-8716-F07AA468B5DC}" srcOrd="0" destOrd="0" presId="urn:microsoft.com/office/officeart/2005/8/layout/hierarchy1"/>
    <dgm:cxn modelId="{5E1C77EB-28A6-4BDB-B6A5-EE58DCF73982}" type="presParOf" srcId="{D6D77AB7-5555-9147-B061-76AA52C35CA0}" destId="{FD8DD8B3-5ED8-9E4D-A257-F4DE5CC9F6F0}" srcOrd="1" destOrd="0" presId="urn:microsoft.com/office/officeart/2005/8/layout/hierarchy1"/>
    <dgm:cxn modelId="{C1D65DB8-9AD2-48A5-A833-FB49AC0BD6A1}" type="presParOf" srcId="{FD8DD8B3-5ED8-9E4D-A257-F4DE5CC9F6F0}" destId="{3164D690-BC2A-3A44-9E4E-2E553A4430F7}" srcOrd="0" destOrd="0" presId="urn:microsoft.com/office/officeart/2005/8/layout/hierarchy1"/>
    <dgm:cxn modelId="{06DBED2A-B965-4DC9-8FF2-DB3977158BAA}" type="presParOf" srcId="{3164D690-BC2A-3A44-9E4E-2E553A4430F7}" destId="{8939355F-7EDE-194F-A07B-4356C29256E8}" srcOrd="0" destOrd="0" presId="urn:microsoft.com/office/officeart/2005/8/layout/hierarchy1"/>
    <dgm:cxn modelId="{F9418A3F-0E4C-48D7-A209-0363D4584A7E}" type="presParOf" srcId="{3164D690-BC2A-3A44-9E4E-2E553A4430F7}" destId="{AF5FBEBA-7817-314A-8D6F-86DC5463327A}" srcOrd="1" destOrd="0" presId="urn:microsoft.com/office/officeart/2005/8/layout/hierarchy1"/>
    <dgm:cxn modelId="{70EB4124-8C2D-4553-B4F6-64C88E40598E}" type="presParOf" srcId="{FD8DD8B3-5ED8-9E4D-A257-F4DE5CC9F6F0}" destId="{12502447-E5BB-824C-B645-E6355450A408}" srcOrd="1" destOrd="0" presId="urn:microsoft.com/office/officeart/2005/8/layout/hierarchy1"/>
    <dgm:cxn modelId="{2F126078-46A2-48D2-BD2D-E66C43C1D11A}" type="presParOf" srcId="{12502447-E5BB-824C-B645-E6355450A408}" destId="{BBF18366-8069-0F46-A766-F15121B7815B}" srcOrd="0" destOrd="0" presId="urn:microsoft.com/office/officeart/2005/8/layout/hierarchy1"/>
    <dgm:cxn modelId="{B2C7DC88-82D2-47B7-BF6B-D4E2BAECA400}" type="presParOf" srcId="{12502447-E5BB-824C-B645-E6355450A408}" destId="{E9128351-243F-3A46-AED2-C8E800B63668}" srcOrd="1" destOrd="0" presId="urn:microsoft.com/office/officeart/2005/8/layout/hierarchy1"/>
    <dgm:cxn modelId="{3097F5FD-9E92-4F6F-9691-0F6F11861DD7}" type="presParOf" srcId="{E9128351-243F-3A46-AED2-C8E800B63668}" destId="{6143C602-747C-3940-A634-E540287F1246}" srcOrd="0" destOrd="0" presId="urn:microsoft.com/office/officeart/2005/8/layout/hierarchy1"/>
    <dgm:cxn modelId="{B321100C-7A41-4CD8-AD8C-A8CEAB7177D1}" type="presParOf" srcId="{6143C602-747C-3940-A634-E540287F1246}" destId="{3BF491CC-7693-3F4C-AE7F-49DB664AEC0D}" srcOrd="0" destOrd="0" presId="urn:microsoft.com/office/officeart/2005/8/layout/hierarchy1"/>
    <dgm:cxn modelId="{AB88ED4A-63D7-4218-AAC5-DC3D61F053C8}" type="presParOf" srcId="{6143C602-747C-3940-A634-E540287F1246}" destId="{26EB5491-28C7-F345-B761-BFA4CFB5C052}" srcOrd="1" destOrd="0" presId="urn:microsoft.com/office/officeart/2005/8/layout/hierarchy1"/>
    <dgm:cxn modelId="{0BDD7CBF-93E5-418D-AD9B-3245F7B9A736}" type="presParOf" srcId="{E9128351-243F-3A46-AED2-C8E800B63668}" destId="{091165F6-DB82-694A-B42C-3A84C1512B5C}" srcOrd="1" destOrd="0" presId="urn:microsoft.com/office/officeart/2005/8/layout/hierarchy1"/>
    <dgm:cxn modelId="{1424AC1E-2918-49BD-B15F-6AC7473A0D13}" type="presParOf" srcId="{12502447-E5BB-824C-B645-E6355450A408}" destId="{60C26371-FFDA-5045-AE56-C7EA22386C2F}" srcOrd="2" destOrd="0" presId="urn:microsoft.com/office/officeart/2005/8/layout/hierarchy1"/>
    <dgm:cxn modelId="{736DF2EF-0742-4551-9D50-0C3EE1254C32}" type="presParOf" srcId="{12502447-E5BB-824C-B645-E6355450A408}" destId="{0CC5B307-B78A-0C4F-957F-32B3C2A627ED}" srcOrd="3" destOrd="0" presId="urn:microsoft.com/office/officeart/2005/8/layout/hierarchy1"/>
    <dgm:cxn modelId="{243771F5-90AF-44E2-AAD4-C464E1E39BAE}" type="presParOf" srcId="{0CC5B307-B78A-0C4F-957F-32B3C2A627ED}" destId="{8B70F28A-074E-9E4B-A09E-46F86AB8CC43}" srcOrd="0" destOrd="0" presId="urn:microsoft.com/office/officeart/2005/8/layout/hierarchy1"/>
    <dgm:cxn modelId="{7B316341-4A35-4745-B812-C128C3B9DA3C}" type="presParOf" srcId="{8B70F28A-074E-9E4B-A09E-46F86AB8CC43}" destId="{133FEB0D-BF67-DA47-8149-3E4B0E1478C7}" srcOrd="0" destOrd="0" presId="urn:microsoft.com/office/officeart/2005/8/layout/hierarchy1"/>
    <dgm:cxn modelId="{654F1F40-0165-426F-B71A-965CD19C3EC0}" type="presParOf" srcId="{8B70F28A-074E-9E4B-A09E-46F86AB8CC43}" destId="{CC080035-C4F6-5348-81DC-93A2EF9277D5}" srcOrd="1" destOrd="0" presId="urn:microsoft.com/office/officeart/2005/8/layout/hierarchy1"/>
    <dgm:cxn modelId="{F879A08A-F41A-4D25-AA75-574F9A3B6262}" type="presParOf" srcId="{0CC5B307-B78A-0C4F-957F-32B3C2A627ED}" destId="{ED79A180-9469-0C4A-9667-89736A367BAE}" srcOrd="1" destOrd="0" presId="urn:microsoft.com/office/officeart/2005/8/layout/hierarchy1"/>
    <dgm:cxn modelId="{324D6A39-F0D9-4962-BFEB-DF46B63FA3CC}" type="presParOf" srcId="{D6D77AB7-5555-9147-B061-76AA52C35CA0}" destId="{B8732DFD-3504-D34A-BE97-903182812E60}" srcOrd="2" destOrd="0" presId="urn:microsoft.com/office/officeart/2005/8/layout/hierarchy1"/>
    <dgm:cxn modelId="{70253506-43CC-4FC9-A8E1-848B570BC050}" type="presParOf" srcId="{D6D77AB7-5555-9147-B061-76AA52C35CA0}" destId="{3395B281-99E1-A74F-9CAC-0DDEBA5AEDEF}" srcOrd="3" destOrd="0" presId="urn:microsoft.com/office/officeart/2005/8/layout/hierarchy1"/>
    <dgm:cxn modelId="{FEC7BDB0-F368-49EE-87E6-3B5DA064BDD2}" type="presParOf" srcId="{3395B281-99E1-A74F-9CAC-0DDEBA5AEDEF}" destId="{38669101-FE72-DB4C-AECF-AAD9D4B5E4B7}" srcOrd="0" destOrd="0" presId="urn:microsoft.com/office/officeart/2005/8/layout/hierarchy1"/>
    <dgm:cxn modelId="{25F27C81-7121-4280-97F3-629726617BF0}" type="presParOf" srcId="{38669101-FE72-DB4C-AECF-AAD9D4B5E4B7}" destId="{5479A8C6-191E-864D-AC7B-29D5B0DDE218}" srcOrd="0" destOrd="0" presId="urn:microsoft.com/office/officeart/2005/8/layout/hierarchy1"/>
    <dgm:cxn modelId="{87AE4444-924C-4035-8A68-4015474ACC34}" type="presParOf" srcId="{38669101-FE72-DB4C-AECF-AAD9D4B5E4B7}" destId="{F0B41EAF-ACBA-194B-9F99-88346E2A383B}" srcOrd="1" destOrd="0" presId="urn:microsoft.com/office/officeart/2005/8/layout/hierarchy1"/>
    <dgm:cxn modelId="{142456C0-BDCE-4521-92FB-1D4F233D0256}" type="presParOf" srcId="{3395B281-99E1-A74F-9CAC-0DDEBA5AEDEF}" destId="{D65EC43E-72E5-C941-8D01-98E2D17F07C7}" srcOrd="1" destOrd="0" presId="urn:microsoft.com/office/officeart/2005/8/layout/hierarchy1"/>
    <dgm:cxn modelId="{C0E48524-74DC-46C0-8A8F-E91846A1E1D0}" type="presParOf" srcId="{D6D77AB7-5555-9147-B061-76AA52C35CA0}" destId="{F74D16E0-5C5C-A846-9116-4920D738409C}" srcOrd="4" destOrd="0" presId="urn:microsoft.com/office/officeart/2005/8/layout/hierarchy1"/>
    <dgm:cxn modelId="{12AE11F2-62A9-4139-B4B0-BB048ACCE301}" type="presParOf" srcId="{D6D77AB7-5555-9147-B061-76AA52C35CA0}" destId="{7DEE78DA-5DF6-F744-B0F7-4A9CD5F82A0C}" srcOrd="5" destOrd="0" presId="urn:microsoft.com/office/officeart/2005/8/layout/hierarchy1"/>
    <dgm:cxn modelId="{BF9EC0B2-7EA4-4D61-A381-3D6037DF2AC0}" type="presParOf" srcId="{7DEE78DA-5DF6-F744-B0F7-4A9CD5F82A0C}" destId="{7B0EF011-B3DB-1444-A7B2-648CBFD28AC8}" srcOrd="0" destOrd="0" presId="urn:microsoft.com/office/officeart/2005/8/layout/hierarchy1"/>
    <dgm:cxn modelId="{F15F20C7-DF2D-492F-9733-8E8DC003AD84}" type="presParOf" srcId="{7B0EF011-B3DB-1444-A7B2-648CBFD28AC8}" destId="{43E8096D-986B-5149-B610-8D7258747A7F}" srcOrd="0" destOrd="0" presId="urn:microsoft.com/office/officeart/2005/8/layout/hierarchy1"/>
    <dgm:cxn modelId="{B1CA3C33-C5C2-4CAD-A789-E8524DA0C137}" type="presParOf" srcId="{7B0EF011-B3DB-1444-A7B2-648CBFD28AC8}" destId="{9EDC7407-378E-A746-96CB-33B193620B35}" srcOrd="1" destOrd="0" presId="urn:microsoft.com/office/officeart/2005/8/layout/hierarchy1"/>
    <dgm:cxn modelId="{767EB49E-12C6-4688-9E21-6A9F54B8ADE0}" type="presParOf" srcId="{7DEE78DA-5DF6-F744-B0F7-4A9CD5F82A0C}" destId="{57A83D57-D092-5A4A-B6CC-32C5A0CCAD8C}" srcOrd="1" destOrd="0" presId="urn:microsoft.com/office/officeart/2005/8/layout/hierarchy1"/>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4D16E0-5C5C-A846-9116-4920D738409C}">
      <dsp:nvSpPr>
        <dsp:cNvPr id="0" name=""/>
        <dsp:cNvSpPr/>
      </dsp:nvSpPr>
      <dsp:spPr>
        <a:xfrm>
          <a:off x="3524355" y="672618"/>
          <a:ext cx="1292234" cy="307493"/>
        </a:xfrm>
        <a:custGeom>
          <a:avLst/>
          <a:gdLst/>
          <a:ahLst/>
          <a:cxnLst/>
          <a:rect l="0" t="0" r="0" b="0"/>
          <a:pathLst>
            <a:path>
              <a:moveTo>
                <a:pt x="0" y="0"/>
              </a:moveTo>
              <a:lnTo>
                <a:pt x="0" y="209547"/>
              </a:lnTo>
              <a:lnTo>
                <a:pt x="1292234" y="209547"/>
              </a:lnTo>
              <a:lnTo>
                <a:pt x="1292234" y="30749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8732DFD-3504-D34A-BE97-903182812E60}">
      <dsp:nvSpPr>
        <dsp:cNvPr id="0" name=""/>
        <dsp:cNvSpPr/>
      </dsp:nvSpPr>
      <dsp:spPr>
        <a:xfrm>
          <a:off x="3478635" y="672618"/>
          <a:ext cx="91440" cy="307493"/>
        </a:xfrm>
        <a:custGeom>
          <a:avLst/>
          <a:gdLst/>
          <a:ahLst/>
          <a:cxnLst/>
          <a:rect l="0" t="0" r="0" b="0"/>
          <a:pathLst>
            <a:path>
              <a:moveTo>
                <a:pt x="45720" y="0"/>
              </a:moveTo>
              <a:lnTo>
                <a:pt x="45720" y="30749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C26371-FFDA-5045-AE56-C7EA22386C2F}">
      <dsp:nvSpPr>
        <dsp:cNvPr id="0" name=""/>
        <dsp:cNvSpPr/>
      </dsp:nvSpPr>
      <dsp:spPr>
        <a:xfrm>
          <a:off x="2232120" y="1651486"/>
          <a:ext cx="646117" cy="307493"/>
        </a:xfrm>
        <a:custGeom>
          <a:avLst/>
          <a:gdLst/>
          <a:ahLst/>
          <a:cxnLst/>
          <a:rect l="0" t="0" r="0" b="0"/>
          <a:pathLst>
            <a:path>
              <a:moveTo>
                <a:pt x="0" y="0"/>
              </a:moveTo>
              <a:lnTo>
                <a:pt x="0" y="209547"/>
              </a:lnTo>
              <a:lnTo>
                <a:pt x="646117" y="209547"/>
              </a:lnTo>
              <a:lnTo>
                <a:pt x="646117" y="30749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BF18366-8069-0F46-A766-F15121B7815B}">
      <dsp:nvSpPr>
        <dsp:cNvPr id="0" name=""/>
        <dsp:cNvSpPr/>
      </dsp:nvSpPr>
      <dsp:spPr>
        <a:xfrm>
          <a:off x="1586003" y="1651486"/>
          <a:ext cx="646117" cy="307493"/>
        </a:xfrm>
        <a:custGeom>
          <a:avLst/>
          <a:gdLst/>
          <a:ahLst/>
          <a:cxnLst/>
          <a:rect l="0" t="0" r="0" b="0"/>
          <a:pathLst>
            <a:path>
              <a:moveTo>
                <a:pt x="646117" y="0"/>
              </a:moveTo>
              <a:lnTo>
                <a:pt x="646117" y="209547"/>
              </a:lnTo>
              <a:lnTo>
                <a:pt x="0" y="209547"/>
              </a:lnTo>
              <a:lnTo>
                <a:pt x="0" y="30749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59D07F8-0EF0-1949-8716-F07AA468B5DC}">
      <dsp:nvSpPr>
        <dsp:cNvPr id="0" name=""/>
        <dsp:cNvSpPr/>
      </dsp:nvSpPr>
      <dsp:spPr>
        <a:xfrm>
          <a:off x="2232120" y="672618"/>
          <a:ext cx="1292234" cy="307493"/>
        </a:xfrm>
        <a:custGeom>
          <a:avLst/>
          <a:gdLst/>
          <a:ahLst/>
          <a:cxnLst/>
          <a:rect l="0" t="0" r="0" b="0"/>
          <a:pathLst>
            <a:path>
              <a:moveTo>
                <a:pt x="1292234" y="0"/>
              </a:moveTo>
              <a:lnTo>
                <a:pt x="1292234" y="209547"/>
              </a:lnTo>
              <a:lnTo>
                <a:pt x="0" y="209547"/>
              </a:lnTo>
              <a:lnTo>
                <a:pt x="0" y="30749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D4111C3-6719-4C4C-98D8-4149238FB885}">
      <dsp:nvSpPr>
        <dsp:cNvPr id="0" name=""/>
        <dsp:cNvSpPr/>
      </dsp:nvSpPr>
      <dsp:spPr>
        <a:xfrm>
          <a:off x="2995713" y="1244"/>
          <a:ext cx="1057282" cy="67137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759A7DF-6E69-9940-9AE7-BFF8414F1F55}">
      <dsp:nvSpPr>
        <dsp:cNvPr id="0" name=""/>
        <dsp:cNvSpPr/>
      </dsp:nvSpPr>
      <dsp:spPr>
        <a:xfrm>
          <a:off x="3113189" y="112846"/>
          <a:ext cx="1057282" cy="6713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nl-NL" sz="900" kern="1200"/>
            <a:t>Qualifications Framework</a:t>
          </a:r>
        </a:p>
      </dsp:txBody>
      <dsp:txXfrm>
        <a:off x="3113189" y="112846"/>
        <a:ext cx="1057282" cy="671374"/>
      </dsp:txXfrm>
    </dsp:sp>
    <dsp:sp modelId="{8939355F-7EDE-194F-A07B-4356C29256E8}">
      <dsp:nvSpPr>
        <dsp:cNvPr id="0" name=""/>
        <dsp:cNvSpPr/>
      </dsp:nvSpPr>
      <dsp:spPr>
        <a:xfrm>
          <a:off x="1703479" y="980111"/>
          <a:ext cx="1057282" cy="67137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F5FBEBA-7817-314A-8D6F-86DC5463327A}">
      <dsp:nvSpPr>
        <dsp:cNvPr id="0" name=""/>
        <dsp:cNvSpPr/>
      </dsp:nvSpPr>
      <dsp:spPr>
        <a:xfrm>
          <a:off x="1820955" y="1091713"/>
          <a:ext cx="1057282" cy="6713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nl-NL" sz="900" kern="1200"/>
            <a:t>Transnational (across different countries)</a:t>
          </a:r>
        </a:p>
      </dsp:txBody>
      <dsp:txXfrm>
        <a:off x="1820955" y="1091713"/>
        <a:ext cx="1057282" cy="671374"/>
      </dsp:txXfrm>
    </dsp:sp>
    <dsp:sp modelId="{3BF491CC-7693-3F4C-AE7F-49DB664AEC0D}">
      <dsp:nvSpPr>
        <dsp:cNvPr id="0" name=""/>
        <dsp:cNvSpPr/>
      </dsp:nvSpPr>
      <dsp:spPr>
        <a:xfrm>
          <a:off x="1057362" y="1958979"/>
          <a:ext cx="1057282" cy="67137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6EB5491-28C7-F345-B761-BFA4CFB5C052}">
      <dsp:nvSpPr>
        <dsp:cNvPr id="0" name=""/>
        <dsp:cNvSpPr/>
      </dsp:nvSpPr>
      <dsp:spPr>
        <a:xfrm>
          <a:off x="1174838" y="2070581"/>
          <a:ext cx="1057282" cy="6713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nl-NL" sz="900" kern="1200"/>
            <a:t>Regional</a:t>
          </a:r>
        </a:p>
      </dsp:txBody>
      <dsp:txXfrm>
        <a:off x="1174838" y="2070581"/>
        <a:ext cx="1057282" cy="671374"/>
      </dsp:txXfrm>
    </dsp:sp>
    <dsp:sp modelId="{133FEB0D-BF67-DA47-8149-3E4B0E1478C7}">
      <dsp:nvSpPr>
        <dsp:cNvPr id="0" name=""/>
        <dsp:cNvSpPr/>
      </dsp:nvSpPr>
      <dsp:spPr>
        <a:xfrm>
          <a:off x="2349596" y="1958979"/>
          <a:ext cx="1057282" cy="67137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C080035-C4F6-5348-81DC-93A2EF9277D5}">
      <dsp:nvSpPr>
        <dsp:cNvPr id="0" name=""/>
        <dsp:cNvSpPr/>
      </dsp:nvSpPr>
      <dsp:spPr>
        <a:xfrm>
          <a:off x="2467072" y="2070581"/>
          <a:ext cx="1057282" cy="6713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nl-NL" sz="900" kern="1200"/>
            <a:t>Sectorial</a:t>
          </a:r>
        </a:p>
      </dsp:txBody>
      <dsp:txXfrm>
        <a:off x="2467072" y="2070581"/>
        <a:ext cx="1057282" cy="671374"/>
      </dsp:txXfrm>
    </dsp:sp>
    <dsp:sp modelId="{5479A8C6-191E-864D-AC7B-29D5B0DDE218}">
      <dsp:nvSpPr>
        <dsp:cNvPr id="0" name=""/>
        <dsp:cNvSpPr/>
      </dsp:nvSpPr>
      <dsp:spPr>
        <a:xfrm>
          <a:off x="2995713" y="980111"/>
          <a:ext cx="1057282" cy="67137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0B41EAF-ACBA-194B-9F99-88346E2A383B}">
      <dsp:nvSpPr>
        <dsp:cNvPr id="0" name=""/>
        <dsp:cNvSpPr/>
      </dsp:nvSpPr>
      <dsp:spPr>
        <a:xfrm>
          <a:off x="3113189" y="1091713"/>
          <a:ext cx="1057282" cy="6713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nl-NL" sz="900" kern="1200"/>
            <a:t>International (Sector specific framework within a country)</a:t>
          </a:r>
        </a:p>
      </dsp:txBody>
      <dsp:txXfrm>
        <a:off x="3113189" y="1091713"/>
        <a:ext cx="1057282" cy="671374"/>
      </dsp:txXfrm>
    </dsp:sp>
    <dsp:sp modelId="{43E8096D-986B-5149-B610-8D7258747A7F}">
      <dsp:nvSpPr>
        <dsp:cNvPr id="0" name=""/>
        <dsp:cNvSpPr/>
      </dsp:nvSpPr>
      <dsp:spPr>
        <a:xfrm>
          <a:off x="4287948" y="980111"/>
          <a:ext cx="1057282" cy="67137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EDC7407-378E-A746-96CB-33B193620B35}">
      <dsp:nvSpPr>
        <dsp:cNvPr id="0" name=""/>
        <dsp:cNvSpPr/>
      </dsp:nvSpPr>
      <dsp:spPr>
        <a:xfrm>
          <a:off x="4405424" y="1091713"/>
          <a:ext cx="1057282" cy="6713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nl-NL" sz="900" kern="1200"/>
            <a:t>International (sector specific framework within a country)</a:t>
          </a:r>
        </a:p>
      </dsp:txBody>
      <dsp:txXfrm>
        <a:off x="4405424" y="1091713"/>
        <a:ext cx="1057282" cy="67137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F9187-F957-4F65-ABD3-ED9795375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4776</Words>
  <Characters>27229</Characters>
  <Application>Microsoft Office Word</Application>
  <DocSecurity>0</DocSecurity>
  <Lines>226</Lines>
  <Paragraphs>63</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Guidelline Template</vt:lpstr>
      <vt:lpstr>Guidelline Template</vt:lpstr>
      <vt:lpstr>Guidelline Template</vt:lpstr>
      <vt:lpstr>Guidelline Template</vt:lpstr>
    </vt:vector>
  </TitlesOfParts>
  <Company>Kongsberg Norcontrol IT</Company>
  <LinksUpToDate>false</LinksUpToDate>
  <CharactersWithSpaces>31942</CharactersWithSpaces>
  <SharedDoc>false</SharedDoc>
  <HLinks>
    <vt:vector size="78" baseType="variant">
      <vt:variant>
        <vt:i4>1376315</vt:i4>
      </vt:variant>
      <vt:variant>
        <vt:i4>62</vt:i4>
      </vt:variant>
      <vt:variant>
        <vt:i4>0</vt:i4>
      </vt:variant>
      <vt:variant>
        <vt:i4>5</vt:i4>
      </vt:variant>
      <vt:variant>
        <vt:lpwstr/>
      </vt:variant>
      <vt:variant>
        <vt:lpwstr>_Toc367195607</vt:lpwstr>
      </vt:variant>
      <vt:variant>
        <vt:i4>1835064</vt:i4>
      </vt:variant>
      <vt:variant>
        <vt:i4>56</vt:i4>
      </vt:variant>
      <vt:variant>
        <vt:i4>0</vt:i4>
      </vt:variant>
      <vt:variant>
        <vt:i4>5</vt:i4>
      </vt:variant>
      <vt:variant>
        <vt:lpwstr/>
      </vt:variant>
      <vt:variant>
        <vt:lpwstr>_Toc367195593</vt:lpwstr>
      </vt:variant>
      <vt:variant>
        <vt:i4>1835064</vt:i4>
      </vt:variant>
      <vt:variant>
        <vt:i4>50</vt:i4>
      </vt:variant>
      <vt:variant>
        <vt:i4>0</vt:i4>
      </vt:variant>
      <vt:variant>
        <vt:i4>5</vt:i4>
      </vt:variant>
      <vt:variant>
        <vt:lpwstr/>
      </vt:variant>
      <vt:variant>
        <vt:lpwstr>_Toc367195592</vt:lpwstr>
      </vt:variant>
      <vt:variant>
        <vt:i4>1835064</vt:i4>
      </vt:variant>
      <vt:variant>
        <vt:i4>44</vt:i4>
      </vt:variant>
      <vt:variant>
        <vt:i4>0</vt:i4>
      </vt:variant>
      <vt:variant>
        <vt:i4>5</vt:i4>
      </vt:variant>
      <vt:variant>
        <vt:lpwstr/>
      </vt:variant>
      <vt:variant>
        <vt:lpwstr>_Toc367195591</vt:lpwstr>
      </vt:variant>
      <vt:variant>
        <vt:i4>1835064</vt:i4>
      </vt:variant>
      <vt:variant>
        <vt:i4>38</vt:i4>
      </vt:variant>
      <vt:variant>
        <vt:i4>0</vt:i4>
      </vt:variant>
      <vt:variant>
        <vt:i4>5</vt:i4>
      </vt:variant>
      <vt:variant>
        <vt:lpwstr/>
      </vt:variant>
      <vt:variant>
        <vt:lpwstr>_Toc367195590</vt:lpwstr>
      </vt:variant>
      <vt:variant>
        <vt:i4>1900600</vt:i4>
      </vt:variant>
      <vt:variant>
        <vt:i4>32</vt:i4>
      </vt:variant>
      <vt:variant>
        <vt:i4>0</vt:i4>
      </vt:variant>
      <vt:variant>
        <vt:i4>5</vt:i4>
      </vt:variant>
      <vt:variant>
        <vt:lpwstr/>
      </vt:variant>
      <vt:variant>
        <vt:lpwstr>_Toc367195586</vt:lpwstr>
      </vt:variant>
      <vt:variant>
        <vt:i4>1900600</vt:i4>
      </vt:variant>
      <vt:variant>
        <vt:i4>26</vt:i4>
      </vt:variant>
      <vt:variant>
        <vt:i4>0</vt:i4>
      </vt:variant>
      <vt:variant>
        <vt:i4>5</vt:i4>
      </vt:variant>
      <vt:variant>
        <vt:lpwstr/>
      </vt:variant>
      <vt:variant>
        <vt:lpwstr>_Toc367195585</vt:lpwstr>
      </vt:variant>
      <vt:variant>
        <vt:i4>1900600</vt:i4>
      </vt:variant>
      <vt:variant>
        <vt:i4>20</vt:i4>
      </vt:variant>
      <vt:variant>
        <vt:i4>0</vt:i4>
      </vt:variant>
      <vt:variant>
        <vt:i4>5</vt:i4>
      </vt:variant>
      <vt:variant>
        <vt:lpwstr/>
      </vt:variant>
      <vt:variant>
        <vt:lpwstr>_Toc367195584</vt:lpwstr>
      </vt:variant>
      <vt:variant>
        <vt:i4>1245240</vt:i4>
      </vt:variant>
      <vt:variant>
        <vt:i4>14</vt:i4>
      </vt:variant>
      <vt:variant>
        <vt:i4>0</vt:i4>
      </vt:variant>
      <vt:variant>
        <vt:i4>5</vt:i4>
      </vt:variant>
      <vt:variant>
        <vt:lpwstr/>
      </vt:variant>
      <vt:variant>
        <vt:lpwstr>_Toc367195569</vt:lpwstr>
      </vt:variant>
      <vt:variant>
        <vt:i4>1245240</vt:i4>
      </vt:variant>
      <vt:variant>
        <vt:i4>8</vt:i4>
      </vt:variant>
      <vt:variant>
        <vt:i4>0</vt:i4>
      </vt:variant>
      <vt:variant>
        <vt:i4>5</vt:i4>
      </vt:variant>
      <vt:variant>
        <vt:lpwstr/>
      </vt:variant>
      <vt:variant>
        <vt:lpwstr>_Toc367195562</vt:lpwstr>
      </vt:variant>
      <vt:variant>
        <vt:i4>1114168</vt:i4>
      </vt:variant>
      <vt:variant>
        <vt:i4>2</vt:i4>
      </vt:variant>
      <vt:variant>
        <vt:i4>0</vt:i4>
      </vt:variant>
      <vt:variant>
        <vt:i4>5</vt:i4>
      </vt:variant>
      <vt:variant>
        <vt:lpwstr/>
      </vt:variant>
      <vt:variant>
        <vt:lpwstr>_Toc367195544</vt:lpwstr>
      </vt:variant>
      <vt:variant>
        <vt:i4>983070</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Steve Guest</dc:creator>
  <cp:lastModifiedBy>Kevin Gregory</cp:lastModifiedBy>
  <cp:revision>3</cp:revision>
  <cp:lastPrinted>2018-08-09T13:16:00Z</cp:lastPrinted>
  <dcterms:created xsi:type="dcterms:W3CDTF">2019-01-22T08:54:00Z</dcterms:created>
  <dcterms:modified xsi:type="dcterms:W3CDTF">2019-01-22T09:03:00Z</dcterms:modified>
</cp:coreProperties>
</file>